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31A34B1" w14:textId="343B9F5B" w:rsidR="00D67342" w:rsidRPr="00D67342" w:rsidRDefault="00D67342" w:rsidP="00D67342">
      <w:pPr>
        <w:suppressAutoHyphens w:val="0"/>
        <w:spacing w:after="0"/>
        <w:jc w:val="left"/>
        <w:rPr>
          <w:rFonts w:ascii="Verdana" w:hAnsi="Verdana" w:cs="Times New Roman"/>
          <w:b/>
          <w:sz w:val="20"/>
          <w:szCs w:val="20"/>
          <w:lang w:val="el-GR" w:eastAsia="el-GR"/>
        </w:rPr>
      </w:pPr>
      <w:bookmarkStart w:id="0" w:name="_Hlk47597887"/>
      <w:r w:rsidRPr="00D67342">
        <w:rPr>
          <w:rFonts w:ascii="Verdana" w:hAnsi="Verdana" w:cs="Times New Roman"/>
          <w:b/>
          <w:noProof/>
          <w:sz w:val="20"/>
          <w:szCs w:val="20"/>
          <w:lang w:val="el-GR" w:eastAsia="el-GR"/>
        </w:rPr>
        <w:drawing>
          <wp:anchor distT="0" distB="0" distL="114300" distR="114300" simplePos="0" relativeHeight="251659264" behindDoc="0" locked="0" layoutInCell="1" allowOverlap="1" wp14:anchorId="6FD4D5C7" wp14:editId="366DFACF">
            <wp:simplePos x="0" y="0"/>
            <wp:positionH relativeFrom="column">
              <wp:posOffset>480695</wp:posOffset>
            </wp:positionH>
            <wp:positionV relativeFrom="paragraph">
              <wp:posOffset>-161925</wp:posOffset>
            </wp:positionV>
            <wp:extent cx="570865" cy="565150"/>
            <wp:effectExtent l="0" t="0" r="635" b="635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865" cy="565150"/>
                    </a:xfrm>
                    <a:prstGeom prst="rect">
                      <a:avLst/>
                    </a:prstGeom>
                    <a:noFill/>
                  </pic:spPr>
                </pic:pic>
              </a:graphicData>
            </a:graphic>
            <wp14:sizeRelH relativeFrom="page">
              <wp14:pctWidth>0</wp14:pctWidth>
            </wp14:sizeRelH>
            <wp14:sizeRelV relativeFrom="page">
              <wp14:pctHeight>0</wp14:pctHeight>
            </wp14:sizeRelV>
          </wp:anchor>
        </w:drawing>
      </w:r>
    </w:p>
    <w:p w14:paraId="2F645ED1" w14:textId="77777777" w:rsidR="00D67342" w:rsidRPr="00D67342" w:rsidRDefault="00D67342" w:rsidP="00D67342">
      <w:pPr>
        <w:suppressAutoHyphens w:val="0"/>
        <w:spacing w:after="0"/>
        <w:jc w:val="left"/>
        <w:rPr>
          <w:rFonts w:ascii="Verdana" w:hAnsi="Verdana" w:cs="Times New Roman"/>
          <w:b/>
          <w:sz w:val="20"/>
          <w:szCs w:val="20"/>
          <w:lang w:val="el-GR" w:eastAsia="el-GR"/>
        </w:rPr>
      </w:pPr>
    </w:p>
    <w:p w14:paraId="38963CB6" w14:textId="77777777" w:rsidR="00D67342" w:rsidRPr="00D67342" w:rsidRDefault="00D67342" w:rsidP="00D67342">
      <w:pPr>
        <w:suppressAutoHyphens w:val="0"/>
        <w:spacing w:after="0"/>
        <w:jc w:val="left"/>
        <w:rPr>
          <w:rFonts w:ascii="Verdana" w:hAnsi="Verdana" w:cs="Times New Roman"/>
          <w:b/>
          <w:sz w:val="20"/>
          <w:szCs w:val="20"/>
          <w:lang w:val="el-GR" w:eastAsia="el-GR"/>
        </w:rPr>
      </w:pPr>
    </w:p>
    <w:p w14:paraId="76A3E236" w14:textId="77777777" w:rsidR="00D67342" w:rsidRPr="00D67342" w:rsidRDefault="00D67342" w:rsidP="00D67342">
      <w:pPr>
        <w:suppressAutoHyphens w:val="0"/>
        <w:spacing w:after="0"/>
        <w:jc w:val="left"/>
        <w:rPr>
          <w:rFonts w:ascii="Verdana" w:hAnsi="Verdana" w:cs="Times New Roman"/>
          <w:b/>
          <w:sz w:val="20"/>
          <w:szCs w:val="20"/>
          <w:lang w:val="el-GR" w:eastAsia="el-GR"/>
        </w:rPr>
      </w:pPr>
      <w:r w:rsidRPr="00D67342">
        <w:rPr>
          <w:rFonts w:ascii="Verdana" w:hAnsi="Verdana" w:cs="Times New Roman"/>
          <w:b/>
          <w:sz w:val="20"/>
          <w:szCs w:val="20"/>
          <w:lang w:val="el-GR" w:eastAsia="el-GR"/>
        </w:rPr>
        <w:t xml:space="preserve">ΕΛΛΗΝΙΚΗ ΔΗΜΟΚΡΑΤΙΑ </w:t>
      </w:r>
    </w:p>
    <w:p w14:paraId="082A387E" w14:textId="77777777" w:rsidR="00D67342" w:rsidRPr="00D67342" w:rsidRDefault="00D67342" w:rsidP="00D67342">
      <w:pPr>
        <w:suppressAutoHyphens w:val="0"/>
        <w:spacing w:after="0"/>
        <w:jc w:val="left"/>
        <w:rPr>
          <w:rFonts w:ascii="Verdana" w:hAnsi="Verdana" w:cs="Times New Roman"/>
          <w:b/>
          <w:sz w:val="20"/>
          <w:szCs w:val="20"/>
          <w:lang w:val="el-GR" w:eastAsia="el-GR"/>
        </w:rPr>
      </w:pPr>
      <w:r w:rsidRPr="00D67342">
        <w:rPr>
          <w:rFonts w:ascii="Verdana" w:hAnsi="Verdana" w:cs="Times New Roman"/>
          <w:b/>
          <w:sz w:val="20"/>
          <w:szCs w:val="20"/>
          <w:lang w:val="el-GR" w:eastAsia="el-GR"/>
        </w:rPr>
        <w:t>ΝΟΜΟΣ ΞΑΝΘΗΣ</w:t>
      </w:r>
    </w:p>
    <w:p w14:paraId="56C5EB73" w14:textId="77777777" w:rsidR="00D67342" w:rsidRPr="00D67342" w:rsidRDefault="00D67342" w:rsidP="00D67342">
      <w:pPr>
        <w:suppressAutoHyphens w:val="0"/>
        <w:spacing w:after="0"/>
        <w:jc w:val="left"/>
        <w:rPr>
          <w:rFonts w:ascii="Verdana" w:hAnsi="Verdana" w:cs="Times New Roman"/>
          <w:b/>
          <w:sz w:val="20"/>
          <w:szCs w:val="20"/>
          <w:lang w:val="el-GR" w:eastAsia="el-GR"/>
        </w:rPr>
      </w:pPr>
      <w:r w:rsidRPr="00D67342">
        <w:rPr>
          <w:rFonts w:ascii="Verdana" w:hAnsi="Verdana" w:cs="Times New Roman"/>
          <w:b/>
          <w:sz w:val="20"/>
          <w:szCs w:val="20"/>
          <w:lang w:val="el-GR" w:eastAsia="el-GR"/>
        </w:rPr>
        <w:t>ΔΗΜΟΣ ΞΑΝΘΗΣ</w:t>
      </w:r>
    </w:p>
    <w:p w14:paraId="01E68508" w14:textId="77777777" w:rsidR="00D67342" w:rsidRPr="00D67342" w:rsidRDefault="00D67342" w:rsidP="00D67342">
      <w:pPr>
        <w:suppressAutoHyphens w:val="0"/>
        <w:spacing w:after="0"/>
        <w:jc w:val="left"/>
        <w:rPr>
          <w:rFonts w:ascii="Verdana" w:hAnsi="Verdana" w:cs="Times New Roman"/>
          <w:b/>
          <w:sz w:val="20"/>
          <w:szCs w:val="20"/>
          <w:lang w:val="el-GR" w:eastAsia="el-GR"/>
        </w:rPr>
      </w:pPr>
      <w:r w:rsidRPr="00D67342">
        <w:rPr>
          <w:rFonts w:ascii="Verdana" w:hAnsi="Verdana" w:cs="Times New Roman"/>
          <w:b/>
          <w:sz w:val="20"/>
          <w:szCs w:val="20"/>
          <w:lang w:val="el-GR" w:eastAsia="el-GR"/>
        </w:rPr>
        <w:t>ΔΙΕΥΘΥΝΣΗ ΟΙΚΟΝΟΜΙΚΩΝ ΥΠΗΡΕΣΙΩΝ</w:t>
      </w:r>
    </w:p>
    <w:p w14:paraId="038A26C0" w14:textId="77777777" w:rsidR="00D67342" w:rsidRPr="00D67342" w:rsidRDefault="00D67342" w:rsidP="00D67342">
      <w:pPr>
        <w:suppressAutoHyphens w:val="0"/>
        <w:spacing w:after="0"/>
        <w:jc w:val="left"/>
        <w:rPr>
          <w:rFonts w:ascii="Verdana" w:hAnsi="Verdana" w:cs="Times New Roman"/>
          <w:sz w:val="20"/>
          <w:szCs w:val="20"/>
          <w:lang w:val="el-GR" w:eastAsia="el-GR"/>
        </w:rPr>
      </w:pPr>
      <w:r w:rsidRPr="00D67342">
        <w:rPr>
          <w:rFonts w:ascii="Verdana" w:hAnsi="Verdana" w:cs="Times New Roman"/>
          <w:b/>
          <w:sz w:val="20"/>
          <w:szCs w:val="20"/>
          <w:lang w:val="el-GR" w:eastAsia="el-GR"/>
        </w:rPr>
        <w:t>ΤΜΗΜΑ ΛΟΓΙΣΤΗΡΙΟΥ &amp; ΠΡΟΜΗΘΕΙΩΝ</w:t>
      </w:r>
    </w:p>
    <w:p w14:paraId="65FD58FC" w14:textId="77777777" w:rsidR="00D67342" w:rsidRPr="00D67342" w:rsidRDefault="00D67342" w:rsidP="00D67342">
      <w:pPr>
        <w:suppressAutoHyphens w:val="0"/>
        <w:spacing w:after="0"/>
        <w:jc w:val="left"/>
        <w:rPr>
          <w:rFonts w:ascii="Verdana" w:hAnsi="Verdana" w:cs="Times New Roman"/>
          <w:sz w:val="20"/>
          <w:szCs w:val="20"/>
          <w:lang w:val="el-GR" w:eastAsia="el-GR"/>
        </w:rPr>
      </w:pPr>
    </w:p>
    <w:p w14:paraId="434BA616" w14:textId="77777777" w:rsidR="00D67342" w:rsidRPr="00D67342" w:rsidRDefault="00D67342" w:rsidP="00D67342">
      <w:pPr>
        <w:suppressAutoHyphens w:val="0"/>
        <w:spacing w:after="0"/>
        <w:jc w:val="left"/>
        <w:rPr>
          <w:rFonts w:ascii="Verdana" w:hAnsi="Verdana" w:cs="Times New Roman"/>
          <w:sz w:val="20"/>
          <w:szCs w:val="20"/>
          <w:lang w:val="el-GR" w:eastAsia="el-GR"/>
        </w:rPr>
      </w:pPr>
      <w:r w:rsidRPr="00D67342">
        <w:rPr>
          <w:rFonts w:ascii="Verdana" w:hAnsi="Verdana" w:cs="Times New Roman"/>
          <w:sz w:val="20"/>
          <w:szCs w:val="20"/>
          <w:lang w:val="el-GR" w:eastAsia="el-GR"/>
        </w:rPr>
        <w:t>ΤΗΛ. 25413 50826</w:t>
      </w:r>
    </w:p>
    <w:p w14:paraId="482F6FC9" w14:textId="77777777" w:rsidR="00D67342" w:rsidRPr="00D67342" w:rsidRDefault="00D67342" w:rsidP="00D67342">
      <w:pPr>
        <w:suppressAutoHyphens w:val="0"/>
        <w:spacing w:after="0"/>
        <w:jc w:val="left"/>
        <w:rPr>
          <w:rFonts w:ascii="Verdana" w:hAnsi="Verdana" w:cs="Times New Roman"/>
          <w:sz w:val="20"/>
          <w:szCs w:val="20"/>
          <w:lang w:val="el-GR" w:eastAsia="el-GR"/>
        </w:rPr>
      </w:pPr>
      <w:r w:rsidRPr="00D67342">
        <w:rPr>
          <w:rFonts w:ascii="Verdana" w:hAnsi="Verdana" w:cs="Times New Roman"/>
          <w:sz w:val="20"/>
          <w:szCs w:val="20"/>
          <w:lang w:val="el-GR" w:eastAsia="el-GR"/>
        </w:rPr>
        <w:t xml:space="preserve">Αριθ. </w:t>
      </w:r>
      <w:proofErr w:type="spellStart"/>
      <w:r w:rsidRPr="00D67342">
        <w:rPr>
          <w:rFonts w:ascii="Verdana" w:hAnsi="Verdana" w:cs="Times New Roman"/>
          <w:sz w:val="20"/>
          <w:szCs w:val="20"/>
          <w:lang w:val="el-GR" w:eastAsia="el-GR"/>
        </w:rPr>
        <w:t>Πρωτ</w:t>
      </w:r>
      <w:proofErr w:type="spellEnd"/>
      <w:r w:rsidRPr="00D67342">
        <w:rPr>
          <w:rFonts w:ascii="Verdana" w:hAnsi="Verdana" w:cs="Times New Roman"/>
          <w:sz w:val="20"/>
          <w:szCs w:val="20"/>
          <w:lang w:val="el-GR" w:eastAsia="el-GR"/>
        </w:rPr>
        <w:t>.: 18877/05 -08-2020</w:t>
      </w:r>
    </w:p>
    <w:p w14:paraId="5EE04B08" w14:textId="77777777" w:rsidR="00D67342" w:rsidRPr="00D67342" w:rsidRDefault="00D67342" w:rsidP="00D67342">
      <w:pPr>
        <w:suppressAutoHyphens w:val="0"/>
        <w:spacing w:after="0"/>
        <w:jc w:val="right"/>
        <w:rPr>
          <w:rFonts w:ascii="Verdana" w:hAnsi="Verdana" w:cs="Times New Roman"/>
          <w:b/>
          <w:sz w:val="20"/>
          <w:szCs w:val="20"/>
          <w:lang w:val="el-GR" w:eastAsia="el-GR"/>
        </w:rPr>
      </w:pPr>
    </w:p>
    <w:p w14:paraId="5DAB6A04" w14:textId="77777777" w:rsidR="00D67342" w:rsidRPr="00D67342" w:rsidRDefault="00D67342" w:rsidP="00D67342">
      <w:pPr>
        <w:suppressAutoHyphens w:val="0"/>
        <w:spacing w:after="0" w:line="360" w:lineRule="auto"/>
        <w:jc w:val="left"/>
        <w:rPr>
          <w:rFonts w:ascii="Verdana" w:hAnsi="Verdana" w:cs="Times New Roman"/>
          <w:b/>
          <w:sz w:val="20"/>
          <w:szCs w:val="20"/>
          <w:lang w:val="el-GR" w:eastAsia="el-GR"/>
        </w:rPr>
      </w:pPr>
    </w:p>
    <w:p w14:paraId="140EFBD0" w14:textId="77777777" w:rsidR="00D67342" w:rsidRPr="00D67342" w:rsidRDefault="00D67342" w:rsidP="00D67342">
      <w:pPr>
        <w:suppressAutoHyphens w:val="0"/>
        <w:spacing w:after="0" w:line="360" w:lineRule="auto"/>
        <w:jc w:val="center"/>
        <w:rPr>
          <w:rFonts w:ascii="Verdana" w:hAnsi="Verdana" w:cs="Times New Roman"/>
          <w:b/>
          <w:sz w:val="20"/>
          <w:szCs w:val="20"/>
          <w:lang w:val="el-GR" w:eastAsia="el-GR"/>
        </w:rPr>
      </w:pPr>
      <w:r w:rsidRPr="00D67342">
        <w:rPr>
          <w:rFonts w:ascii="Verdana" w:hAnsi="Verdana" w:cs="Times New Roman"/>
          <w:b/>
          <w:sz w:val="20"/>
          <w:szCs w:val="20"/>
          <w:lang w:val="el-GR" w:eastAsia="el-GR"/>
        </w:rPr>
        <w:t>ΠΡΟΚΗΡΥΞΗ ΣΥΝΟΠΤΙΚΟΥ ΔΙΑΓΩΝΙΣΜΟΥ ΜΕ ΤΙΤΛΟ</w:t>
      </w:r>
    </w:p>
    <w:p w14:paraId="1DDF24AB" w14:textId="77777777" w:rsidR="00D67342" w:rsidRPr="00D67342" w:rsidRDefault="00D67342" w:rsidP="00D67342">
      <w:pPr>
        <w:suppressAutoHyphens w:val="0"/>
        <w:spacing w:after="0" w:line="360" w:lineRule="auto"/>
        <w:jc w:val="center"/>
        <w:rPr>
          <w:rFonts w:ascii="Verdana" w:hAnsi="Verdana" w:cs="Times New Roman"/>
          <w:b/>
          <w:color w:val="FF0000"/>
          <w:sz w:val="20"/>
          <w:szCs w:val="20"/>
          <w:lang w:val="el-GR" w:eastAsia="el-GR"/>
        </w:rPr>
      </w:pPr>
      <w:r w:rsidRPr="00D67342">
        <w:rPr>
          <w:rFonts w:ascii="Verdana" w:hAnsi="Verdana" w:cs="Times New Roman"/>
          <w:b/>
          <w:sz w:val="20"/>
          <w:szCs w:val="20"/>
          <w:lang w:val="el-GR" w:eastAsia="el-GR"/>
        </w:rPr>
        <w:t>«</w:t>
      </w:r>
      <w:bookmarkStart w:id="1" w:name="_Hlk41564152"/>
      <w:r w:rsidRPr="00D67342">
        <w:rPr>
          <w:rFonts w:ascii="Verdana" w:hAnsi="Verdana" w:cs="Times New Roman"/>
          <w:b/>
          <w:sz w:val="20"/>
          <w:szCs w:val="20"/>
          <w:lang w:val="el-GR" w:eastAsia="el-GR"/>
        </w:rPr>
        <w:t xml:space="preserve">Προμήθεια </w:t>
      </w:r>
      <w:bookmarkEnd w:id="1"/>
      <w:r w:rsidRPr="00D67342">
        <w:rPr>
          <w:rFonts w:ascii="Verdana" w:hAnsi="Verdana" w:cs="Times New Roman"/>
          <w:b/>
          <w:sz w:val="20"/>
          <w:szCs w:val="20"/>
          <w:lang w:val="el-GR" w:eastAsia="el-GR"/>
        </w:rPr>
        <w:t xml:space="preserve">υλικών για </w:t>
      </w:r>
      <w:proofErr w:type="spellStart"/>
      <w:r w:rsidRPr="00D67342">
        <w:rPr>
          <w:rFonts w:ascii="Verdana" w:hAnsi="Verdana" w:cs="Times New Roman"/>
          <w:b/>
          <w:sz w:val="20"/>
          <w:szCs w:val="20"/>
          <w:lang w:val="el-GR" w:eastAsia="el-GR"/>
        </w:rPr>
        <w:t>σιδηροκατασκευές</w:t>
      </w:r>
      <w:proofErr w:type="spellEnd"/>
      <w:r w:rsidRPr="00D67342">
        <w:rPr>
          <w:rFonts w:ascii="Verdana" w:hAnsi="Verdana" w:cs="Times New Roman"/>
          <w:b/>
          <w:sz w:val="20"/>
          <w:szCs w:val="20"/>
          <w:lang w:val="el-GR" w:eastAsia="el-GR"/>
        </w:rPr>
        <w:t>»</w:t>
      </w:r>
      <w:r w:rsidRPr="00D67342">
        <w:rPr>
          <w:rFonts w:ascii="Verdana" w:hAnsi="Verdana" w:cs="Times New Roman"/>
          <w:b/>
          <w:color w:val="FF0000"/>
          <w:sz w:val="20"/>
          <w:szCs w:val="20"/>
          <w:lang w:val="el-GR" w:eastAsia="el-GR"/>
        </w:rPr>
        <w:t xml:space="preserve"> </w:t>
      </w:r>
    </w:p>
    <w:p w14:paraId="148E8040" w14:textId="77777777" w:rsidR="00D67342" w:rsidRPr="00D67342" w:rsidRDefault="00D67342" w:rsidP="00D67342">
      <w:pPr>
        <w:suppressAutoHyphens w:val="0"/>
        <w:spacing w:after="0" w:line="360" w:lineRule="auto"/>
        <w:jc w:val="center"/>
        <w:rPr>
          <w:rFonts w:ascii="Verdana" w:hAnsi="Verdana" w:cs="Times New Roman"/>
          <w:b/>
          <w:sz w:val="20"/>
          <w:szCs w:val="20"/>
          <w:lang w:val="el-GR" w:eastAsia="el-GR"/>
        </w:rPr>
      </w:pPr>
      <w:r w:rsidRPr="00D67342">
        <w:rPr>
          <w:rFonts w:ascii="Verdana" w:hAnsi="Verdana" w:cs="Times New Roman"/>
          <w:b/>
          <w:sz w:val="20"/>
          <w:szCs w:val="20"/>
          <w:lang w:val="el-GR" w:eastAsia="el-GR"/>
        </w:rPr>
        <w:t>Ο Δήμαρχος Ξάνθης</w:t>
      </w:r>
    </w:p>
    <w:p w14:paraId="39DADFB5" w14:textId="77777777" w:rsidR="00D67342" w:rsidRPr="00D67342" w:rsidRDefault="00D67342" w:rsidP="00D67342">
      <w:pPr>
        <w:suppressAutoHyphens w:val="0"/>
        <w:spacing w:after="0" w:line="360" w:lineRule="auto"/>
        <w:rPr>
          <w:rFonts w:ascii="Verdana" w:hAnsi="Verdana" w:cs="Times New Roman"/>
          <w:sz w:val="20"/>
          <w:szCs w:val="20"/>
          <w:lang w:val="el-GR" w:eastAsia="el-GR"/>
        </w:rPr>
      </w:pPr>
      <w:r w:rsidRPr="00D67342">
        <w:rPr>
          <w:rFonts w:ascii="Verdana" w:hAnsi="Verdana" w:cs="Times New Roman"/>
          <w:sz w:val="20"/>
          <w:szCs w:val="20"/>
          <w:lang w:val="el-GR" w:eastAsia="el-GR"/>
        </w:rPr>
        <w:t>προκηρύσσει συνοπτικό διαγωνισμό με σφραγισμένες προσφορές και κριτήριο κατακύρωσης την πλέον συμφέρουσα από οικονομική άποψη προσφορά αποκλειστικά βάσει τιμής (</w:t>
      </w:r>
      <w:r w:rsidRPr="00D67342">
        <w:rPr>
          <w:rFonts w:ascii="Verdana" w:hAnsi="Verdana" w:cs="Times New Roman"/>
          <w:b/>
          <w:sz w:val="20"/>
          <w:szCs w:val="20"/>
          <w:lang w:val="el-GR" w:eastAsia="el-GR"/>
        </w:rPr>
        <w:t>χαμηλότερη τιμή</w:t>
      </w:r>
      <w:r w:rsidRPr="00D67342">
        <w:rPr>
          <w:rFonts w:ascii="Verdana" w:hAnsi="Verdana" w:cs="Times New Roman"/>
          <w:sz w:val="20"/>
          <w:szCs w:val="20"/>
          <w:lang w:val="el-GR" w:eastAsia="el-GR"/>
        </w:rPr>
        <w:t xml:space="preserve">) που θα προκύπτει, από το προσφερόμενο </w:t>
      </w:r>
      <w:r w:rsidRPr="00D67342">
        <w:rPr>
          <w:rFonts w:ascii="Verdana" w:hAnsi="Verdana" w:cs="Times New Roman"/>
          <w:sz w:val="20"/>
          <w:szCs w:val="20"/>
          <w:u w:val="single"/>
          <w:lang w:val="el-GR" w:eastAsia="el-GR"/>
        </w:rPr>
        <w:t>ενιαίο ποσοστό έκπτωσης επί τοις εκατό επί της αναγραφόμενης τιμής του ενδεικτικού προϋπολογισμού</w:t>
      </w:r>
      <w:r w:rsidRPr="00D67342">
        <w:rPr>
          <w:rFonts w:ascii="Verdana" w:hAnsi="Verdana" w:cs="Times New Roman"/>
          <w:sz w:val="20"/>
          <w:szCs w:val="20"/>
          <w:lang w:val="el-GR" w:eastAsia="el-GR"/>
        </w:rPr>
        <w:t xml:space="preserve">, για την ανάδειξη αναδόχου εκτέλεσης της παραπάνω προμήθειας, προϋπολογισμού </w:t>
      </w:r>
      <w:r w:rsidRPr="00D67342">
        <w:rPr>
          <w:rFonts w:ascii="Verdana" w:hAnsi="Verdana" w:cs="Times New Roman"/>
          <w:b/>
          <w:sz w:val="20"/>
          <w:szCs w:val="20"/>
          <w:lang w:val="el-GR" w:eastAsia="el-GR"/>
        </w:rPr>
        <w:t>74.389,46 ευρώ</w:t>
      </w:r>
      <w:r w:rsidRPr="00D67342">
        <w:rPr>
          <w:rFonts w:ascii="Verdana" w:hAnsi="Verdana" w:cs="Times New Roman"/>
          <w:sz w:val="20"/>
          <w:szCs w:val="20"/>
          <w:lang w:val="el-GR" w:eastAsia="el-GR"/>
        </w:rPr>
        <w:t xml:space="preserve"> με το Φ.Π.Α. </w:t>
      </w:r>
    </w:p>
    <w:p w14:paraId="1CC4EF09" w14:textId="77777777" w:rsidR="00D67342" w:rsidRPr="00D67342" w:rsidRDefault="00D67342" w:rsidP="00D67342">
      <w:pPr>
        <w:suppressAutoHyphens w:val="0"/>
        <w:spacing w:after="0" w:line="360" w:lineRule="auto"/>
        <w:rPr>
          <w:rFonts w:ascii="Verdana" w:hAnsi="Verdana" w:cs="Times New Roman"/>
          <w:b/>
          <w:sz w:val="20"/>
          <w:szCs w:val="20"/>
          <w:lang w:val="el-GR" w:eastAsia="el-GR"/>
        </w:rPr>
      </w:pPr>
      <w:r w:rsidRPr="00D67342">
        <w:rPr>
          <w:rFonts w:ascii="Verdana" w:hAnsi="Verdana" w:cs="Times New Roman"/>
          <w:b/>
          <w:sz w:val="20"/>
          <w:szCs w:val="20"/>
          <w:lang w:val="el-GR" w:eastAsia="el-GR"/>
        </w:rPr>
        <w:t>1. Αναθέτουσα Αρχή - Στοιχεία επικοινωνίας:</w:t>
      </w:r>
    </w:p>
    <w:p w14:paraId="4A12DC4C" w14:textId="77777777" w:rsidR="00D67342" w:rsidRPr="00D67342" w:rsidRDefault="00D67342" w:rsidP="00D67342">
      <w:pPr>
        <w:suppressAutoHyphens w:val="0"/>
        <w:spacing w:after="0" w:line="360" w:lineRule="auto"/>
        <w:rPr>
          <w:rFonts w:ascii="Verdana" w:hAnsi="Verdana" w:cs="Times New Roman"/>
          <w:sz w:val="20"/>
          <w:szCs w:val="20"/>
          <w:lang w:val="el-GR" w:eastAsia="el-GR"/>
        </w:rPr>
      </w:pPr>
      <w:r w:rsidRPr="00D67342">
        <w:rPr>
          <w:rFonts w:ascii="Verdana" w:hAnsi="Verdana" w:cs="Times New Roman"/>
          <w:sz w:val="20"/>
          <w:szCs w:val="20"/>
          <w:lang w:val="el-GR" w:eastAsia="el-GR"/>
        </w:rPr>
        <w:t>Αναθέτουσα αρχή: Δήμος Ξάνθης</w:t>
      </w:r>
    </w:p>
    <w:p w14:paraId="509A3A02" w14:textId="77777777" w:rsidR="00D67342" w:rsidRPr="00D67342" w:rsidRDefault="00D67342" w:rsidP="00D67342">
      <w:pPr>
        <w:suppressAutoHyphens w:val="0"/>
        <w:spacing w:after="0" w:line="360" w:lineRule="auto"/>
        <w:rPr>
          <w:rFonts w:ascii="Verdana" w:hAnsi="Verdana" w:cs="Times New Roman"/>
          <w:sz w:val="20"/>
          <w:szCs w:val="20"/>
          <w:lang w:val="el-GR" w:eastAsia="el-GR"/>
        </w:rPr>
      </w:pPr>
      <w:r w:rsidRPr="00D67342">
        <w:rPr>
          <w:rFonts w:ascii="Verdana" w:hAnsi="Verdana" w:cs="Times New Roman"/>
          <w:sz w:val="20"/>
          <w:szCs w:val="20"/>
          <w:lang w:val="el-GR" w:eastAsia="el-GR"/>
        </w:rPr>
        <w:t xml:space="preserve">Οδός: Πλατεία Δημοκρατίας </w:t>
      </w:r>
    </w:p>
    <w:p w14:paraId="47B035DE" w14:textId="77777777" w:rsidR="00D67342" w:rsidRPr="00D67342" w:rsidRDefault="00D67342" w:rsidP="00D67342">
      <w:pPr>
        <w:suppressAutoHyphens w:val="0"/>
        <w:spacing w:after="0" w:line="360" w:lineRule="auto"/>
        <w:rPr>
          <w:rFonts w:ascii="Verdana" w:hAnsi="Verdana" w:cs="Times New Roman"/>
          <w:sz w:val="20"/>
          <w:szCs w:val="20"/>
          <w:lang w:val="el-GR" w:eastAsia="el-GR"/>
        </w:rPr>
      </w:pPr>
      <w:proofErr w:type="spellStart"/>
      <w:r w:rsidRPr="00D67342">
        <w:rPr>
          <w:rFonts w:ascii="Verdana" w:hAnsi="Verdana" w:cs="Times New Roman"/>
          <w:sz w:val="20"/>
          <w:szCs w:val="20"/>
          <w:lang w:val="el-GR" w:eastAsia="el-GR"/>
        </w:rPr>
        <w:t>Ταχ</w:t>
      </w:r>
      <w:proofErr w:type="spellEnd"/>
      <w:r w:rsidRPr="00D67342">
        <w:rPr>
          <w:rFonts w:ascii="Verdana" w:hAnsi="Verdana" w:cs="Times New Roman"/>
          <w:sz w:val="20"/>
          <w:szCs w:val="20"/>
          <w:lang w:val="el-GR" w:eastAsia="el-GR"/>
        </w:rPr>
        <w:t xml:space="preserve">. </w:t>
      </w:r>
      <w:proofErr w:type="spellStart"/>
      <w:r w:rsidRPr="00D67342">
        <w:rPr>
          <w:rFonts w:ascii="Verdana" w:hAnsi="Verdana" w:cs="Times New Roman"/>
          <w:sz w:val="20"/>
          <w:szCs w:val="20"/>
          <w:lang w:val="el-GR" w:eastAsia="el-GR"/>
        </w:rPr>
        <w:t>Κωδ</w:t>
      </w:r>
      <w:proofErr w:type="spellEnd"/>
      <w:r w:rsidRPr="00D67342">
        <w:rPr>
          <w:rFonts w:ascii="Verdana" w:hAnsi="Verdana" w:cs="Times New Roman"/>
          <w:sz w:val="20"/>
          <w:szCs w:val="20"/>
          <w:lang w:val="el-GR" w:eastAsia="el-GR"/>
        </w:rPr>
        <w:t>.: 67132</w:t>
      </w:r>
    </w:p>
    <w:p w14:paraId="4E0F6901" w14:textId="77777777" w:rsidR="00D67342" w:rsidRPr="00D67342" w:rsidRDefault="00D67342" w:rsidP="00D67342">
      <w:pPr>
        <w:suppressAutoHyphens w:val="0"/>
        <w:spacing w:after="0" w:line="360" w:lineRule="auto"/>
        <w:rPr>
          <w:rFonts w:ascii="Verdana" w:hAnsi="Verdana" w:cs="Times New Roman"/>
          <w:sz w:val="20"/>
          <w:szCs w:val="20"/>
          <w:lang w:val="en-US" w:eastAsia="el-GR"/>
        </w:rPr>
      </w:pPr>
      <w:proofErr w:type="spellStart"/>
      <w:r w:rsidRPr="00D67342">
        <w:rPr>
          <w:rFonts w:ascii="Verdana" w:hAnsi="Verdana" w:cs="Times New Roman"/>
          <w:sz w:val="20"/>
          <w:szCs w:val="20"/>
          <w:lang w:val="el-GR" w:eastAsia="el-GR"/>
        </w:rPr>
        <w:t>Τηλ</w:t>
      </w:r>
      <w:proofErr w:type="spellEnd"/>
      <w:r w:rsidRPr="00D67342">
        <w:rPr>
          <w:rFonts w:ascii="Verdana" w:hAnsi="Verdana" w:cs="Times New Roman"/>
          <w:sz w:val="20"/>
          <w:szCs w:val="20"/>
          <w:lang w:val="en-US" w:eastAsia="el-GR"/>
        </w:rPr>
        <w:t>.: 2514350822</w:t>
      </w:r>
    </w:p>
    <w:p w14:paraId="403C1FA8" w14:textId="77777777" w:rsidR="00D67342" w:rsidRPr="00D67342" w:rsidRDefault="00D67342" w:rsidP="00D67342">
      <w:pPr>
        <w:suppressAutoHyphens w:val="0"/>
        <w:spacing w:after="0" w:line="360" w:lineRule="auto"/>
        <w:rPr>
          <w:rFonts w:ascii="Verdana" w:hAnsi="Verdana" w:cs="Times New Roman"/>
          <w:sz w:val="20"/>
          <w:szCs w:val="20"/>
          <w:lang w:val="en-US" w:eastAsia="el-GR"/>
        </w:rPr>
      </w:pPr>
      <w:r w:rsidRPr="00D67342">
        <w:rPr>
          <w:rFonts w:ascii="Verdana" w:hAnsi="Verdana" w:cs="Times New Roman"/>
          <w:sz w:val="20"/>
          <w:szCs w:val="20"/>
          <w:lang w:val="en-US" w:eastAsia="el-GR"/>
        </w:rPr>
        <w:t>Telefax: 2541083424</w:t>
      </w:r>
    </w:p>
    <w:p w14:paraId="5D975722" w14:textId="77777777" w:rsidR="00D67342" w:rsidRPr="00D67342" w:rsidRDefault="00D67342" w:rsidP="00D67342">
      <w:pPr>
        <w:suppressAutoHyphens w:val="0"/>
        <w:spacing w:after="0" w:line="360" w:lineRule="auto"/>
        <w:rPr>
          <w:rFonts w:ascii="Verdana" w:hAnsi="Verdana" w:cs="Times New Roman"/>
          <w:sz w:val="20"/>
          <w:szCs w:val="20"/>
          <w:lang w:val="en-US" w:eastAsia="el-GR"/>
        </w:rPr>
      </w:pPr>
      <w:r w:rsidRPr="00D67342">
        <w:rPr>
          <w:rFonts w:ascii="Verdana" w:hAnsi="Verdana" w:cs="Times New Roman"/>
          <w:sz w:val="20"/>
          <w:szCs w:val="20"/>
          <w:lang w:val="en-US" w:eastAsia="el-GR"/>
        </w:rPr>
        <w:t>E-mail: kiriakos.peponidis@cityofxanthi.gr</w:t>
      </w:r>
    </w:p>
    <w:p w14:paraId="11F68ACC" w14:textId="77777777" w:rsidR="00D67342" w:rsidRPr="00D67342" w:rsidRDefault="00D67342" w:rsidP="00D67342">
      <w:pPr>
        <w:suppressAutoHyphens w:val="0"/>
        <w:spacing w:after="0" w:line="360" w:lineRule="auto"/>
        <w:rPr>
          <w:rFonts w:ascii="Times New Roman" w:hAnsi="Times New Roman" w:cs="Times New Roman"/>
          <w:sz w:val="24"/>
          <w:lang w:val="el-GR" w:eastAsia="el-GR"/>
        </w:rPr>
      </w:pPr>
      <w:r w:rsidRPr="00D67342">
        <w:rPr>
          <w:rFonts w:ascii="Verdana" w:hAnsi="Verdana" w:cs="Times New Roman"/>
          <w:sz w:val="20"/>
          <w:szCs w:val="20"/>
          <w:lang w:val="el-GR" w:eastAsia="el-GR"/>
        </w:rPr>
        <w:t>Ιστοσελίδα:</w:t>
      </w:r>
      <w:r w:rsidRPr="00D67342">
        <w:rPr>
          <w:rFonts w:ascii="Times New Roman" w:hAnsi="Times New Roman" w:cs="Times New Roman"/>
          <w:sz w:val="24"/>
          <w:lang w:val="el-GR" w:eastAsia="el-GR"/>
        </w:rPr>
        <w:t xml:space="preserve"> </w:t>
      </w:r>
      <w:hyperlink r:id="rId9" w:history="1">
        <w:r w:rsidRPr="00D67342">
          <w:rPr>
            <w:rFonts w:ascii="Times New Roman" w:hAnsi="Times New Roman" w:cs="Times New Roman"/>
            <w:spacing w:val="-3"/>
            <w:sz w:val="24"/>
            <w:lang w:val="el-GR" w:eastAsia="el-GR"/>
          </w:rPr>
          <w:t>http://www.cityofxanthi.gr</w:t>
        </w:r>
      </w:hyperlink>
    </w:p>
    <w:p w14:paraId="3A37669D" w14:textId="77777777" w:rsidR="00D67342" w:rsidRPr="00D67342" w:rsidRDefault="00D67342" w:rsidP="00D67342">
      <w:pPr>
        <w:suppressAutoHyphens w:val="0"/>
        <w:spacing w:after="0" w:line="360" w:lineRule="auto"/>
        <w:rPr>
          <w:rFonts w:ascii="Times New Roman" w:hAnsi="Times New Roman" w:cs="Times New Roman"/>
          <w:sz w:val="24"/>
          <w:lang w:val="el-GR" w:eastAsia="el-GR"/>
        </w:rPr>
      </w:pPr>
      <w:r w:rsidRPr="00D67342">
        <w:rPr>
          <w:rFonts w:ascii="Verdana" w:hAnsi="Verdana" w:cs="Times New Roman"/>
          <w:b/>
          <w:sz w:val="20"/>
          <w:lang w:val="el-GR" w:eastAsia="el-GR"/>
        </w:rPr>
        <w:t xml:space="preserve">2. Πρόσβαση στα έγγραφα: </w:t>
      </w:r>
      <w:r w:rsidRPr="00D67342">
        <w:rPr>
          <w:rFonts w:ascii="Verdana" w:hAnsi="Verdana" w:cs="Times New Roman"/>
          <w:sz w:val="20"/>
          <w:lang w:val="el-GR" w:eastAsia="el-GR"/>
        </w:rPr>
        <w:t xml:space="preserve">Άμεση και δωρεάν πρόσβαση στα έγγραφα της σύμβασης στη διεύθυνση διαδικτύου </w:t>
      </w:r>
      <w:hyperlink r:id="rId10" w:history="1">
        <w:r w:rsidRPr="00D67342">
          <w:rPr>
            <w:rFonts w:ascii="Times New Roman" w:hAnsi="Times New Roman" w:cs="Times New Roman"/>
            <w:spacing w:val="-3"/>
            <w:sz w:val="24"/>
            <w:lang w:val="el-GR" w:eastAsia="el-GR"/>
          </w:rPr>
          <w:t>http://www.cityofxanthi.gr</w:t>
        </w:r>
      </w:hyperlink>
      <w:r w:rsidRPr="00D67342">
        <w:rPr>
          <w:rFonts w:ascii="Times New Roman" w:hAnsi="Times New Roman" w:cs="Times New Roman"/>
          <w:spacing w:val="-3"/>
          <w:sz w:val="24"/>
          <w:lang w:val="el-GR" w:eastAsia="el-GR"/>
        </w:rPr>
        <w:t xml:space="preserve"> </w:t>
      </w:r>
      <w:r w:rsidRPr="00D67342">
        <w:rPr>
          <w:rFonts w:ascii="Verdana" w:hAnsi="Verdana" w:cs="Times New Roman"/>
          <w:sz w:val="20"/>
          <w:lang w:val="el-GR" w:eastAsia="el-GR"/>
        </w:rPr>
        <w:t xml:space="preserve"> Οι ενδιαφερόμενοι μπορούν επίσης να λάβουν γνώση των εγγράφων της σύμβασης από το γραφείο Προμηθειών κατά τις εργάσιμες ημέρες και ώρες. Μπορούν επίσης να λάβουν αντίγραφα αυτών με δαπάνες και φροντίδα τους.</w:t>
      </w:r>
    </w:p>
    <w:p w14:paraId="7A6858D8"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 xml:space="preserve">3. Κωδικοί </w:t>
      </w:r>
      <w:r w:rsidRPr="00D67342">
        <w:rPr>
          <w:rFonts w:ascii="Verdana" w:hAnsi="Verdana" w:cs="Times New Roman"/>
          <w:b/>
          <w:sz w:val="20"/>
          <w:szCs w:val="20"/>
          <w:lang w:val="en-US" w:eastAsia="el-GR"/>
        </w:rPr>
        <w:t>CPV</w:t>
      </w:r>
      <w:r w:rsidRPr="00D67342">
        <w:rPr>
          <w:rFonts w:ascii="Verdana" w:hAnsi="Verdana" w:cs="Times New Roman"/>
          <w:b/>
          <w:sz w:val="20"/>
          <w:szCs w:val="20"/>
          <w:lang w:val="el-GR" w:eastAsia="el-GR"/>
        </w:rPr>
        <w:t xml:space="preserve">: </w:t>
      </w:r>
      <w:r w:rsidRPr="00D67342">
        <w:rPr>
          <w:rFonts w:ascii="Verdana" w:hAnsi="Verdana" w:cs="Times New Roman"/>
          <w:sz w:val="20"/>
          <w:szCs w:val="20"/>
          <w:lang w:val="el-GR" w:eastAsia="el-GR"/>
        </w:rPr>
        <w:t xml:space="preserve">44316000-8 (Σιδηρικά Είδη), 44316300-1 (Εσχάρες). </w:t>
      </w:r>
    </w:p>
    <w:p w14:paraId="10253F12"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 xml:space="preserve">4. Κωδικός </w:t>
      </w:r>
      <w:r w:rsidRPr="00D67342">
        <w:rPr>
          <w:rFonts w:ascii="Verdana" w:hAnsi="Verdana" w:cs="Times New Roman"/>
          <w:b/>
          <w:sz w:val="20"/>
          <w:szCs w:val="20"/>
          <w:lang w:val="en-US" w:eastAsia="el-GR"/>
        </w:rPr>
        <w:t>NUTS</w:t>
      </w:r>
      <w:r w:rsidRPr="00D67342">
        <w:rPr>
          <w:rFonts w:ascii="Verdana" w:hAnsi="Verdana" w:cs="Times New Roman"/>
          <w:b/>
          <w:sz w:val="20"/>
          <w:szCs w:val="20"/>
          <w:lang w:val="el-GR" w:eastAsia="el-GR"/>
        </w:rPr>
        <w:t xml:space="preserve"> κύριου τόπου παράδοσης της προμήθειας: </w:t>
      </w:r>
      <w:r w:rsidRPr="00D67342">
        <w:rPr>
          <w:rFonts w:ascii="Verdana" w:hAnsi="Verdana" w:cs="Times New Roman"/>
          <w:sz w:val="20"/>
          <w:szCs w:val="20"/>
          <w:lang w:val="en-US" w:eastAsia="el-GR"/>
        </w:rPr>
        <w:t>EL</w:t>
      </w:r>
      <w:r w:rsidRPr="00D67342">
        <w:rPr>
          <w:rFonts w:ascii="Verdana" w:hAnsi="Verdana" w:cs="Times New Roman"/>
          <w:sz w:val="20"/>
          <w:szCs w:val="20"/>
          <w:lang w:val="el-GR" w:eastAsia="el-GR"/>
        </w:rPr>
        <w:t xml:space="preserve"> 512</w:t>
      </w:r>
    </w:p>
    <w:p w14:paraId="7FF15EE4"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 xml:space="preserve">5. Περιγραφή της δημόσιας σύμβασης: </w:t>
      </w:r>
      <w:r w:rsidRPr="00D67342">
        <w:rPr>
          <w:rFonts w:ascii="Verdana" w:hAnsi="Verdana" w:cs="Times New Roman"/>
          <w:sz w:val="20"/>
          <w:szCs w:val="20"/>
          <w:lang w:val="el-GR" w:eastAsia="el-GR"/>
        </w:rPr>
        <w:t>Η σύμβαση αφορά την «Προμήθεια υλικών για Σιδηροκατασκευές».</w:t>
      </w:r>
    </w:p>
    <w:p w14:paraId="69D24A5C"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 xml:space="preserve">6. Εναλλακτικές προσφορές: </w:t>
      </w:r>
      <w:r w:rsidRPr="00D67342">
        <w:rPr>
          <w:rFonts w:ascii="Verdana" w:hAnsi="Verdana" w:cs="Times New Roman"/>
          <w:sz w:val="20"/>
          <w:szCs w:val="20"/>
          <w:lang w:val="el-GR" w:eastAsia="el-GR"/>
        </w:rPr>
        <w:t>Δεν γίνονται δεκτές εναλλακτικές προσφορές.</w:t>
      </w:r>
      <w:r w:rsidRPr="00D67342">
        <w:rPr>
          <w:rFonts w:ascii="Verdana" w:hAnsi="Verdana" w:cs="Times New Roman"/>
          <w:b/>
          <w:sz w:val="20"/>
          <w:szCs w:val="20"/>
          <w:lang w:val="el-GR" w:eastAsia="el-GR"/>
        </w:rPr>
        <w:t xml:space="preserve"> </w:t>
      </w:r>
    </w:p>
    <w:p w14:paraId="437B9D3D"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 xml:space="preserve">7. Χρόνος διάρκειας σύμβασης: </w:t>
      </w:r>
      <w:r w:rsidRPr="00D67342">
        <w:rPr>
          <w:rFonts w:ascii="Verdana" w:hAnsi="Verdana" w:cs="Times New Roman"/>
          <w:sz w:val="20"/>
          <w:szCs w:val="20"/>
          <w:lang w:val="el-GR" w:eastAsia="el-GR"/>
        </w:rPr>
        <w:t>Ο χρόνος διάρκειας της σύμβασης ορίζεται σε ένα (1) έτος από την υπογραφή της.</w:t>
      </w:r>
    </w:p>
    <w:p w14:paraId="784C03A0"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8. Δικαιούμενοι συμμετοχής</w:t>
      </w:r>
      <w:r w:rsidRPr="00D67342">
        <w:rPr>
          <w:rFonts w:ascii="Verdana" w:hAnsi="Verdana" w:cs="Times New Roman"/>
          <w:sz w:val="20"/>
          <w:szCs w:val="20"/>
          <w:lang w:val="el-GR" w:eastAsia="el-GR"/>
        </w:rPr>
        <w:t>:</w:t>
      </w:r>
      <w:r w:rsidRPr="00D67342">
        <w:rPr>
          <w:rFonts w:ascii="Verdana" w:hAnsi="Verdana" w:cs="Times New Roman"/>
          <w:color w:val="000000"/>
          <w:sz w:val="20"/>
          <w:szCs w:val="20"/>
          <w:lang w:val="el-GR" w:eastAsia="el-GR"/>
        </w:rPr>
        <w:t xml:space="preserve"> Δικαίωμα συμμετοχής έχουν, οι οικονομικοί φορείς που ασκούν επαγγελματική δραστηριότητα συναφή με το αντικείμενο της εν λόγω προμήθειας. </w:t>
      </w:r>
    </w:p>
    <w:p w14:paraId="1734027F"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lang w:val="el-GR" w:eastAsia="el-GR"/>
        </w:rPr>
        <w:t>9. Υποδιαίρεση σε τμήματα:</w:t>
      </w:r>
      <w:r w:rsidRPr="00D67342">
        <w:rPr>
          <w:rFonts w:ascii="Verdana" w:hAnsi="Verdana" w:cs="Times New Roman"/>
          <w:sz w:val="20"/>
          <w:lang w:val="el-GR" w:eastAsia="el-GR"/>
        </w:rPr>
        <w:t xml:space="preserve"> </w:t>
      </w:r>
      <w:r w:rsidRPr="00D67342">
        <w:rPr>
          <w:rFonts w:ascii="Verdana" w:hAnsi="Verdana" w:cs="Times New Roman"/>
          <w:sz w:val="20"/>
          <w:szCs w:val="20"/>
          <w:lang w:val="el-GR" w:eastAsia="el-GR"/>
        </w:rPr>
        <w:t>Η προμήθεια δεν υποδιαιρείται σε επιμέρους ομάδες και η υποβολή της προσφοράς θα αφορά το σύνολο των ειδών.</w:t>
      </w:r>
    </w:p>
    <w:p w14:paraId="41506EDF"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 xml:space="preserve">10. Παραλαβή προσφορών: </w:t>
      </w:r>
      <w:r w:rsidRPr="00D67342">
        <w:rPr>
          <w:rFonts w:ascii="Verdana" w:hAnsi="Verdana" w:cs="Times New Roman"/>
          <w:sz w:val="20"/>
          <w:szCs w:val="20"/>
          <w:lang w:val="el-GR" w:eastAsia="el-GR"/>
        </w:rPr>
        <w:t xml:space="preserve">Ο διαγωνισμός θα διενεργηθεί στην αίθουσα του Δημοτικού Συμβουλίου του Δήμου Ξάνθης, σύμφωνα με τις διατάξεις του Ν.4412/2016, την </w:t>
      </w:r>
      <w:r w:rsidRPr="00D67342">
        <w:rPr>
          <w:rFonts w:ascii="Verdana" w:hAnsi="Verdana" w:cs="Times New Roman"/>
          <w:b/>
          <w:sz w:val="20"/>
          <w:szCs w:val="20"/>
          <w:lang w:val="el-GR" w:eastAsia="el-GR"/>
        </w:rPr>
        <w:t>18</w:t>
      </w:r>
      <w:r w:rsidRPr="00D67342">
        <w:rPr>
          <w:rFonts w:ascii="Verdana" w:hAnsi="Verdana" w:cs="Times New Roman"/>
          <w:b/>
          <w:sz w:val="20"/>
          <w:szCs w:val="20"/>
          <w:vertAlign w:val="superscript"/>
          <w:lang w:val="el-GR" w:eastAsia="el-GR"/>
        </w:rPr>
        <w:t>η</w:t>
      </w:r>
      <w:r w:rsidRPr="00D67342">
        <w:rPr>
          <w:rFonts w:ascii="Verdana" w:hAnsi="Verdana" w:cs="Times New Roman"/>
          <w:b/>
          <w:sz w:val="20"/>
          <w:szCs w:val="20"/>
          <w:lang w:val="el-GR" w:eastAsia="el-GR"/>
        </w:rPr>
        <w:t xml:space="preserve"> Αυγούστου </w:t>
      </w:r>
      <w:r w:rsidRPr="00D67342">
        <w:rPr>
          <w:rFonts w:ascii="Verdana" w:hAnsi="Verdana" w:cs="Times New Roman"/>
          <w:b/>
          <w:sz w:val="20"/>
          <w:szCs w:val="20"/>
          <w:lang w:val="el-GR" w:eastAsia="el-GR"/>
        </w:rPr>
        <w:lastRenderedPageBreak/>
        <w:t>2020, ημέρα Τρίτη.</w:t>
      </w:r>
      <w:r w:rsidRPr="00D67342">
        <w:rPr>
          <w:rFonts w:ascii="Verdana" w:hAnsi="Verdana" w:cs="Times New Roman"/>
          <w:sz w:val="20"/>
          <w:szCs w:val="20"/>
          <w:lang w:val="el-GR" w:eastAsia="el-GR"/>
        </w:rPr>
        <w:t xml:space="preserve"> Η ώρα έναρξης παραλαβής προσφορών είναι </w:t>
      </w:r>
      <w:r w:rsidRPr="00D67342">
        <w:rPr>
          <w:rFonts w:ascii="Verdana" w:hAnsi="Verdana" w:cs="Times New Roman"/>
          <w:b/>
          <w:sz w:val="20"/>
          <w:szCs w:val="20"/>
          <w:lang w:val="el-GR" w:eastAsia="el-GR"/>
        </w:rPr>
        <w:t>10:00</w:t>
      </w:r>
      <w:r w:rsidRPr="00D67342">
        <w:rPr>
          <w:rFonts w:ascii="Verdana" w:hAnsi="Verdana" w:cs="Times New Roman"/>
          <w:sz w:val="20"/>
          <w:szCs w:val="20"/>
          <w:lang w:val="el-GR" w:eastAsia="el-GR"/>
        </w:rPr>
        <w:t xml:space="preserve"> και η ώρα λήξης </w:t>
      </w:r>
      <w:r w:rsidRPr="00D67342">
        <w:rPr>
          <w:rFonts w:ascii="Verdana" w:hAnsi="Verdana" w:cs="Times New Roman"/>
          <w:b/>
          <w:sz w:val="20"/>
          <w:szCs w:val="20"/>
          <w:lang w:val="el-GR" w:eastAsia="el-GR"/>
        </w:rPr>
        <w:t>10:30΄</w:t>
      </w:r>
      <w:r w:rsidRPr="00D67342">
        <w:rPr>
          <w:rFonts w:ascii="Verdana" w:hAnsi="Verdana" w:cs="Times New Roman"/>
          <w:sz w:val="20"/>
          <w:szCs w:val="20"/>
          <w:lang w:val="el-GR" w:eastAsia="el-GR"/>
        </w:rPr>
        <w:t>. Μετά τη λήξη της παραλαβής προσφορών θα ξεκινήσει η διαδικασία αποσφράγισης, ενώπιον της Επιτροπής διαγωνισμού.</w:t>
      </w:r>
    </w:p>
    <w:p w14:paraId="45BA2559"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11. Χρόνος ισχύος προσφορών</w:t>
      </w:r>
      <w:r w:rsidRPr="00D67342">
        <w:rPr>
          <w:rFonts w:ascii="Verdana" w:hAnsi="Verdana" w:cs="Times New Roman"/>
          <w:sz w:val="20"/>
          <w:szCs w:val="20"/>
          <w:lang w:val="el-GR" w:eastAsia="el-GR"/>
        </w:rPr>
        <w:t>: δώδεκα μήνες</w:t>
      </w:r>
    </w:p>
    <w:p w14:paraId="113793FD"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12. Γλώσσα σύνταξης προσφορών</w:t>
      </w:r>
      <w:r w:rsidRPr="00D67342">
        <w:rPr>
          <w:rFonts w:ascii="Verdana" w:hAnsi="Verdana" w:cs="Times New Roman"/>
          <w:sz w:val="20"/>
          <w:szCs w:val="20"/>
          <w:lang w:val="el-GR" w:eastAsia="el-GR"/>
        </w:rPr>
        <w:t>: Ελληνική</w:t>
      </w:r>
    </w:p>
    <w:p w14:paraId="1C34FD6C"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D67342">
        <w:rPr>
          <w:rFonts w:ascii="Verdana" w:hAnsi="Verdana" w:cs="Times New Roman"/>
          <w:b/>
          <w:sz w:val="20"/>
          <w:szCs w:val="20"/>
          <w:lang w:val="el-GR" w:eastAsia="el-GR"/>
        </w:rPr>
        <w:t xml:space="preserve">13. Χρηματοδότηση: </w:t>
      </w:r>
      <w:r w:rsidRPr="00D67342">
        <w:rPr>
          <w:rFonts w:ascii="Verdana" w:hAnsi="Verdana" w:cs="Times New Roman"/>
          <w:sz w:val="20"/>
          <w:szCs w:val="20"/>
          <w:lang w:val="el-GR" w:eastAsia="el-GR"/>
        </w:rPr>
        <w:t>Η δαπάνη θα βαρύνει τους ΚΑ: 02.10.6262.03 – 02.15.6261.01- 02.30.6261.01- 02.35.7332.01 του προϋπολογισμού οικονομικού έτους 2020 του Δήμου Ξάνθης (με την με αριθ. 410/2020 Απόφαση Ανάληψης Υποχρέωσης).</w:t>
      </w:r>
    </w:p>
    <w:p w14:paraId="37EAC7AA"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b/>
          <w:sz w:val="20"/>
          <w:szCs w:val="20"/>
          <w:lang w:val="el-GR" w:eastAsia="el-GR"/>
        </w:rPr>
        <w:t>14. Ενστάσεις</w:t>
      </w:r>
      <w:r w:rsidRPr="00D67342">
        <w:rPr>
          <w:rFonts w:ascii="Verdana" w:hAnsi="Verdana" w:cs="Times New Roman"/>
          <w:sz w:val="20"/>
          <w:szCs w:val="20"/>
          <w:lang w:val="el-GR" w:eastAsia="el-GR"/>
        </w:rPr>
        <w:t>: 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14:paraId="44FA9DC6"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sz w:val="20"/>
          <w:szCs w:val="20"/>
          <w:lang w:val="el-GR" w:eastAsia="el-GR"/>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14:paraId="5D8386AD" w14:textId="77777777" w:rsidR="00D67342" w:rsidRPr="00D67342" w:rsidRDefault="00D67342" w:rsidP="00D6734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D67342">
        <w:rPr>
          <w:rFonts w:ascii="Verdana" w:hAnsi="Verdana" w:cs="Times New Roman"/>
          <w:sz w:val="20"/>
          <w:szCs w:val="20"/>
          <w:lang w:val="el-GR" w:eastAsia="el-GR"/>
        </w:rPr>
        <w:t>Για το παραδεκτό της άσκησης ένστασης, απαιτείται, με την κατάθεση της ένστασης, η καταβολή παράβολου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w:t>
      </w:r>
    </w:p>
    <w:p w14:paraId="19D27B35" w14:textId="77777777" w:rsidR="00D67342" w:rsidRPr="00D67342" w:rsidRDefault="00D67342" w:rsidP="00D67342">
      <w:pPr>
        <w:suppressAutoHyphens w:val="0"/>
        <w:spacing w:after="0" w:line="360" w:lineRule="auto"/>
        <w:rPr>
          <w:rFonts w:ascii="Verdana" w:hAnsi="Verdana" w:cs="Times New Roman"/>
          <w:sz w:val="20"/>
          <w:szCs w:val="20"/>
          <w:lang w:val="el-GR" w:eastAsia="el-GR"/>
        </w:rPr>
      </w:pPr>
      <w:r w:rsidRPr="00D67342">
        <w:rPr>
          <w:rFonts w:ascii="Verdana" w:hAnsi="Verdana" w:cs="Times New Roman"/>
          <w:b/>
          <w:sz w:val="20"/>
          <w:lang w:val="el-GR" w:eastAsia="el-GR"/>
        </w:rPr>
        <w:t>15. Δημοσιεύσεις:</w:t>
      </w:r>
      <w:r w:rsidRPr="00D67342">
        <w:rPr>
          <w:rFonts w:ascii="Verdana" w:hAnsi="Verdana" w:cs="Times New Roman"/>
          <w:sz w:val="20"/>
          <w:lang w:val="el-GR" w:eastAsia="el-GR"/>
        </w:rPr>
        <w:t xml:space="preserve"> Το συνολικό κείμενο της διακήρυξης αναρτάται στο ΚΗΜΔΗΣ (www.promitheus.gov.gr) και στο </w:t>
      </w:r>
      <w:r w:rsidRPr="00D67342">
        <w:rPr>
          <w:rFonts w:ascii="Verdana" w:hAnsi="Verdana" w:cs="Times New Roman"/>
          <w:sz w:val="20"/>
          <w:lang w:val="en-US" w:eastAsia="el-GR"/>
        </w:rPr>
        <w:t>site</w:t>
      </w:r>
      <w:r w:rsidRPr="00D67342">
        <w:rPr>
          <w:rFonts w:ascii="Verdana" w:hAnsi="Verdana" w:cs="Times New Roman"/>
          <w:sz w:val="20"/>
          <w:lang w:val="el-GR" w:eastAsia="el-GR"/>
        </w:rPr>
        <w:t xml:space="preserve"> του Δήμου </w:t>
      </w:r>
      <w:hyperlink r:id="rId11" w:history="1">
        <w:r w:rsidRPr="00D67342">
          <w:rPr>
            <w:rFonts w:ascii="Verdana" w:hAnsi="Verdana" w:cs="Times New Roman"/>
            <w:spacing w:val="-3"/>
            <w:sz w:val="20"/>
            <w:szCs w:val="20"/>
            <w:lang w:val="el-GR" w:eastAsia="el-GR"/>
          </w:rPr>
          <w:t>http://www.cityofxanthi.gr</w:t>
        </w:r>
      </w:hyperlink>
      <w:r w:rsidRPr="00D67342">
        <w:rPr>
          <w:rFonts w:ascii="Verdana" w:hAnsi="Verdana" w:cs="Times New Roman"/>
          <w:spacing w:val="-3"/>
          <w:sz w:val="20"/>
          <w:szCs w:val="20"/>
          <w:lang w:val="el-GR" w:eastAsia="el-GR"/>
        </w:rPr>
        <w:t xml:space="preserve">, επίσης σύμφωνα με το άρθρο 18 του ν. 4469/2017 (Α΄62) η προκήρυξη του διαγωνισμού θα δημοσιευθεί σε μία ημερήσια εφημερίδα του νομού και τα έξοδα δημοσίευσης θα βαρύνουν τον ανάδοχο ή τους αναδόχους αναλογικά. </w:t>
      </w:r>
    </w:p>
    <w:p w14:paraId="3ACD6A5C" w14:textId="77777777" w:rsidR="00D67342" w:rsidRPr="00D67342" w:rsidRDefault="00D67342" w:rsidP="00D67342">
      <w:pPr>
        <w:suppressAutoHyphens w:val="0"/>
        <w:spacing w:after="0"/>
        <w:rPr>
          <w:rFonts w:ascii="Verdana" w:hAnsi="Verdana" w:cs="Times New Roman"/>
          <w:sz w:val="20"/>
          <w:szCs w:val="20"/>
          <w:lang w:val="el-GR" w:eastAsia="el-GR"/>
        </w:rPr>
      </w:pPr>
    </w:p>
    <w:p w14:paraId="7576178C" w14:textId="77777777" w:rsidR="00D67342" w:rsidRPr="00D67342" w:rsidRDefault="00D67342" w:rsidP="00D67342">
      <w:pPr>
        <w:suppressAutoHyphens w:val="0"/>
        <w:spacing w:after="0"/>
        <w:rPr>
          <w:rFonts w:ascii="Verdana" w:hAnsi="Verdana" w:cs="Times New Roman"/>
          <w:sz w:val="20"/>
          <w:szCs w:val="20"/>
          <w:lang w:val="el-GR" w:eastAsia="el-GR"/>
        </w:rPr>
      </w:pP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t xml:space="preserve"> Ο Αντιδήμαρχος Ξάνθης</w:t>
      </w:r>
    </w:p>
    <w:p w14:paraId="4E7244AE" w14:textId="77777777" w:rsidR="00D67342" w:rsidRPr="00D67342" w:rsidRDefault="00D67342" w:rsidP="00D67342">
      <w:pPr>
        <w:suppressAutoHyphens w:val="0"/>
        <w:spacing w:after="0"/>
        <w:rPr>
          <w:rFonts w:ascii="Verdana" w:hAnsi="Verdana" w:cs="Times New Roman"/>
          <w:sz w:val="20"/>
          <w:szCs w:val="20"/>
          <w:lang w:val="el-GR" w:eastAsia="el-GR"/>
        </w:rPr>
      </w:pPr>
    </w:p>
    <w:p w14:paraId="10C19391" w14:textId="77777777" w:rsidR="00D67342" w:rsidRPr="00D67342" w:rsidRDefault="00D67342" w:rsidP="00D67342">
      <w:pPr>
        <w:suppressAutoHyphens w:val="0"/>
        <w:spacing w:after="0"/>
        <w:rPr>
          <w:rFonts w:ascii="Verdana" w:hAnsi="Verdana" w:cs="Times New Roman"/>
          <w:sz w:val="20"/>
          <w:szCs w:val="20"/>
          <w:lang w:val="el-GR" w:eastAsia="el-GR"/>
        </w:rPr>
      </w:pPr>
    </w:p>
    <w:p w14:paraId="6D46D8AC" w14:textId="77777777" w:rsidR="00D67342" w:rsidRPr="00D67342" w:rsidRDefault="00D67342" w:rsidP="00D67342">
      <w:pPr>
        <w:suppressAutoHyphens w:val="0"/>
        <w:spacing w:after="0"/>
        <w:rPr>
          <w:rFonts w:ascii="Verdana" w:hAnsi="Verdana" w:cs="Times New Roman"/>
          <w:sz w:val="20"/>
          <w:szCs w:val="20"/>
          <w:lang w:val="el-GR" w:eastAsia="el-GR"/>
        </w:rPr>
      </w:pPr>
      <w:r w:rsidRPr="00D67342">
        <w:rPr>
          <w:rFonts w:ascii="Verdana" w:hAnsi="Verdana" w:cs="Times New Roman"/>
          <w:sz w:val="20"/>
          <w:szCs w:val="20"/>
          <w:lang w:val="el-GR" w:eastAsia="el-GR"/>
        </w:rPr>
        <w:t xml:space="preserve">                                                                        Εμμανουήλ Ι. </w:t>
      </w:r>
      <w:proofErr w:type="spellStart"/>
      <w:r w:rsidRPr="00D67342">
        <w:rPr>
          <w:rFonts w:ascii="Verdana" w:hAnsi="Verdana" w:cs="Times New Roman"/>
          <w:sz w:val="20"/>
          <w:szCs w:val="20"/>
          <w:lang w:val="el-GR" w:eastAsia="el-GR"/>
        </w:rPr>
        <w:t>Φανουράκης</w:t>
      </w:r>
      <w:proofErr w:type="spellEnd"/>
    </w:p>
    <w:p w14:paraId="51F324C3" w14:textId="77777777" w:rsidR="00D67342" w:rsidRPr="00D67342" w:rsidRDefault="00D67342" w:rsidP="00D67342">
      <w:pPr>
        <w:suppressAutoHyphens w:val="0"/>
        <w:spacing w:after="0"/>
        <w:rPr>
          <w:rFonts w:ascii="Verdana" w:hAnsi="Verdana" w:cs="Times New Roman"/>
          <w:sz w:val="20"/>
          <w:szCs w:val="20"/>
          <w:lang w:val="el-GR" w:eastAsia="el-GR"/>
        </w:rPr>
      </w:pPr>
    </w:p>
    <w:p w14:paraId="77D6246E" w14:textId="77777777" w:rsidR="00D67342" w:rsidRPr="00D67342" w:rsidRDefault="00D67342" w:rsidP="00D67342">
      <w:pPr>
        <w:suppressAutoHyphens w:val="0"/>
        <w:spacing w:after="0"/>
        <w:rPr>
          <w:rFonts w:ascii="Verdana" w:hAnsi="Verdana" w:cs="Times New Roman"/>
          <w:sz w:val="20"/>
          <w:szCs w:val="20"/>
          <w:lang w:val="el-GR" w:eastAsia="el-GR"/>
        </w:rPr>
      </w:pP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r w:rsidRPr="00D67342">
        <w:rPr>
          <w:rFonts w:ascii="Verdana" w:hAnsi="Verdana" w:cs="Times New Roman"/>
          <w:sz w:val="20"/>
          <w:szCs w:val="20"/>
          <w:lang w:val="el-GR" w:eastAsia="el-GR"/>
        </w:rPr>
        <w:tab/>
      </w:r>
    </w:p>
    <w:p w14:paraId="63A35082" w14:textId="658C9BDF" w:rsidR="00527543" w:rsidRDefault="00527543">
      <w:pPr>
        <w:suppressAutoHyphens w:val="0"/>
        <w:spacing w:after="0"/>
        <w:jc w:val="left"/>
        <w:rPr>
          <w:rFonts w:eastAsia="MS Mincho"/>
          <w:szCs w:val="22"/>
          <w:lang w:val="el-GR" w:eastAsia="ja-JP"/>
        </w:rPr>
      </w:pPr>
      <w:r>
        <w:rPr>
          <w:szCs w:val="22"/>
          <w:lang w:val="el-GR"/>
        </w:rPr>
        <w:br w:type="page"/>
      </w:r>
    </w:p>
    <w:p w14:paraId="5E44AB87" w14:textId="77777777" w:rsidR="006D2695" w:rsidRPr="008D7707" w:rsidRDefault="006D2695">
      <w:pPr>
        <w:pStyle w:val="18"/>
        <w:rPr>
          <w:szCs w:val="22"/>
          <w:lang w:val="el-GR"/>
        </w:rPr>
      </w:pPr>
    </w:p>
    <w:p w14:paraId="0B548238" w14:textId="77777777" w:rsidR="006D2695" w:rsidRDefault="006D2695">
      <w:pPr>
        <w:rPr>
          <w:szCs w:val="22"/>
          <w:lang w:val="el-GR"/>
        </w:rPr>
      </w:pPr>
    </w:p>
    <w:p w14:paraId="44144801" w14:textId="77777777" w:rsidR="006D2695" w:rsidRDefault="006D2695">
      <w:pPr>
        <w:rPr>
          <w:szCs w:val="22"/>
          <w:lang w:val="el-GR"/>
        </w:rPr>
      </w:pPr>
    </w:p>
    <w:p w14:paraId="591B27E7" w14:textId="77777777" w:rsidR="006D2695" w:rsidRDefault="006D2695">
      <w:pPr>
        <w:rPr>
          <w:szCs w:val="22"/>
          <w:lang w:val="el-GR"/>
        </w:rPr>
      </w:pPr>
    </w:p>
    <w:p w14:paraId="01D6A515" w14:textId="77777777" w:rsidR="006D2695" w:rsidRDefault="006D2695">
      <w:pPr>
        <w:rPr>
          <w:szCs w:val="22"/>
          <w:lang w:val="el-GR"/>
        </w:rPr>
      </w:pPr>
    </w:p>
    <w:p w14:paraId="2287DA24" w14:textId="77777777" w:rsidR="006D2695" w:rsidRDefault="006D2695">
      <w:pPr>
        <w:rPr>
          <w:szCs w:val="22"/>
          <w:lang w:val="el-GR"/>
        </w:rPr>
      </w:pPr>
    </w:p>
    <w:p w14:paraId="50C863CE" w14:textId="77777777" w:rsidR="006D2695" w:rsidRDefault="006D2695">
      <w:pPr>
        <w:rPr>
          <w:szCs w:val="22"/>
          <w:lang w:val="el-GR"/>
        </w:rPr>
      </w:pPr>
    </w:p>
    <w:p w14:paraId="32A9C6AE" w14:textId="3CA142F5" w:rsidR="00AE48BE" w:rsidRDefault="006D2695">
      <w:pPr>
        <w:pStyle w:val="Style1"/>
      </w:pPr>
      <w:r>
        <w:rPr>
          <w:sz w:val="22"/>
          <w:szCs w:val="22"/>
        </w:rPr>
        <w:br/>
      </w:r>
      <w:r>
        <w:rPr>
          <w:sz w:val="22"/>
          <w:szCs w:val="22"/>
        </w:rPr>
        <w:br/>
      </w:r>
      <w:r w:rsidR="00AE48BE">
        <w:t xml:space="preserve"> </w:t>
      </w:r>
      <w:bookmarkStart w:id="2" w:name="_Toc45190372"/>
      <w:bookmarkStart w:id="3" w:name="_Toc45784074"/>
      <w:r w:rsidR="00AE48BE">
        <w:t>Διακήρυξη</w:t>
      </w:r>
      <w:r>
        <w:t xml:space="preserve"> </w:t>
      </w:r>
      <w:r w:rsidR="00444085">
        <w:t xml:space="preserve">Συνοπτικού Διαγωνισμού </w:t>
      </w:r>
      <w:r w:rsidR="00AE48BE">
        <w:t>για Σύμβαση</w:t>
      </w:r>
      <w:r w:rsidR="008A4161">
        <w:t xml:space="preserve"> που αφορά την «</w:t>
      </w:r>
      <w:r w:rsidR="00A45269">
        <w:t>Προμήθεια</w:t>
      </w:r>
      <w:r w:rsidR="00860305">
        <w:t xml:space="preserve"> </w:t>
      </w:r>
      <w:r w:rsidR="00A6351A">
        <w:t>υλικών</w:t>
      </w:r>
      <w:r w:rsidR="00860305">
        <w:t xml:space="preserve"> για </w:t>
      </w:r>
      <w:proofErr w:type="spellStart"/>
      <w:r w:rsidR="00860305">
        <w:t>σιδηροκατασκευές</w:t>
      </w:r>
      <w:proofErr w:type="spellEnd"/>
      <w:r w:rsidR="00AE48BE">
        <w:t>»</w:t>
      </w:r>
      <w:bookmarkEnd w:id="2"/>
      <w:bookmarkEnd w:id="3"/>
    </w:p>
    <w:p w14:paraId="11927AE3" w14:textId="514F6335" w:rsidR="00467C8F" w:rsidRDefault="00467C8F" w:rsidP="00467C8F">
      <w:pPr>
        <w:pStyle w:val="Style1"/>
      </w:pPr>
      <w:bookmarkStart w:id="4" w:name="_Toc45190373"/>
      <w:bookmarkStart w:id="5" w:name="_Toc45784075"/>
      <w:r>
        <w:rPr>
          <w:sz w:val="22"/>
          <w:szCs w:val="22"/>
        </w:rPr>
        <w:t xml:space="preserve">                             Ξάνθη 05-08-2020</w:t>
      </w:r>
      <w:bookmarkEnd w:id="4"/>
      <w:bookmarkEnd w:id="5"/>
      <w:r>
        <w:br/>
      </w:r>
      <w:r>
        <w:rPr>
          <w:sz w:val="22"/>
          <w:szCs w:val="22"/>
        </w:rPr>
        <w:t xml:space="preserve">                                                                                              </w:t>
      </w:r>
      <w:r>
        <w:rPr>
          <w:sz w:val="22"/>
          <w:szCs w:val="22"/>
        </w:rPr>
        <w:br/>
        <w:t xml:space="preserve">                                        </w:t>
      </w:r>
      <w:proofErr w:type="spellStart"/>
      <w:r>
        <w:rPr>
          <w:sz w:val="22"/>
          <w:szCs w:val="22"/>
        </w:rPr>
        <w:t>Αρ</w:t>
      </w:r>
      <w:proofErr w:type="spellEnd"/>
      <w:r>
        <w:rPr>
          <w:sz w:val="22"/>
          <w:szCs w:val="22"/>
        </w:rPr>
        <w:t xml:space="preserve">. </w:t>
      </w:r>
      <w:proofErr w:type="spellStart"/>
      <w:r>
        <w:rPr>
          <w:sz w:val="22"/>
          <w:szCs w:val="22"/>
        </w:rPr>
        <w:t>πρωτ</w:t>
      </w:r>
      <w:proofErr w:type="spellEnd"/>
      <w:r>
        <w:rPr>
          <w:sz w:val="22"/>
          <w:szCs w:val="22"/>
        </w:rPr>
        <w:t>: 18876</w:t>
      </w:r>
    </w:p>
    <w:p w14:paraId="3637C9D1" w14:textId="6D9DBE6B" w:rsidR="00444085" w:rsidRPr="00AE48BE" w:rsidRDefault="00444085" w:rsidP="00467C8F">
      <w:pPr>
        <w:pStyle w:val="Style1"/>
        <w:jc w:val="both"/>
        <w:rPr>
          <w:sz w:val="22"/>
          <w:szCs w:val="22"/>
        </w:rPr>
      </w:pPr>
    </w:p>
    <w:p w14:paraId="5B21262B" w14:textId="77777777" w:rsidR="00983D05" w:rsidRDefault="00983D05">
      <w:pPr>
        <w:suppressAutoHyphens w:val="0"/>
        <w:spacing w:after="0"/>
        <w:jc w:val="left"/>
        <w:rPr>
          <w:lang w:val="el-GR"/>
        </w:rPr>
      </w:pPr>
      <w:r>
        <w:rPr>
          <w:lang w:val="el-GR"/>
        </w:rPr>
        <w:br w:type="page"/>
      </w:r>
    </w:p>
    <w:p w14:paraId="40D8003B" w14:textId="77777777" w:rsidR="006D2695" w:rsidRDefault="006D2695">
      <w:pPr>
        <w:pStyle w:val="1"/>
        <w:tabs>
          <w:tab w:val="left" w:pos="567"/>
        </w:tabs>
        <w:rPr>
          <w:lang w:val="el-GR"/>
        </w:rPr>
      </w:pPr>
      <w:bookmarkStart w:id="6" w:name="_Toc45784076"/>
      <w:r>
        <w:rPr>
          <w:lang w:val="el-GR"/>
        </w:rPr>
        <w:lastRenderedPageBreak/>
        <w:t>ΑΝΑΘΕΤΟΥΣΑ ΑΡΧΗ ΚΑΙ ΑΝΤΙΚΕΙΜΕΝΟ ΣΥΜΒΑΣΗΣ</w:t>
      </w:r>
      <w:bookmarkEnd w:id="6"/>
    </w:p>
    <w:p w14:paraId="398D9C38" w14:textId="77777777" w:rsidR="006D2695" w:rsidRPr="0079404D" w:rsidRDefault="006D2695">
      <w:pPr>
        <w:pStyle w:val="2"/>
        <w:ind w:left="0" w:firstLine="0"/>
        <w:rPr>
          <w:lang w:val="el-GR"/>
        </w:rPr>
      </w:pPr>
      <w:bookmarkStart w:id="7" w:name="_Toc492031001"/>
      <w:bookmarkStart w:id="8" w:name="_Toc45784077"/>
      <w:r>
        <w:rPr>
          <w:lang w:val="el-GR"/>
        </w:rPr>
        <w:t>1.1</w:t>
      </w:r>
      <w:r>
        <w:rPr>
          <w:lang w:val="el-GR"/>
        </w:rPr>
        <w:tab/>
        <w:t>Στοιχεία Αναθέτουσας Αρχής</w:t>
      </w:r>
      <w:bookmarkEnd w:id="7"/>
      <w:bookmarkEnd w:id="8"/>
      <w:r>
        <w:rPr>
          <w:lang w:val="el-GR"/>
        </w:rPr>
        <w:t xml:space="preserve"> </w:t>
      </w:r>
    </w:p>
    <w:p w14:paraId="08AEE072" w14:textId="77777777" w:rsidR="006D2695" w:rsidRDefault="006D2695">
      <w:pPr>
        <w:pStyle w:val="normalwithoutspacing"/>
        <w:rPr>
          <w:b/>
        </w:rPr>
      </w:pPr>
    </w:p>
    <w:tbl>
      <w:tblPr>
        <w:tblW w:w="0" w:type="auto"/>
        <w:tblInd w:w="108" w:type="dxa"/>
        <w:tblLayout w:type="fixed"/>
        <w:tblLook w:val="0000" w:firstRow="0" w:lastRow="0" w:firstColumn="0" w:lastColumn="0" w:noHBand="0" w:noVBand="0"/>
      </w:tblPr>
      <w:tblGrid>
        <w:gridCol w:w="5245"/>
        <w:gridCol w:w="4129"/>
      </w:tblGrid>
      <w:tr w:rsidR="006D2695" w14:paraId="3488CC29" w14:textId="77777777">
        <w:tc>
          <w:tcPr>
            <w:tcW w:w="5245" w:type="dxa"/>
            <w:tcBorders>
              <w:top w:val="single" w:sz="4" w:space="0" w:color="000000"/>
              <w:left w:val="single" w:sz="4" w:space="0" w:color="000000"/>
              <w:bottom w:val="single" w:sz="4" w:space="0" w:color="000000"/>
            </w:tcBorders>
            <w:shd w:val="clear" w:color="auto" w:fill="auto"/>
          </w:tcPr>
          <w:p w14:paraId="37E52F8F" w14:textId="77777777" w:rsidR="006D2695" w:rsidRDefault="006D2695">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5E58FD" w14:textId="77777777" w:rsidR="006D2695" w:rsidRDefault="0021247C">
            <w:pPr>
              <w:pStyle w:val="normalwithoutspacing"/>
              <w:snapToGrid w:val="0"/>
            </w:pPr>
            <w:r>
              <w:t>ΔΗΜΟΣ ΞΑΝΘΗΣ</w:t>
            </w:r>
          </w:p>
        </w:tc>
      </w:tr>
      <w:tr w:rsidR="006D2695" w14:paraId="1D9C56B1" w14:textId="77777777">
        <w:tc>
          <w:tcPr>
            <w:tcW w:w="5245" w:type="dxa"/>
            <w:tcBorders>
              <w:top w:val="single" w:sz="4" w:space="0" w:color="000000"/>
              <w:left w:val="single" w:sz="4" w:space="0" w:color="000000"/>
              <w:bottom w:val="single" w:sz="4" w:space="0" w:color="000000"/>
            </w:tcBorders>
            <w:shd w:val="clear" w:color="auto" w:fill="auto"/>
          </w:tcPr>
          <w:p w14:paraId="7F0D0A3F" w14:textId="77777777" w:rsidR="006D2695" w:rsidRDefault="006D2695">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4F0C6C" w14:textId="77777777" w:rsidR="006D2695" w:rsidRDefault="0021247C">
            <w:pPr>
              <w:pStyle w:val="normalwithoutspacing"/>
              <w:snapToGrid w:val="0"/>
            </w:pPr>
            <w:r>
              <w:t>ΠΛΑΤΕΙΑ ΔΗΜΟΚΡΑΤΙΑΣ</w:t>
            </w:r>
          </w:p>
        </w:tc>
      </w:tr>
      <w:tr w:rsidR="006D2695" w14:paraId="529EE60A" w14:textId="77777777">
        <w:tc>
          <w:tcPr>
            <w:tcW w:w="5245" w:type="dxa"/>
            <w:tcBorders>
              <w:top w:val="single" w:sz="4" w:space="0" w:color="000000"/>
              <w:left w:val="single" w:sz="4" w:space="0" w:color="000000"/>
              <w:bottom w:val="single" w:sz="4" w:space="0" w:color="000000"/>
            </w:tcBorders>
            <w:shd w:val="clear" w:color="auto" w:fill="auto"/>
          </w:tcPr>
          <w:p w14:paraId="11B67468" w14:textId="77777777" w:rsidR="006D2695" w:rsidRDefault="006D2695">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F9C84C9" w14:textId="77777777" w:rsidR="006D2695" w:rsidRDefault="0021247C">
            <w:pPr>
              <w:pStyle w:val="normalwithoutspacing"/>
              <w:snapToGrid w:val="0"/>
            </w:pPr>
            <w:r>
              <w:t>ΞΑΝΘΗ</w:t>
            </w:r>
          </w:p>
        </w:tc>
      </w:tr>
      <w:tr w:rsidR="006D2695" w14:paraId="79873971" w14:textId="77777777">
        <w:tc>
          <w:tcPr>
            <w:tcW w:w="5245" w:type="dxa"/>
            <w:tcBorders>
              <w:top w:val="single" w:sz="4" w:space="0" w:color="000000"/>
              <w:left w:val="single" w:sz="4" w:space="0" w:color="000000"/>
              <w:bottom w:val="single" w:sz="4" w:space="0" w:color="000000"/>
            </w:tcBorders>
            <w:shd w:val="clear" w:color="auto" w:fill="auto"/>
          </w:tcPr>
          <w:p w14:paraId="34EBF15D" w14:textId="77777777" w:rsidR="006D2695" w:rsidRDefault="006D2695">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974D8E" w14:textId="77777777" w:rsidR="006D2695" w:rsidRDefault="0021247C">
            <w:pPr>
              <w:pStyle w:val="normalwithoutspacing"/>
              <w:snapToGrid w:val="0"/>
            </w:pPr>
            <w:r>
              <w:t>67132</w:t>
            </w:r>
          </w:p>
        </w:tc>
      </w:tr>
      <w:tr w:rsidR="006D2695" w14:paraId="7BB69BAC" w14:textId="77777777">
        <w:tc>
          <w:tcPr>
            <w:tcW w:w="5245" w:type="dxa"/>
            <w:tcBorders>
              <w:top w:val="single" w:sz="4" w:space="0" w:color="000000"/>
              <w:left w:val="single" w:sz="4" w:space="0" w:color="000000"/>
              <w:bottom w:val="single" w:sz="4" w:space="0" w:color="000000"/>
            </w:tcBorders>
            <w:shd w:val="clear" w:color="auto" w:fill="auto"/>
          </w:tcPr>
          <w:p w14:paraId="53B3A3BA" w14:textId="77777777" w:rsidR="006D2695" w:rsidRDefault="006D2695">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D9D0431" w14:textId="1F44000C" w:rsidR="006D2695" w:rsidRDefault="00C10EC3">
            <w:pPr>
              <w:pStyle w:val="normalwithoutspacing"/>
              <w:snapToGrid w:val="0"/>
            </w:pPr>
            <w:r>
              <w:t>2541</w:t>
            </w:r>
            <w:r w:rsidR="00A6351A">
              <w:t>3 50822 &amp; 50821</w:t>
            </w:r>
          </w:p>
        </w:tc>
      </w:tr>
      <w:tr w:rsidR="006D2695" w14:paraId="71AFCCB4" w14:textId="77777777">
        <w:tc>
          <w:tcPr>
            <w:tcW w:w="5245" w:type="dxa"/>
            <w:tcBorders>
              <w:top w:val="single" w:sz="4" w:space="0" w:color="000000"/>
              <w:left w:val="single" w:sz="4" w:space="0" w:color="000000"/>
              <w:bottom w:val="single" w:sz="4" w:space="0" w:color="000000"/>
            </w:tcBorders>
            <w:shd w:val="clear" w:color="auto" w:fill="auto"/>
          </w:tcPr>
          <w:p w14:paraId="277F0774" w14:textId="77777777" w:rsidR="006D2695" w:rsidRPr="00885985" w:rsidRDefault="006D2695">
            <w:pPr>
              <w:pStyle w:val="normalwithoutspacing"/>
              <w:rPr>
                <w:lang w:val="en-US"/>
              </w:rPr>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F4DAB41" w14:textId="0B5FFE2E" w:rsidR="006D2695" w:rsidRPr="00CD55FA" w:rsidRDefault="000F3421">
            <w:pPr>
              <w:pStyle w:val="normalwithoutspacing"/>
              <w:snapToGrid w:val="0"/>
              <w:rPr>
                <w:lang w:val="en-US"/>
              </w:rPr>
            </w:pPr>
            <w:r>
              <w:t>25410</w:t>
            </w:r>
            <w:r w:rsidR="00A6351A">
              <w:t xml:space="preserve"> 83424</w:t>
            </w:r>
          </w:p>
        </w:tc>
      </w:tr>
      <w:tr w:rsidR="006D2695" w:rsidRPr="00826374" w14:paraId="7A4E57F5" w14:textId="77777777">
        <w:tc>
          <w:tcPr>
            <w:tcW w:w="5245" w:type="dxa"/>
            <w:tcBorders>
              <w:top w:val="single" w:sz="4" w:space="0" w:color="000000"/>
              <w:left w:val="single" w:sz="4" w:space="0" w:color="000000"/>
              <w:bottom w:val="single" w:sz="4" w:space="0" w:color="000000"/>
            </w:tcBorders>
            <w:shd w:val="clear" w:color="auto" w:fill="auto"/>
          </w:tcPr>
          <w:p w14:paraId="004D0B68" w14:textId="77777777" w:rsidR="006D2695" w:rsidRDefault="006D2695">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6BB4B8E" w14:textId="0BA43C8C" w:rsidR="00F208DB" w:rsidRPr="00A6351A" w:rsidRDefault="00AA486B" w:rsidP="00CD55FA">
            <w:pPr>
              <w:pStyle w:val="normalwithoutspacing"/>
              <w:snapToGrid w:val="0"/>
            </w:pPr>
            <w:hyperlink r:id="rId12" w:history="1">
              <w:r w:rsidR="00A6351A" w:rsidRPr="00F843FD">
                <w:rPr>
                  <w:rStyle w:val="-"/>
                  <w:lang w:val="en-US"/>
                </w:rPr>
                <w:t>kiriakos</w:t>
              </w:r>
              <w:r w:rsidR="00A6351A" w:rsidRPr="00A6351A">
                <w:rPr>
                  <w:rStyle w:val="-"/>
                </w:rPr>
                <w:t>.</w:t>
              </w:r>
              <w:r w:rsidR="00A6351A" w:rsidRPr="00F843FD">
                <w:rPr>
                  <w:rStyle w:val="-"/>
                  <w:lang w:val="en-US"/>
                </w:rPr>
                <w:t>peponidis</w:t>
              </w:r>
              <w:r w:rsidR="00A6351A" w:rsidRPr="00A6351A">
                <w:rPr>
                  <w:rStyle w:val="-"/>
                </w:rPr>
                <w:t>@</w:t>
              </w:r>
              <w:r w:rsidR="00A6351A" w:rsidRPr="00F843FD">
                <w:rPr>
                  <w:rStyle w:val="-"/>
                  <w:lang w:val="en-US"/>
                </w:rPr>
                <w:t>cityofxanthi</w:t>
              </w:r>
              <w:r w:rsidR="00A6351A" w:rsidRPr="00A6351A">
                <w:rPr>
                  <w:rStyle w:val="-"/>
                </w:rPr>
                <w:t>.</w:t>
              </w:r>
              <w:r w:rsidR="00A6351A" w:rsidRPr="00F843FD">
                <w:rPr>
                  <w:rStyle w:val="-"/>
                  <w:lang w:val="en-US"/>
                </w:rPr>
                <w:t>gr</w:t>
              </w:r>
            </w:hyperlink>
            <w:r w:rsidR="00C10EC3" w:rsidRPr="00A6351A">
              <w:t xml:space="preserve"> </w:t>
            </w:r>
            <w:r w:rsidR="00A6351A" w:rsidRPr="00A6351A">
              <w:t xml:space="preserve">/ </w:t>
            </w:r>
            <w:proofErr w:type="spellStart"/>
            <w:r w:rsidR="00A6351A">
              <w:rPr>
                <w:lang w:val="en-US"/>
              </w:rPr>
              <w:t>karakatsani</w:t>
            </w:r>
            <w:proofErr w:type="spellEnd"/>
            <w:r w:rsidR="00A6351A" w:rsidRPr="00A6351A">
              <w:t>@</w:t>
            </w:r>
            <w:proofErr w:type="spellStart"/>
            <w:r w:rsidR="00A6351A">
              <w:rPr>
                <w:lang w:val="en-US"/>
              </w:rPr>
              <w:t>cityofxanthi</w:t>
            </w:r>
            <w:proofErr w:type="spellEnd"/>
            <w:r w:rsidR="00A6351A" w:rsidRPr="00A6351A">
              <w:t>.</w:t>
            </w:r>
            <w:r w:rsidR="00A6351A">
              <w:rPr>
                <w:lang w:val="en-US"/>
              </w:rPr>
              <w:t>gr</w:t>
            </w:r>
          </w:p>
        </w:tc>
      </w:tr>
      <w:tr w:rsidR="006D2695" w14:paraId="4B0429B2" w14:textId="77777777">
        <w:tc>
          <w:tcPr>
            <w:tcW w:w="5245" w:type="dxa"/>
            <w:tcBorders>
              <w:top w:val="single" w:sz="4" w:space="0" w:color="000000"/>
              <w:left w:val="single" w:sz="4" w:space="0" w:color="000000"/>
              <w:bottom w:val="single" w:sz="4" w:space="0" w:color="000000"/>
            </w:tcBorders>
            <w:shd w:val="clear" w:color="auto" w:fill="auto"/>
          </w:tcPr>
          <w:p w14:paraId="2A914445" w14:textId="77777777" w:rsidR="006D2695" w:rsidRPr="00B8536E" w:rsidRDefault="006D2695" w:rsidP="00B8536E">
            <w:pPr>
              <w:pStyle w:val="normalwithoutspacing"/>
              <w:rPr>
                <w:lang w:val="en-US"/>
              </w:rPr>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F4E50F" w14:textId="763BFE60" w:rsidR="006D2695" w:rsidRPr="00C10EC3" w:rsidRDefault="00A6351A">
            <w:pPr>
              <w:pStyle w:val="normalwithoutspacing"/>
              <w:snapToGrid w:val="0"/>
            </w:pPr>
            <w:r>
              <w:t>ΚΥΡΙΑΚΟΣ ΠΕΠΟΝΙΔΗΣ / ΠΟΛΥΞΕΝΗ ΚΑΡΑΚΑΤΣΑΝΗ</w:t>
            </w:r>
          </w:p>
        </w:tc>
      </w:tr>
      <w:tr w:rsidR="006D2695" w:rsidRPr="00AE48BE" w14:paraId="3F9E36FE" w14:textId="77777777">
        <w:tc>
          <w:tcPr>
            <w:tcW w:w="5245" w:type="dxa"/>
            <w:tcBorders>
              <w:top w:val="single" w:sz="4" w:space="0" w:color="000000"/>
              <w:left w:val="single" w:sz="4" w:space="0" w:color="000000"/>
              <w:bottom w:val="single" w:sz="4" w:space="0" w:color="000000"/>
            </w:tcBorders>
            <w:shd w:val="clear" w:color="auto" w:fill="auto"/>
          </w:tcPr>
          <w:p w14:paraId="79C062CF" w14:textId="77777777" w:rsidR="006D2695" w:rsidRDefault="006D2695">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49B9489" w14:textId="77777777" w:rsidR="006D2695" w:rsidRDefault="00C10EC3">
            <w:pPr>
              <w:pStyle w:val="normalwithoutspacing"/>
              <w:snapToGrid w:val="0"/>
            </w:pPr>
            <w:r w:rsidRPr="00C10EC3">
              <w:t>http://www.cityofxanthi.gr</w:t>
            </w:r>
          </w:p>
        </w:tc>
      </w:tr>
    </w:tbl>
    <w:p w14:paraId="33B08557" w14:textId="77777777" w:rsidR="006D2695" w:rsidRDefault="006D2695">
      <w:pPr>
        <w:pStyle w:val="normalwithoutspacing"/>
      </w:pPr>
    </w:p>
    <w:p w14:paraId="15F836FF" w14:textId="77777777" w:rsidR="006D2695" w:rsidRDefault="006D2695">
      <w:pPr>
        <w:pStyle w:val="normalwithoutspacing"/>
      </w:pPr>
      <w:r>
        <w:rPr>
          <w:b/>
        </w:rPr>
        <w:t xml:space="preserve">Είδος Αναθέτουσας Αρχής </w:t>
      </w:r>
    </w:p>
    <w:p w14:paraId="6E6286B0" w14:textId="77777777" w:rsidR="006D2695" w:rsidRDefault="006D2695">
      <w:pPr>
        <w:pStyle w:val="normalwithoutspacing"/>
        <w:rPr>
          <w:b/>
        </w:rPr>
      </w:pPr>
      <w:r>
        <w:t xml:space="preserve">Η Αναθέτουσα Αρχή είναι </w:t>
      </w:r>
      <w:r w:rsidR="00C10EC3" w:rsidRPr="00C10EC3">
        <w:t xml:space="preserve">ο Δήμος Ξάνθης  και ανήκει στην Γενική Κυβέρνηση – </w:t>
      </w:r>
      <w:proofErr w:type="spellStart"/>
      <w:r w:rsidR="00C10EC3" w:rsidRPr="00C10EC3">
        <w:t>υποτομέας</w:t>
      </w:r>
      <w:proofErr w:type="spellEnd"/>
      <w:r w:rsidR="00C10EC3" w:rsidRPr="00C10EC3">
        <w:t xml:space="preserve"> Ο.Τ.Α.</w:t>
      </w:r>
      <w:r>
        <w:rPr>
          <w:rFonts w:eastAsia="Calibri"/>
        </w:rPr>
        <w:t xml:space="preserve">  </w:t>
      </w:r>
    </w:p>
    <w:p w14:paraId="54D5F4AA" w14:textId="77777777" w:rsidR="006D2695" w:rsidRPr="002F0B8F" w:rsidRDefault="006D2695">
      <w:pPr>
        <w:pStyle w:val="normalwithoutspacing"/>
      </w:pPr>
      <w:r>
        <w:rPr>
          <w:b/>
        </w:rPr>
        <w:t>Κύρια δραστηριότητα Α.Α.</w:t>
      </w:r>
    </w:p>
    <w:p w14:paraId="2F17F8CC" w14:textId="77777777" w:rsidR="006D2695" w:rsidRDefault="006D2695">
      <w:pPr>
        <w:pStyle w:val="normalwithoutspacing"/>
      </w:pPr>
      <w:r>
        <w:t>Η κύρια δραστηριότη</w:t>
      </w:r>
      <w:r w:rsidR="00C10EC3">
        <w:t>τα της Αναθέτουσας Αρχής είναι</w:t>
      </w:r>
      <w:r>
        <w:t xml:space="preserve"> </w:t>
      </w:r>
      <w:r w:rsidR="00C10EC3" w:rsidRPr="00C10EC3">
        <w:t>οι Γενικές Δημόσιες Υπηρεσίες</w:t>
      </w:r>
    </w:p>
    <w:p w14:paraId="45B0782F" w14:textId="77777777" w:rsidR="006D2695" w:rsidRDefault="006D2695">
      <w:pPr>
        <w:pStyle w:val="normalwithoutspacing"/>
      </w:pPr>
    </w:p>
    <w:p w14:paraId="1DFF8741" w14:textId="77777777" w:rsidR="00926140" w:rsidRDefault="006D2695">
      <w:pPr>
        <w:pStyle w:val="normalwithoutspacing"/>
      </w:pPr>
      <w:r>
        <w:rPr>
          <w:b/>
        </w:rPr>
        <w:t xml:space="preserve">Στοιχεία Επικοινωνίας </w:t>
      </w:r>
    </w:p>
    <w:p w14:paraId="6EF49CD5" w14:textId="77777777" w:rsidR="006D2695" w:rsidRDefault="006D2695">
      <w:pPr>
        <w:pStyle w:val="normalwithoutspacing"/>
      </w:pPr>
      <w:r>
        <w:t>α)</w:t>
      </w:r>
      <w:r>
        <w:tab/>
        <w:t xml:space="preserve">Τα έγγραφα της σύμβασης είναι διαθέσιμα για ελεύθερη, πλήρη, άμεση &amp; δωρεάν ηλεκτρονική πρόσβαση στην διεύθυνση (URL) : </w:t>
      </w:r>
      <w:r w:rsidR="004B7EB1">
        <w:t xml:space="preserve"> </w:t>
      </w:r>
      <w:r w:rsidR="00116BC4" w:rsidRPr="00116BC4">
        <w:t>http://www.cityofxanthi.gr</w:t>
      </w:r>
    </w:p>
    <w:p w14:paraId="39317783" w14:textId="77777777" w:rsidR="006D2695" w:rsidRPr="002F0B8F" w:rsidRDefault="006D2695">
      <w:pPr>
        <w:pStyle w:val="normalwithoutspacing"/>
      </w:pPr>
      <w:r>
        <w:t>β)</w:t>
      </w:r>
      <w:r>
        <w:tab/>
        <w:t>Οι προσφορές πρέπει να υ</w:t>
      </w:r>
      <w:r w:rsidR="00B151A5">
        <w:t>ποβάλλονται στην διεύθυνση</w:t>
      </w:r>
      <w:r>
        <w:t xml:space="preserve">: </w:t>
      </w:r>
      <w:r w:rsidR="00116BC4">
        <w:t>ΔΗΜΟΣ ΞΑΝΘΗΣ –</w:t>
      </w:r>
      <w:r w:rsidR="00B151A5">
        <w:t xml:space="preserve"> </w:t>
      </w:r>
      <w:r w:rsidR="00116BC4">
        <w:t>ΠΛΑΤΕΙΑ ΔΗΜΟΚΡΑΤΙΑΣ</w:t>
      </w:r>
    </w:p>
    <w:p w14:paraId="39C2B83A" w14:textId="77777777" w:rsidR="00444085" w:rsidRDefault="006D2695" w:rsidP="00444085">
      <w:pPr>
        <w:pStyle w:val="normalwithoutspacing"/>
      </w:pPr>
      <w:r>
        <w:t>γ)</w:t>
      </w:r>
      <w:r>
        <w:tab/>
      </w:r>
      <w:r w:rsidR="00116BC4">
        <w:tab/>
      </w:r>
      <w:r>
        <w:t xml:space="preserve">Περαιτέρω πληροφορίες είναι διαθέσιμες από </w:t>
      </w:r>
      <w:r w:rsidR="00D30D7D">
        <w:t>τους</w:t>
      </w:r>
      <w:r w:rsidR="00444085">
        <w:t xml:space="preserve"> α</w:t>
      </w:r>
      <w:r w:rsidR="00116BC4">
        <w:t>νωτέρω αρμόδιο</w:t>
      </w:r>
      <w:r w:rsidR="00D30D7D">
        <w:t>υς</w:t>
      </w:r>
      <w:r w:rsidR="00116BC4">
        <w:t xml:space="preserve"> για πληροφορίες</w:t>
      </w:r>
    </w:p>
    <w:p w14:paraId="7E226887" w14:textId="4AAC90C0" w:rsidR="006D2695" w:rsidRPr="00116BC4" w:rsidRDefault="00B151A5" w:rsidP="00116BC4">
      <w:pPr>
        <w:pStyle w:val="normalwithoutspacing"/>
      </w:pPr>
      <w:r>
        <w:t>στο τηλέφωνο</w:t>
      </w:r>
      <w:r w:rsidR="00D45B4F">
        <w:t>: 2541</w:t>
      </w:r>
      <w:r w:rsidR="00A6351A">
        <w:t>3 50822 &amp; 50821</w:t>
      </w:r>
      <w:r w:rsidR="00116BC4">
        <w:t xml:space="preserve"> και στη</w:t>
      </w:r>
      <w:r w:rsidR="006D2695">
        <w:t xml:space="preserve"> διεύθυνση</w:t>
      </w:r>
      <w:r w:rsidR="00116BC4">
        <w:t>:</w:t>
      </w:r>
      <w:r w:rsidR="006D2695">
        <w:t xml:space="preserve"> </w:t>
      </w:r>
      <w:r w:rsidR="00F01AEE">
        <w:t xml:space="preserve">Δημαρχείο Ξάνθης - </w:t>
      </w:r>
      <w:r w:rsidR="00A6351A">
        <w:t>Πλατεία Δημοκρατίας</w:t>
      </w:r>
    </w:p>
    <w:p w14:paraId="0910EC9F" w14:textId="77777777" w:rsidR="006D2695" w:rsidRDefault="006D2695">
      <w:pPr>
        <w:pStyle w:val="2"/>
        <w:ind w:left="0" w:firstLine="0"/>
        <w:rPr>
          <w:lang w:val="el-GR"/>
        </w:rPr>
      </w:pPr>
      <w:bookmarkStart w:id="9" w:name="_Toc492031002"/>
      <w:bookmarkStart w:id="10" w:name="_Toc45784078"/>
      <w:r>
        <w:rPr>
          <w:lang w:val="el-GR"/>
        </w:rPr>
        <w:t>1.2</w:t>
      </w:r>
      <w:r>
        <w:rPr>
          <w:lang w:val="el-GR"/>
        </w:rPr>
        <w:tab/>
        <w:t>Στοιχεία Διαδικασίας-Χρηματοδότηση</w:t>
      </w:r>
      <w:bookmarkEnd w:id="9"/>
      <w:bookmarkEnd w:id="10"/>
    </w:p>
    <w:p w14:paraId="695240B0" w14:textId="77777777" w:rsidR="006D2695" w:rsidRPr="00444085" w:rsidRDefault="006D2695">
      <w:pPr>
        <w:rPr>
          <w:lang w:val="el-GR"/>
        </w:rPr>
      </w:pPr>
      <w:r>
        <w:rPr>
          <w:b/>
          <w:lang w:val="el-GR"/>
        </w:rPr>
        <w:t xml:space="preserve">Είδος διαδικασίας </w:t>
      </w:r>
    </w:p>
    <w:p w14:paraId="1388913B" w14:textId="17E80CE3" w:rsidR="006D2695" w:rsidRDefault="006D2695">
      <w:pPr>
        <w:pStyle w:val="normalwithoutspacing"/>
      </w:pPr>
      <w:r>
        <w:t xml:space="preserve">Ο διαγωνισμός θα διεξαχθεί με </w:t>
      </w:r>
      <w:r w:rsidR="00444085">
        <w:t xml:space="preserve">τη διαδικασία συνοπτικού διαγωνισμού του άρθρου 117 του </w:t>
      </w:r>
      <w:r>
        <w:t>ν. 4412/16</w:t>
      </w:r>
      <w:r w:rsidR="00B8536E" w:rsidRPr="00B8536E">
        <w:t xml:space="preserve"> </w:t>
      </w:r>
      <w:r w:rsidR="00B8536E" w:rsidRPr="0007795E">
        <w:t xml:space="preserve">και υπό τις προϋποθέσεις του νόμου αυτού και τους ειδικότερους όρους </w:t>
      </w:r>
      <w:r w:rsidR="00CE6779">
        <w:t xml:space="preserve">της </w:t>
      </w:r>
      <w:r w:rsidR="00B8536E" w:rsidRPr="0007795E">
        <w:t>παρούσας.</w:t>
      </w:r>
    </w:p>
    <w:p w14:paraId="7938507C" w14:textId="77777777" w:rsidR="006D2695" w:rsidRPr="002F0B8F" w:rsidRDefault="006D2695">
      <w:pPr>
        <w:pStyle w:val="normalwithoutspacing"/>
      </w:pPr>
    </w:p>
    <w:p w14:paraId="00748CE7" w14:textId="77777777" w:rsidR="006D2695" w:rsidRPr="002F0B8F" w:rsidRDefault="006D2695">
      <w:pPr>
        <w:pStyle w:val="normalwithoutspacing"/>
      </w:pPr>
      <w:r>
        <w:rPr>
          <w:b/>
        </w:rPr>
        <w:t>Χρηματοδότηση της σύμβασης</w:t>
      </w:r>
    </w:p>
    <w:p w14:paraId="124E241B" w14:textId="08F7F071" w:rsidR="006D2695" w:rsidRPr="002F0B8F" w:rsidRDefault="006D2695">
      <w:pPr>
        <w:pStyle w:val="normalwithoutspacing"/>
      </w:pPr>
      <w:r>
        <w:t>Φορέας χρηματοδότησ</w:t>
      </w:r>
      <w:r w:rsidR="00051D01">
        <w:t xml:space="preserve">ης της παρούσας σύμβασης είναι </w:t>
      </w:r>
      <w:r>
        <w:t xml:space="preserve">ο </w:t>
      </w:r>
      <w:r w:rsidR="00B633AD">
        <w:t>Δήμος Ξάνθης.</w:t>
      </w:r>
      <w:r>
        <w:t xml:space="preserve"> Η δαπάνη για την εν </w:t>
      </w:r>
      <w:r w:rsidR="00B633AD">
        <w:t xml:space="preserve">λόγω </w:t>
      </w:r>
      <w:r w:rsidR="00051D01">
        <w:t>σύμβαση βα</w:t>
      </w:r>
      <w:r w:rsidR="00941E32">
        <w:t>ρύνει τις</w:t>
      </w:r>
      <w:r w:rsidR="00C030FC">
        <w:t xml:space="preserve"> με Κ.Α.: 02.</w:t>
      </w:r>
      <w:r w:rsidR="00755DFA">
        <w:t>1</w:t>
      </w:r>
      <w:r w:rsidR="00F01AEE">
        <w:t>0</w:t>
      </w:r>
      <w:r w:rsidR="00117FF4">
        <w:t>.6</w:t>
      </w:r>
      <w:r w:rsidR="00F01AEE">
        <w:t>26</w:t>
      </w:r>
      <w:r w:rsidR="00117FF4">
        <w:t>2</w:t>
      </w:r>
      <w:r w:rsidR="00F01AEE">
        <w:t>.0</w:t>
      </w:r>
      <w:r w:rsidR="00755DFA">
        <w:t>3</w:t>
      </w:r>
      <w:r w:rsidR="00F01AEE">
        <w:t xml:space="preserve"> – 02.</w:t>
      </w:r>
      <w:r w:rsidR="00755DFA">
        <w:t>15</w:t>
      </w:r>
      <w:r w:rsidR="00F01AEE">
        <w:t>.6261.01 – 02.3</w:t>
      </w:r>
      <w:r w:rsidR="00755DFA">
        <w:t>0</w:t>
      </w:r>
      <w:r w:rsidR="00F01AEE">
        <w:t>.626</w:t>
      </w:r>
      <w:r w:rsidR="00755DFA">
        <w:t>1.01</w:t>
      </w:r>
      <w:r w:rsidR="00117FF4">
        <w:t xml:space="preserve"> </w:t>
      </w:r>
      <w:r w:rsidR="00F01AEE">
        <w:t>– 02.</w:t>
      </w:r>
      <w:r w:rsidR="00755DFA">
        <w:t>35</w:t>
      </w:r>
      <w:r w:rsidR="00F01AEE">
        <w:t>.</w:t>
      </w:r>
      <w:r w:rsidR="00755DFA">
        <w:t>7332.01</w:t>
      </w:r>
      <w:r w:rsidR="00F01AEE">
        <w:t xml:space="preserve"> </w:t>
      </w:r>
      <w:r w:rsidR="00941E32">
        <w:t>σχετικές</w:t>
      </w:r>
      <w:r>
        <w:t xml:space="preserve"> π</w:t>
      </w:r>
      <w:r w:rsidR="00941E32">
        <w:t>ι</w:t>
      </w:r>
      <w:r>
        <w:t>σ</w:t>
      </w:r>
      <w:r w:rsidR="002134B7">
        <w:t>τ</w:t>
      </w:r>
      <w:r w:rsidR="00941E32">
        <w:t>ώ</w:t>
      </w:r>
      <w:r>
        <w:t>σ</w:t>
      </w:r>
      <w:r w:rsidR="00941E32">
        <w:t>εις</w:t>
      </w:r>
      <w:r>
        <w:t xml:space="preserve"> του προϋπολογισμού του οικονομικού έτους </w:t>
      </w:r>
      <w:r w:rsidR="00117FF4">
        <w:t>2020</w:t>
      </w:r>
      <w:r>
        <w:t xml:space="preserve"> </w:t>
      </w:r>
      <w:r w:rsidR="00117FF4">
        <w:t>και έτους 2021</w:t>
      </w:r>
      <w:r>
        <w:t xml:space="preserve"> του Φορέα</w:t>
      </w:r>
      <w:r w:rsidR="00B8536E" w:rsidRPr="002F0B8F">
        <w:t>.</w:t>
      </w:r>
    </w:p>
    <w:p w14:paraId="5ACBDD66" w14:textId="77777777" w:rsidR="006D2695" w:rsidRDefault="006D2695">
      <w:pPr>
        <w:pStyle w:val="2"/>
        <w:ind w:left="0" w:firstLine="0"/>
        <w:rPr>
          <w:lang w:val="el-GR"/>
        </w:rPr>
      </w:pPr>
      <w:bookmarkStart w:id="11" w:name="_Toc492031003"/>
      <w:bookmarkStart w:id="12" w:name="_Toc45784079"/>
      <w:r>
        <w:rPr>
          <w:lang w:val="el-GR"/>
        </w:rPr>
        <w:t>1.3</w:t>
      </w:r>
      <w:r>
        <w:rPr>
          <w:lang w:val="el-GR"/>
        </w:rPr>
        <w:tab/>
        <w:t>Συνοπτική Περιγραφή φυσικού και οικονομικού αντικειμένου της σύμβασης</w:t>
      </w:r>
      <w:bookmarkEnd w:id="11"/>
      <w:bookmarkEnd w:id="12"/>
      <w:r>
        <w:rPr>
          <w:lang w:val="el-GR"/>
        </w:rPr>
        <w:t xml:space="preserve"> </w:t>
      </w:r>
    </w:p>
    <w:p w14:paraId="59F9833C" w14:textId="7DFF4A24" w:rsidR="006D2695" w:rsidRDefault="006D2695">
      <w:pPr>
        <w:rPr>
          <w:i/>
          <w:color w:val="5B9BD5"/>
          <w:lang w:val="el-GR"/>
        </w:rPr>
      </w:pPr>
      <w:r>
        <w:rPr>
          <w:lang w:val="el-GR"/>
        </w:rPr>
        <w:t xml:space="preserve">Αντικείμενο της σύμβασης  είναι </w:t>
      </w:r>
      <w:r w:rsidR="00445DE1">
        <w:rPr>
          <w:lang w:val="el-GR"/>
        </w:rPr>
        <w:t>η</w:t>
      </w:r>
      <w:r w:rsidR="00051D01">
        <w:rPr>
          <w:lang w:val="el-GR"/>
        </w:rPr>
        <w:t xml:space="preserve"> </w:t>
      </w:r>
      <w:r w:rsidR="00BE4A00" w:rsidRPr="00BE4A00">
        <w:rPr>
          <w:lang w:val="el-GR"/>
        </w:rPr>
        <w:t>«Προμήθεια</w:t>
      </w:r>
      <w:r w:rsidR="00582E63">
        <w:rPr>
          <w:lang w:val="el-GR"/>
        </w:rPr>
        <w:t xml:space="preserve"> υλικών</w:t>
      </w:r>
      <w:r w:rsidR="00F113CB">
        <w:rPr>
          <w:lang w:val="el-GR"/>
        </w:rPr>
        <w:t xml:space="preserve"> για </w:t>
      </w:r>
      <w:proofErr w:type="spellStart"/>
      <w:r w:rsidR="00F113CB">
        <w:rPr>
          <w:lang w:val="el-GR"/>
        </w:rPr>
        <w:t>σιδηροκατασκευές</w:t>
      </w:r>
      <w:proofErr w:type="spellEnd"/>
      <w:r w:rsidR="00BE4A00" w:rsidRPr="00BE4A00">
        <w:rPr>
          <w:lang w:val="el-GR"/>
        </w:rPr>
        <w:t>»</w:t>
      </w:r>
      <w:r w:rsidR="00445DE1">
        <w:rPr>
          <w:lang w:val="el-GR"/>
        </w:rPr>
        <w:t>.</w:t>
      </w:r>
      <w:r>
        <w:rPr>
          <w:lang w:val="el-GR"/>
        </w:rPr>
        <w:t xml:space="preserve">               </w:t>
      </w:r>
    </w:p>
    <w:p w14:paraId="542C699D" w14:textId="261F42CB" w:rsidR="006D2695" w:rsidRDefault="006D2695">
      <w:pPr>
        <w:pStyle w:val="ae"/>
        <w:spacing w:after="120"/>
        <w:rPr>
          <w:lang w:val="el-GR"/>
        </w:rPr>
      </w:pPr>
      <w:r>
        <w:rPr>
          <w:lang w:val="el-GR"/>
        </w:rPr>
        <w:t>Τα προς προμήθεια είδη κατατάσσονται στους ακόλουθους κωδικούς του Κοινού Λεξιλογίου δημοσίων συμβάσεων (</w:t>
      </w:r>
      <w:r>
        <w:t>CPV</w:t>
      </w:r>
      <w:r w:rsidR="00445DE1">
        <w:rPr>
          <w:lang w:val="el-GR"/>
        </w:rPr>
        <w:t xml:space="preserve">) : </w:t>
      </w:r>
      <w:r w:rsidR="00582E63">
        <w:rPr>
          <w:lang w:val="el-GR"/>
        </w:rPr>
        <w:t>44</w:t>
      </w:r>
      <w:r w:rsidR="00727DC7">
        <w:rPr>
          <w:lang w:val="el-GR"/>
        </w:rPr>
        <w:t>316000-8, 44316300-1</w:t>
      </w:r>
    </w:p>
    <w:p w14:paraId="46DC9D8D" w14:textId="77777777" w:rsidR="006D2695" w:rsidRDefault="006D2695">
      <w:pPr>
        <w:pStyle w:val="normalwithoutspacing"/>
      </w:pPr>
    </w:p>
    <w:p w14:paraId="18950B2F" w14:textId="7E161D84" w:rsidR="006D2695" w:rsidRDefault="006D2695">
      <w:pPr>
        <w:pStyle w:val="normalwithoutspacing"/>
      </w:pPr>
      <w:r>
        <w:t xml:space="preserve">Η εκτιμώμενη </w:t>
      </w:r>
      <w:r w:rsidR="005737B4">
        <w:t xml:space="preserve">συνολική </w:t>
      </w:r>
      <w:r>
        <w:t xml:space="preserve">αξία της σύμβασης ανέρχεται στο ποσό των </w:t>
      </w:r>
      <w:r w:rsidR="00582E63">
        <w:t>εβδομήντα τεσσάρων</w:t>
      </w:r>
      <w:r w:rsidR="00445DE1">
        <w:t xml:space="preserve"> χιλιάδων </w:t>
      </w:r>
      <w:r w:rsidR="00582E63">
        <w:t>τρι</w:t>
      </w:r>
      <w:r w:rsidR="00941E32">
        <w:t xml:space="preserve">ακοσίων </w:t>
      </w:r>
      <w:r w:rsidR="00AE67FF">
        <w:t xml:space="preserve">ογδόντα εννέα </w:t>
      </w:r>
      <w:r w:rsidR="00445DE1">
        <w:t>ευρώ</w:t>
      </w:r>
      <w:r w:rsidR="0091438C">
        <w:t xml:space="preserve"> και </w:t>
      </w:r>
      <w:r w:rsidR="00AE67FF">
        <w:t>σαράντα έξι</w:t>
      </w:r>
      <w:r w:rsidR="0091438C">
        <w:t xml:space="preserve"> λεπτών</w:t>
      </w:r>
      <w:r w:rsidR="00DE32BC">
        <w:t xml:space="preserve"> </w:t>
      </w:r>
      <w:r w:rsidR="00F63FB5">
        <w:t>(</w:t>
      </w:r>
      <w:r w:rsidR="00582E63">
        <w:t>74.3</w:t>
      </w:r>
      <w:r w:rsidR="00AE67FF">
        <w:t>89,46</w:t>
      </w:r>
      <w:r w:rsidR="00F63FB5">
        <w:t xml:space="preserve">€) </w:t>
      </w:r>
      <w:r>
        <w:t>συμπεριλαμβανομένου ΦΠΑ</w:t>
      </w:r>
      <w:r w:rsidR="0091438C">
        <w:t xml:space="preserve"> </w:t>
      </w:r>
      <w:r w:rsidR="00445DE1">
        <w:t>24</w:t>
      </w:r>
      <w:r w:rsidR="0091438C">
        <w:t xml:space="preserve"> %</w:t>
      </w:r>
      <w:r>
        <w:t>.</w:t>
      </w:r>
    </w:p>
    <w:p w14:paraId="28DABF33" w14:textId="162A9AFF" w:rsidR="0091438C" w:rsidRDefault="0091438C">
      <w:pPr>
        <w:pStyle w:val="normalwithoutspacing"/>
      </w:pPr>
      <w:r>
        <w:t>Η παρούσα σύμβαση</w:t>
      </w:r>
      <w:r w:rsidR="00AD1EB5">
        <w:t xml:space="preserve"> δεν</w:t>
      </w:r>
      <w:r>
        <w:t xml:space="preserve"> υποδιαιρείται σε  ομάδες:</w:t>
      </w:r>
    </w:p>
    <w:p w14:paraId="66C14299" w14:textId="0AE57944" w:rsidR="000E3799" w:rsidRPr="000E3799" w:rsidRDefault="000E3799" w:rsidP="000E3799">
      <w:pPr>
        <w:pStyle w:val="normalwithoutspacing"/>
        <w:rPr>
          <w:u w:val="single"/>
        </w:rPr>
      </w:pPr>
      <w:r w:rsidRPr="000E3799">
        <w:rPr>
          <w:u w:val="single"/>
        </w:rPr>
        <w:t>Προσφορές υποβάλλονται για το σύνολο τ</w:t>
      </w:r>
      <w:r w:rsidR="004A57B8">
        <w:rPr>
          <w:u w:val="single"/>
        </w:rPr>
        <w:t>ου προϋπολογισμού</w:t>
      </w:r>
      <w:r w:rsidRPr="000E3799">
        <w:rPr>
          <w:u w:val="single"/>
        </w:rPr>
        <w:t xml:space="preserve">. </w:t>
      </w:r>
    </w:p>
    <w:p w14:paraId="1CF72660" w14:textId="77777777" w:rsidR="006D2695" w:rsidRPr="00B151A5" w:rsidRDefault="006D2695">
      <w:pPr>
        <w:rPr>
          <w:lang w:val="el-GR"/>
        </w:rPr>
      </w:pPr>
      <w:r w:rsidRPr="00B151A5">
        <w:rPr>
          <w:lang w:val="el-GR"/>
        </w:rPr>
        <w:lastRenderedPageBreak/>
        <w:t xml:space="preserve">Αναλυτική περιγραφή του φυσικού και οικονομικού αντικειμένου της σύμβασης δίδεται στο ΠΑΡΑΡΤΗΜΑ </w:t>
      </w:r>
      <w:r w:rsidR="00DE32BC">
        <w:rPr>
          <w:lang w:val="el-GR"/>
        </w:rPr>
        <w:t>ΤΕΧΝΙΚΗ ΠΕΡΙΓΡΑΦΗ και</w:t>
      </w:r>
      <w:r w:rsidR="00B151A5" w:rsidRPr="00B151A5">
        <w:rPr>
          <w:lang w:val="el-GR"/>
        </w:rPr>
        <w:t xml:space="preserve"> Ε</w:t>
      </w:r>
      <w:r w:rsidR="00DE32BC">
        <w:rPr>
          <w:lang w:val="el-GR"/>
        </w:rPr>
        <w:t>ΝΔΕΙΚΤΙΚΟΣ</w:t>
      </w:r>
      <w:r w:rsidR="00B151A5" w:rsidRPr="00B151A5">
        <w:rPr>
          <w:lang w:val="el-GR"/>
        </w:rPr>
        <w:t xml:space="preserve"> Π</w:t>
      </w:r>
      <w:r w:rsidR="00DE32BC">
        <w:rPr>
          <w:lang w:val="el-GR"/>
        </w:rPr>
        <w:t xml:space="preserve">ΡΟΫΠΟΛΟΓΙΣΜΟΣ </w:t>
      </w:r>
      <w:r w:rsidRPr="00B151A5">
        <w:rPr>
          <w:lang w:val="el-GR"/>
        </w:rPr>
        <w:t xml:space="preserve">της παρούσας διακήρυξης. </w:t>
      </w:r>
    </w:p>
    <w:p w14:paraId="5087EE9D" w14:textId="3EE53F74" w:rsidR="006D2695" w:rsidRDefault="006D2695">
      <w:pPr>
        <w:pStyle w:val="normalwithoutspacing"/>
      </w:pPr>
      <w:r>
        <w:t>Η σύμβαση</w:t>
      </w:r>
      <w:r w:rsidR="00335818">
        <w:t xml:space="preserve">, </w:t>
      </w:r>
      <w:r>
        <w:t xml:space="preserve">θα ανατεθεί με το κριτήριο της πλέον συμφέρουσας από οικονομική άποψη προσφοράς, </w:t>
      </w:r>
      <w:r w:rsidRPr="00926140">
        <w:t xml:space="preserve">βάσει </w:t>
      </w:r>
      <w:r w:rsidR="00926140" w:rsidRPr="00926140">
        <w:rPr>
          <w:rStyle w:val="a4"/>
          <w:szCs w:val="22"/>
        </w:rPr>
        <w:t xml:space="preserve"> </w:t>
      </w:r>
      <w:r w:rsidR="00926140" w:rsidRPr="006C2811">
        <w:t>τιμής</w:t>
      </w:r>
      <w:r w:rsidR="006C2811">
        <w:t>.</w:t>
      </w:r>
    </w:p>
    <w:p w14:paraId="09D9F0A7" w14:textId="77777777" w:rsidR="006D2695" w:rsidRDefault="006D2695">
      <w:pPr>
        <w:pStyle w:val="2"/>
        <w:ind w:left="0" w:firstLine="0"/>
        <w:rPr>
          <w:lang w:val="el-GR"/>
        </w:rPr>
      </w:pPr>
      <w:bookmarkStart w:id="13" w:name="_Toc492031004"/>
      <w:bookmarkStart w:id="14" w:name="_Toc45784080"/>
      <w:r>
        <w:rPr>
          <w:lang w:val="el-GR"/>
        </w:rPr>
        <w:t>1.4</w:t>
      </w:r>
      <w:r>
        <w:rPr>
          <w:lang w:val="el-GR"/>
        </w:rPr>
        <w:tab/>
        <w:t>Θεσμικό πλαίσιο</w:t>
      </w:r>
      <w:bookmarkEnd w:id="13"/>
      <w:bookmarkEnd w:id="14"/>
      <w:r>
        <w:rPr>
          <w:lang w:val="el-GR"/>
        </w:rPr>
        <w:t xml:space="preserve"> </w:t>
      </w:r>
    </w:p>
    <w:p w14:paraId="08F1F490" w14:textId="77777777" w:rsidR="006D2695" w:rsidRDefault="006D2695">
      <w:pPr>
        <w:rPr>
          <w:lang w:val="el-GR"/>
        </w:rPr>
      </w:pPr>
      <w:r>
        <w:rPr>
          <w:lang w:val="el-GR"/>
        </w:rPr>
        <w:t xml:space="preserve">Η ανάθεση και εκτέλεση της σύμβασης </w:t>
      </w:r>
      <w:proofErr w:type="spellStart"/>
      <w:r>
        <w:rPr>
          <w:lang w:val="el-GR"/>
        </w:rPr>
        <w:t>διέπεται</w:t>
      </w:r>
      <w:proofErr w:type="spellEnd"/>
      <w:r>
        <w:rPr>
          <w:lang w:val="el-GR"/>
        </w:rPr>
        <w:t xml:space="preserve"> από την κείμενη νομοθεσία και τις </w:t>
      </w:r>
      <w:proofErr w:type="spellStart"/>
      <w:r>
        <w:rPr>
          <w:lang w:val="el-GR"/>
        </w:rPr>
        <w:t>κατ</w:t>
      </w:r>
      <w:proofErr w:type="spellEnd"/>
      <w:r>
        <w:rPr>
          <w:lang w:val="el-GR"/>
        </w:rPr>
        <w:t xml:space="preserve">΄ εξουσιοδότηση αυτής </w:t>
      </w:r>
      <w:proofErr w:type="spellStart"/>
      <w:r>
        <w:rPr>
          <w:lang w:val="el-GR"/>
        </w:rPr>
        <w:t>εκδοθείσες</w:t>
      </w:r>
      <w:proofErr w:type="spellEnd"/>
      <w:r>
        <w:rPr>
          <w:lang w:val="el-GR"/>
        </w:rPr>
        <w:t xml:space="preserve"> κανονιστικές πράξεις, όπως ισχύουν και ιδίως:</w:t>
      </w:r>
    </w:p>
    <w:p w14:paraId="453FED23" w14:textId="77777777" w:rsidR="006D2695" w:rsidRPr="000F2609" w:rsidRDefault="006D2695" w:rsidP="002F0B8F">
      <w:pPr>
        <w:rPr>
          <w:color w:val="000000"/>
          <w:lang w:val="el-GR"/>
        </w:rPr>
      </w:pPr>
      <w:r w:rsidRPr="000F2609">
        <w:rPr>
          <w:lang w:val="el-GR"/>
        </w:rPr>
        <w:t>του ν. 4412/2016 (Α' 147) “</w:t>
      </w:r>
      <w:r w:rsidRPr="000F2609">
        <w:rPr>
          <w:i/>
          <w:lang w:val="el-GR"/>
        </w:rPr>
        <w:t>Δημόσιες Συμβάσεις Έργων, Προμηθειών και Υπηρεσιών (προσαρμογή στις Οδηγίες 2014/24/ ΕΕ και 2014/25/ΕΕ)»</w:t>
      </w:r>
    </w:p>
    <w:p w14:paraId="407933BA" w14:textId="77777777" w:rsidR="006D2695" w:rsidRPr="000F2609" w:rsidRDefault="006D2695" w:rsidP="002F0B8F">
      <w:pPr>
        <w:rPr>
          <w:lang w:val="el-GR"/>
        </w:rPr>
      </w:pPr>
      <w:r w:rsidRPr="000F2609">
        <w:rPr>
          <w:color w:val="000000"/>
          <w:lang w:val="el-GR"/>
        </w:rPr>
        <w:t>του ν. 4314/2014 (Α' 265)</w:t>
      </w:r>
      <w:r w:rsidRPr="000F2609">
        <w:rPr>
          <w:rStyle w:val="FootnoteReference2"/>
          <w:color w:val="000000"/>
          <w:szCs w:val="22"/>
          <w:lang w:val="el-GR"/>
        </w:rPr>
        <w:t>,</w:t>
      </w:r>
      <w:r w:rsidRPr="000F2609">
        <w:rPr>
          <w:lang w:val="el-GR"/>
        </w:rPr>
        <w:t xml:space="preserve"> “</w:t>
      </w:r>
      <w:r w:rsidRPr="000F2609">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0F2609">
        <w:rPr>
          <w:i/>
        </w:rPr>
        <w:t>L</w:t>
      </w:r>
      <w:r w:rsidRPr="000F2609">
        <w:rPr>
          <w:i/>
          <w:lang w:val="el-GR"/>
        </w:rPr>
        <w:t xml:space="preserve"> 156/16.6.2012) στο ελληνικό δίκαιο, τροποποίηση του ν. 3419/2005 (Α' 297) και άλλες διατάξεις</w:t>
      </w:r>
      <w:r w:rsidRPr="000F2609">
        <w:rPr>
          <w:lang w:val="el-GR"/>
        </w:rPr>
        <w:t xml:space="preserve">” </w:t>
      </w:r>
      <w:r w:rsidRPr="000F2609">
        <w:rPr>
          <w:color w:val="000000"/>
          <w:lang w:val="el-GR"/>
        </w:rPr>
        <w:t>και του ν. 3614/2007 (Α' 267) «</w:t>
      </w:r>
      <w:r w:rsidRPr="000F2609">
        <w:rPr>
          <w:i/>
          <w:color w:val="000000"/>
          <w:lang w:val="el-GR"/>
        </w:rPr>
        <w:t>Διαχείριση, έλεγχος και εφαρμογή αναπτυξιακών παρεμβάσεων για την προγραμματική περίοδο 2007 -2013</w:t>
      </w:r>
      <w:r w:rsidRPr="000F2609">
        <w:rPr>
          <w:color w:val="000000"/>
          <w:lang w:val="el-GR"/>
        </w:rPr>
        <w:t>»,</w:t>
      </w:r>
    </w:p>
    <w:p w14:paraId="04C24283" w14:textId="77777777" w:rsidR="006D2695" w:rsidRPr="000F2609" w:rsidRDefault="006D2695" w:rsidP="002F0B8F">
      <w:pPr>
        <w:rPr>
          <w:lang w:val="el-GR"/>
        </w:rPr>
      </w:pPr>
      <w:r w:rsidRPr="000F2609">
        <w:rPr>
          <w:lang w:val="el-GR"/>
        </w:rPr>
        <w:t>του ν. 4270/2014 (Α' 143) «</w:t>
      </w:r>
      <w:r w:rsidRPr="000F2609">
        <w:rPr>
          <w:i/>
          <w:lang w:val="el-GR"/>
        </w:rPr>
        <w:t>Αρχές δημοσιονομικής διαχείρισης και εποπτείας (ενσωμάτωση της Οδηγίας 2011/85/ΕΕ) – δημόσιο λογιστικό και άλλες διατάξεις</w:t>
      </w:r>
      <w:r w:rsidRPr="000F2609">
        <w:rPr>
          <w:lang w:val="el-GR"/>
        </w:rPr>
        <w:t>»,</w:t>
      </w:r>
    </w:p>
    <w:p w14:paraId="2B7E4A32" w14:textId="77777777" w:rsidR="006D2695" w:rsidRPr="000F2609" w:rsidRDefault="006D2695" w:rsidP="002F0B8F">
      <w:pPr>
        <w:rPr>
          <w:lang w:val="el-GR"/>
        </w:rPr>
      </w:pPr>
      <w:r w:rsidRPr="000F2609">
        <w:rPr>
          <w:lang w:val="el-GR"/>
        </w:rPr>
        <w:t>του ν. 4250/2014 (Α' 74) «</w:t>
      </w:r>
      <w:r w:rsidRPr="000F2609">
        <w:rPr>
          <w:i/>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0F2609">
        <w:rPr>
          <w:i/>
          <w:lang w:val="el-GR"/>
        </w:rPr>
        <w:t>π.δ.</w:t>
      </w:r>
      <w:proofErr w:type="spellEnd"/>
      <w:r w:rsidRPr="000F2609">
        <w:rPr>
          <w:i/>
          <w:lang w:val="el-GR"/>
        </w:rPr>
        <w:t xml:space="preserve"> 318/1992 (Α΄161) και λοιπές ρυθμίσεις</w:t>
      </w:r>
      <w:r w:rsidRPr="000F2609">
        <w:rPr>
          <w:lang w:val="el-GR"/>
        </w:rPr>
        <w:t xml:space="preserve">» και ειδικότερα τις διατάξεις του άρθρου 1, </w:t>
      </w:r>
      <w:r w:rsidRPr="000F2609">
        <w:rPr>
          <w:bCs/>
          <w:lang w:val="el-GR"/>
        </w:rPr>
        <w:t xml:space="preserve"> </w:t>
      </w:r>
    </w:p>
    <w:p w14:paraId="26F13941" w14:textId="77777777" w:rsidR="00E323F7" w:rsidRPr="000F2609" w:rsidRDefault="006D2695" w:rsidP="00E323F7">
      <w:pPr>
        <w:rPr>
          <w:lang w:val="el-GR"/>
        </w:rPr>
      </w:pPr>
      <w:r w:rsidRPr="000F2609">
        <w:rPr>
          <w:lang w:val="el-GR"/>
        </w:rPr>
        <w:t>της παρ. Ζ του Ν. 4152/2013 (Α' 107) «</w:t>
      </w:r>
      <w:r w:rsidRPr="000F2609">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0F2609">
        <w:rPr>
          <w:lang w:val="el-GR"/>
        </w:rPr>
        <w:t xml:space="preserve">», </w:t>
      </w:r>
    </w:p>
    <w:p w14:paraId="0F2E4B55" w14:textId="77777777" w:rsidR="00E323F7" w:rsidRPr="000F2609" w:rsidRDefault="00E323F7" w:rsidP="00E323F7">
      <w:pPr>
        <w:pStyle w:val="afe"/>
        <w:ind w:left="0"/>
        <w:rPr>
          <w:lang w:val="el-GR"/>
        </w:rPr>
      </w:pPr>
      <w:r w:rsidRPr="000F2609">
        <w:rPr>
          <w:lang w:val="el-GR"/>
        </w:rPr>
        <w:t>του ν. 4129/2013 (Α’ 52) «Κύρωση του Κώδικα Νόμων για το Ελεγκτικό Συνέδριο»</w:t>
      </w:r>
    </w:p>
    <w:p w14:paraId="7E0CB1C0" w14:textId="77777777" w:rsidR="008E3BD9" w:rsidRPr="000F2609" w:rsidRDefault="008E3BD9" w:rsidP="008E3BD9">
      <w:pPr>
        <w:pStyle w:val="afe"/>
        <w:ind w:left="0"/>
        <w:rPr>
          <w:lang w:val="el-GR"/>
        </w:rPr>
      </w:pPr>
      <w:r w:rsidRPr="000F2609">
        <w:rPr>
          <w:lang w:val="el-GR"/>
        </w:rPr>
        <w:t xml:space="preserve">του άρθρου 26 του ν.4024/2011 (Α 226) «Συγκρότηση συλλογικών οργάνων της διοίκησης και ορισμός των μελών τους με κλήρωση»,  </w:t>
      </w:r>
    </w:p>
    <w:p w14:paraId="480C0398" w14:textId="77777777" w:rsidR="006D2695" w:rsidRDefault="006D2695" w:rsidP="002F0B8F">
      <w:pPr>
        <w:rPr>
          <w:szCs w:val="22"/>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14:paraId="0FF2A6FA" w14:textId="77777777" w:rsidR="006D2695" w:rsidRPr="008A5C00" w:rsidRDefault="006D2695" w:rsidP="002F0B8F">
      <w:pPr>
        <w:rPr>
          <w:szCs w:val="22"/>
          <w:lang w:val="el-GR"/>
        </w:rPr>
      </w:pPr>
      <w:r w:rsidRPr="008A5C00">
        <w:rPr>
          <w:szCs w:val="22"/>
          <w:lang w:val="el-GR"/>
        </w:rPr>
        <w:t>του ν. 3861/2010 (Α’ 112) «</w:t>
      </w:r>
      <w:r w:rsidRPr="008A5C00">
        <w:rPr>
          <w:i/>
          <w:iCs/>
          <w:szCs w:val="22"/>
          <w:lang w:val="el-GR"/>
        </w:rPr>
        <w:t xml:space="preserve">Ενίσχυση της διαφάνειας με την υποχρεωτική ανάρτηση νόμων και πράξεων των κυβερνητικών, διοικητικών και </w:t>
      </w:r>
      <w:proofErr w:type="spellStart"/>
      <w:r w:rsidRPr="008A5C00">
        <w:rPr>
          <w:i/>
          <w:iCs/>
          <w:szCs w:val="22"/>
          <w:lang w:val="el-GR"/>
        </w:rPr>
        <w:t>αυτοδιοικητικών</w:t>
      </w:r>
      <w:proofErr w:type="spellEnd"/>
      <w:r w:rsidRPr="008A5C00">
        <w:rPr>
          <w:i/>
          <w:iCs/>
          <w:szCs w:val="22"/>
          <w:lang w:val="el-GR"/>
        </w:rPr>
        <w:t xml:space="preserve"> οργάνων στο διαδίκτυο "Πρόγραμμα Διαύγεια" και άλλες διατάξεις”</w:t>
      </w:r>
      <w:r w:rsidRPr="008A5C00">
        <w:rPr>
          <w:szCs w:val="22"/>
          <w:lang w:val="el-GR"/>
        </w:rPr>
        <w:t>,</w:t>
      </w:r>
    </w:p>
    <w:p w14:paraId="6AFC869B" w14:textId="77777777" w:rsidR="006D2695" w:rsidRPr="008A5C00" w:rsidRDefault="006D2695" w:rsidP="002F0B8F">
      <w:pPr>
        <w:rPr>
          <w:lang w:val="el-GR"/>
        </w:rPr>
      </w:pPr>
      <w:r w:rsidRPr="008A5C00">
        <w:rPr>
          <w:lang w:val="el-GR"/>
        </w:rPr>
        <w:t>του ν. 2859/2000 (Α’ 248) «</w:t>
      </w:r>
      <w:r w:rsidRPr="008A5C00">
        <w:rPr>
          <w:i/>
          <w:lang w:val="el-GR"/>
        </w:rPr>
        <w:t>Κύρωση Κώδικα Φόρου Προστιθέμενης Αξίας</w:t>
      </w:r>
      <w:r w:rsidRPr="008A5C00">
        <w:rPr>
          <w:lang w:val="el-GR"/>
        </w:rPr>
        <w:t xml:space="preserve">», </w:t>
      </w:r>
    </w:p>
    <w:p w14:paraId="74C4D494" w14:textId="77777777" w:rsidR="006D2695" w:rsidRDefault="006D2695" w:rsidP="002F0B8F">
      <w:pPr>
        <w:rPr>
          <w:lang w:val="el-GR"/>
        </w:rPr>
      </w:pPr>
      <w:r w:rsidRPr="008A5C00">
        <w:rPr>
          <w:lang w:val="el-GR"/>
        </w:rPr>
        <w:t>του ν.2690/1999 (Α' 45) “</w:t>
      </w:r>
      <w:r w:rsidRPr="008A5C00">
        <w:rPr>
          <w:i/>
          <w:lang w:val="el-GR"/>
        </w:rPr>
        <w:t>Κύρωση του Κώδικα Διοικητικής Διαδικασίας και άλλες διατάξεις</w:t>
      </w:r>
      <w:r w:rsidRPr="008A5C00">
        <w:rPr>
          <w:lang w:val="el-GR"/>
        </w:rPr>
        <w:t>”  και ιδίως των άρθρων 7 και 13 έως 15,</w:t>
      </w:r>
    </w:p>
    <w:p w14:paraId="3E1C1DBD" w14:textId="77777777" w:rsidR="003A78A2" w:rsidRPr="003A78A2" w:rsidRDefault="003A78A2" w:rsidP="003A78A2">
      <w:pPr>
        <w:pStyle w:val="afe"/>
        <w:ind w:left="0"/>
        <w:rPr>
          <w:lang w:val="el-GR"/>
        </w:rPr>
      </w:pPr>
      <w:r w:rsidRPr="003A78A2">
        <w:rPr>
          <w:lang w:val="el-GR"/>
        </w:rPr>
        <w:t xml:space="preserve">του ν. 2121/1993 (Α' 25) “Πνευματική Ιδιοκτησία, Συγγενικά Δικαιώματα και Πολιτιστικά Θέματα”, </w:t>
      </w:r>
    </w:p>
    <w:p w14:paraId="57ADABC2" w14:textId="77777777" w:rsidR="006D2695" w:rsidRPr="005147DE" w:rsidRDefault="006D2695" w:rsidP="005147DE">
      <w:pPr>
        <w:rPr>
          <w:lang w:val="el-GR"/>
        </w:rPr>
      </w:pPr>
      <w:r w:rsidRPr="005147DE">
        <w:rPr>
          <w:lang w:val="el-GR"/>
        </w:rPr>
        <w:t xml:space="preserve">του </w:t>
      </w:r>
      <w:proofErr w:type="spellStart"/>
      <w:r w:rsidRPr="005147DE">
        <w:rPr>
          <w:lang w:val="el-GR"/>
        </w:rPr>
        <w:t>π.δ</w:t>
      </w:r>
      <w:proofErr w:type="spellEnd"/>
      <w:r w:rsidRPr="005147DE">
        <w:rPr>
          <w:lang w:val="el-GR"/>
        </w:rPr>
        <w:t xml:space="preserve"> 28/2015 (Α' 34) “</w:t>
      </w:r>
      <w:r w:rsidRPr="005147DE">
        <w:rPr>
          <w:i/>
          <w:lang w:val="el-GR"/>
        </w:rPr>
        <w:t>Κωδικοποίηση διατάξεων για την πρόσβαση σε δημόσια έγγραφα και στοιχεία</w:t>
      </w:r>
      <w:r w:rsidRPr="005147DE">
        <w:rPr>
          <w:lang w:val="el-GR"/>
        </w:rPr>
        <w:t xml:space="preserve">”, </w:t>
      </w:r>
    </w:p>
    <w:p w14:paraId="3CA311FC" w14:textId="77777777" w:rsidR="006D2695" w:rsidRPr="002F0B8F" w:rsidRDefault="006D2695" w:rsidP="002F0B8F">
      <w:pPr>
        <w:rPr>
          <w:lang w:val="el-GR"/>
        </w:rPr>
      </w:pPr>
      <w:r w:rsidRPr="002F0B8F">
        <w:rPr>
          <w:lang w:val="el-GR"/>
        </w:rPr>
        <w:t>το</w:t>
      </w:r>
      <w:r w:rsidR="000B4FF7" w:rsidRPr="002F0B8F">
        <w:rPr>
          <w:lang w:val="el-GR"/>
        </w:rPr>
        <w:t>υ</w:t>
      </w:r>
      <w:r w:rsidRPr="002F0B8F">
        <w:rPr>
          <w:lang w:val="el-GR"/>
        </w:rPr>
        <w:t xml:space="preserve"> </w:t>
      </w:r>
      <w:proofErr w:type="spellStart"/>
      <w:r w:rsidRPr="002F0B8F">
        <w:rPr>
          <w:lang w:val="el-GR"/>
        </w:rPr>
        <w:t>π.δ.</w:t>
      </w:r>
      <w:proofErr w:type="spellEnd"/>
      <w:r w:rsidRPr="002F0B8F">
        <w:rPr>
          <w:lang w:val="el-GR"/>
        </w:rPr>
        <w:t xml:space="preserve"> 80/2016 (Α΄145) “Ανάληψη υποχρεώσεων από τους </w:t>
      </w:r>
      <w:proofErr w:type="spellStart"/>
      <w:r w:rsidRPr="002F0B8F">
        <w:rPr>
          <w:lang w:val="el-GR"/>
        </w:rPr>
        <w:t>Διατάκτες</w:t>
      </w:r>
      <w:proofErr w:type="spellEnd"/>
      <w:r w:rsidRPr="002F0B8F">
        <w:rPr>
          <w:lang w:val="el-GR"/>
        </w:rPr>
        <w:t>”</w:t>
      </w:r>
    </w:p>
    <w:p w14:paraId="56F5C896" w14:textId="77777777" w:rsidR="006D2695" w:rsidRPr="005147DE" w:rsidRDefault="006D2695" w:rsidP="002F0B8F">
      <w:pPr>
        <w:rPr>
          <w:lang w:val="el-GR"/>
        </w:rPr>
      </w:pPr>
      <w:r>
        <w:rPr>
          <w:szCs w:val="22"/>
          <w:lang w:val="el-GR"/>
        </w:rPr>
        <w:t xml:space="preserve">της με </w:t>
      </w:r>
      <w:proofErr w:type="spellStart"/>
      <w:r w:rsidRPr="008A5C00">
        <w:rPr>
          <w:szCs w:val="22"/>
          <w:lang w:val="el-GR"/>
        </w:rPr>
        <w:t>αρ</w:t>
      </w:r>
      <w:proofErr w:type="spellEnd"/>
      <w:r w:rsidRPr="008A5C00">
        <w:rPr>
          <w:szCs w:val="22"/>
          <w:lang w:val="el-GR"/>
        </w:rPr>
        <w:t xml:space="preserve">. </w:t>
      </w:r>
      <w:r w:rsidR="0041382E" w:rsidRPr="008A5C00">
        <w:rPr>
          <w:szCs w:val="22"/>
          <w:lang w:val="el-GR"/>
        </w:rPr>
        <w:t>57654</w:t>
      </w:r>
      <w:r w:rsidRPr="008A5C00">
        <w:rPr>
          <w:szCs w:val="22"/>
          <w:lang w:val="el-GR"/>
        </w:rPr>
        <w:t>/</w:t>
      </w:r>
      <w:r w:rsidR="0041382E" w:rsidRPr="008A5C00">
        <w:rPr>
          <w:szCs w:val="22"/>
          <w:lang w:val="el-GR"/>
        </w:rPr>
        <w:t xml:space="preserve">2017 </w:t>
      </w:r>
      <w:r w:rsidRPr="008A5C00">
        <w:rPr>
          <w:szCs w:val="22"/>
          <w:lang w:val="el-GR"/>
        </w:rPr>
        <w:t xml:space="preserve">Υπουργικής Απόφασης (Β’ </w:t>
      </w:r>
      <w:r w:rsidR="0041382E" w:rsidRPr="008A5C00">
        <w:rPr>
          <w:szCs w:val="22"/>
          <w:lang w:val="el-GR"/>
        </w:rPr>
        <w:t>1781</w:t>
      </w:r>
      <w:r w:rsidRPr="008A5C00">
        <w:rPr>
          <w:szCs w:val="22"/>
          <w:lang w:val="el-GR"/>
        </w:rPr>
        <w:t xml:space="preserve">) </w:t>
      </w:r>
      <w:r w:rsidRPr="008A5C00">
        <w:rPr>
          <w:i/>
          <w:iCs/>
          <w:szCs w:val="22"/>
          <w:lang w:val="el-GR"/>
        </w:rPr>
        <w:t>«</w:t>
      </w:r>
      <w:r w:rsidR="0041382E" w:rsidRPr="008A5C00">
        <w:rPr>
          <w:i/>
          <w:iCs/>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8A5C00">
        <w:rPr>
          <w:i/>
          <w:iCs/>
          <w:szCs w:val="22"/>
          <w:lang w:val="el-GR"/>
        </w:rPr>
        <w:t>»</w:t>
      </w:r>
    </w:p>
    <w:p w14:paraId="2E1D0CBE" w14:textId="77777777" w:rsidR="006D2695" w:rsidRPr="00647B99" w:rsidRDefault="006D2695" w:rsidP="005147DE">
      <w:pPr>
        <w:rPr>
          <w:lang w:val="el-GR"/>
        </w:rPr>
      </w:pPr>
      <w:r w:rsidRPr="005147DE">
        <w:rPr>
          <w:szCs w:val="22"/>
          <w:lang w:val="el-GR"/>
        </w:rPr>
        <w:t xml:space="preserve">των σε εκτέλεση των ανωτέρω νόμων </w:t>
      </w:r>
      <w:proofErr w:type="spellStart"/>
      <w:r w:rsidRPr="005147DE">
        <w:rPr>
          <w:szCs w:val="22"/>
          <w:lang w:val="el-GR"/>
        </w:rPr>
        <w:t>εκδοθεισών</w:t>
      </w:r>
      <w:proofErr w:type="spellEnd"/>
      <w:r w:rsidRPr="005147DE">
        <w:rPr>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2B7E9E3B" w14:textId="163A604C" w:rsidR="00647B99" w:rsidRDefault="00647B99" w:rsidP="00647B99">
      <w:pPr>
        <w:rPr>
          <w:lang w:val="el-GR"/>
        </w:rPr>
      </w:pPr>
      <w:r w:rsidRPr="00647B99">
        <w:rPr>
          <w:lang w:val="el-GR"/>
        </w:rPr>
        <w:t>Την δι</w:t>
      </w:r>
      <w:r>
        <w:rPr>
          <w:lang w:val="el-GR"/>
        </w:rPr>
        <w:t>άθεση της πίστωσης με τ</w:t>
      </w:r>
      <w:r w:rsidR="00AA6F6E">
        <w:rPr>
          <w:lang w:val="el-GR"/>
        </w:rPr>
        <w:t>ην</w:t>
      </w:r>
      <w:r w:rsidRPr="00647B99">
        <w:rPr>
          <w:lang w:val="el-GR"/>
        </w:rPr>
        <w:t xml:space="preserve"> με αριθ. </w:t>
      </w:r>
      <w:r w:rsidR="00AA6F6E">
        <w:rPr>
          <w:lang w:val="el-GR"/>
        </w:rPr>
        <w:t>41</w:t>
      </w:r>
      <w:r w:rsidR="004A57B8">
        <w:rPr>
          <w:lang w:val="el-GR"/>
        </w:rPr>
        <w:t>0</w:t>
      </w:r>
      <w:r w:rsidRPr="00647B99">
        <w:rPr>
          <w:lang w:val="el-GR"/>
        </w:rPr>
        <w:t>/</w:t>
      </w:r>
      <w:r w:rsidR="00AA6F6E">
        <w:rPr>
          <w:lang w:val="el-GR"/>
        </w:rPr>
        <w:t>03</w:t>
      </w:r>
      <w:r w:rsidRPr="00647B99">
        <w:rPr>
          <w:lang w:val="el-GR"/>
        </w:rPr>
        <w:t>-</w:t>
      </w:r>
      <w:r w:rsidR="008E454E">
        <w:rPr>
          <w:lang w:val="el-GR"/>
        </w:rPr>
        <w:t>0</w:t>
      </w:r>
      <w:r w:rsidR="00AA6F6E">
        <w:rPr>
          <w:lang w:val="el-GR"/>
        </w:rPr>
        <w:t>7</w:t>
      </w:r>
      <w:r w:rsidR="00321D05">
        <w:rPr>
          <w:lang w:val="el-GR"/>
        </w:rPr>
        <w:t>-2020</w:t>
      </w:r>
      <w:r w:rsidR="008E454E">
        <w:rPr>
          <w:lang w:val="el-GR"/>
        </w:rPr>
        <w:t xml:space="preserve"> </w:t>
      </w:r>
      <w:r w:rsidRPr="00647B99">
        <w:rPr>
          <w:lang w:val="el-GR"/>
        </w:rPr>
        <w:t>απ</w:t>
      </w:r>
      <w:r w:rsidR="00AA6F6E">
        <w:rPr>
          <w:lang w:val="el-GR"/>
        </w:rPr>
        <w:t>ό</w:t>
      </w:r>
      <w:r w:rsidRPr="00647B99">
        <w:rPr>
          <w:lang w:val="el-GR"/>
        </w:rPr>
        <w:t>φ</w:t>
      </w:r>
      <w:r w:rsidR="00AA6F6E">
        <w:rPr>
          <w:lang w:val="el-GR"/>
        </w:rPr>
        <w:t>α</w:t>
      </w:r>
      <w:r>
        <w:rPr>
          <w:lang w:val="el-GR"/>
        </w:rPr>
        <w:t>σ</w:t>
      </w:r>
      <w:r w:rsidR="00AA6F6E">
        <w:rPr>
          <w:lang w:val="el-GR"/>
        </w:rPr>
        <w:t>η</w:t>
      </w:r>
      <w:r w:rsidRPr="00647B99">
        <w:rPr>
          <w:lang w:val="el-GR"/>
        </w:rPr>
        <w:t xml:space="preserve"> </w:t>
      </w:r>
      <w:r w:rsidR="008E454E">
        <w:rPr>
          <w:lang w:val="el-GR"/>
        </w:rPr>
        <w:t xml:space="preserve">ανάληψης υποχρέωσης </w:t>
      </w:r>
      <w:r w:rsidRPr="00647B99">
        <w:rPr>
          <w:lang w:val="el-GR"/>
        </w:rPr>
        <w:t>τ</w:t>
      </w:r>
      <w:r w:rsidR="00AB5FA2">
        <w:rPr>
          <w:lang w:val="el-GR"/>
        </w:rPr>
        <w:t>ου Δημάρχου Ξάνθης για</w:t>
      </w:r>
      <w:r w:rsidR="00321D05">
        <w:rPr>
          <w:lang w:val="el-GR"/>
        </w:rPr>
        <w:t xml:space="preserve"> τη δέσμευση του ποσού</w:t>
      </w:r>
      <w:r w:rsidRPr="00647B99">
        <w:rPr>
          <w:lang w:val="el-GR"/>
        </w:rPr>
        <w:t xml:space="preserve">.  </w:t>
      </w:r>
    </w:p>
    <w:p w14:paraId="338902AB" w14:textId="022922B8" w:rsidR="00647B99" w:rsidRDefault="00647B99" w:rsidP="00647B99">
      <w:pPr>
        <w:rPr>
          <w:lang w:val="el-GR"/>
        </w:rPr>
      </w:pPr>
      <w:r w:rsidRPr="00647B99">
        <w:rPr>
          <w:lang w:val="el-GR"/>
        </w:rPr>
        <w:t xml:space="preserve">Την </w:t>
      </w:r>
      <w:r w:rsidR="009374E0">
        <w:rPr>
          <w:lang w:val="el-GR"/>
        </w:rPr>
        <w:t>189</w:t>
      </w:r>
      <w:r w:rsidRPr="00647B99">
        <w:rPr>
          <w:lang w:val="el-GR"/>
        </w:rPr>
        <w:t>/</w:t>
      </w:r>
      <w:r w:rsidR="009374E0">
        <w:rPr>
          <w:lang w:val="el-GR"/>
        </w:rPr>
        <w:t>28</w:t>
      </w:r>
      <w:r w:rsidRPr="00647B99">
        <w:rPr>
          <w:lang w:val="el-GR"/>
        </w:rPr>
        <w:t>-</w:t>
      </w:r>
      <w:r w:rsidR="009374E0">
        <w:rPr>
          <w:lang w:val="el-GR"/>
        </w:rPr>
        <w:t>07</w:t>
      </w:r>
      <w:r w:rsidR="00321D05">
        <w:rPr>
          <w:lang w:val="el-GR"/>
        </w:rPr>
        <w:t>-2020</w:t>
      </w:r>
      <w:r w:rsidRPr="00647B99">
        <w:rPr>
          <w:lang w:val="el-GR"/>
        </w:rPr>
        <w:t xml:space="preserve"> απόφαση της Οικονομικής Επιτροπής, με την οποία εγκρίθηκαν</w:t>
      </w:r>
      <w:r>
        <w:rPr>
          <w:lang w:val="el-GR"/>
        </w:rPr>
        <w:t xml:space="preserve">, </w:t>
      </w:r>
      <w:r w:rsidRPr="00647B99">
        <w:rPr>
          <w:lang w:val="el-GR"/>
        </w:rPr>
        <w:t xml:space="preserve">οι τεχνικές προδιαγραφές και καθορίσθηκαν οι όροι </w:t>
      </w:r>
      <w:r w:rsidR="00B3664D">
        <w:rPr>
          <w:lang w:val="el-GR"/>
        </w:rPr>
        <w:t xml:space="preserve">και οι διαδικασίες </w:t>
      </w:r>
      <w:r w:rsidRPr="00647B99">
        <w:rPr>
          <w:lang w:val="el-GR"/>
        </w:rPr>
        <w:t>του διαγωνισμού.</w:t>
      </w:r>
    </w:p>
    <w:p w14:paraId="2A382DAB" w14:textId="77777777" w:rsidR="008A3E35" w:rsidRDefault="000D4AC9" w:rsidP="000D4AC9">
      <w:pPr>
        <w:pStyle w:val="afe"/>
        <w:ind w:left="0"/>
        <w:rPr>
          <w:lang w:val="el-GR"/>
        </w:rPr>
      </w:pPr>
      <w:r w:rsidRPr="000D4AC9">
        <w:rPr>
          <w:lang w:val="el-GR"/>
        </w:rPr>
        <w:lastRenderedPageBreak/>
        <w:t xml:space="preserve">Την </w:t>
      </w:r>
      <w:r w:rsidR="008E454E">
        <w:rPr>
          <w:lang w:val="el-GR"/>
        </w:rPr>
        <w:t>20</w:t>
      </w:r>
      <w:r w:rsidRPr="000D4AC9">
        <w:rPr>
          <w:lang w:val="el-GR"/>
        </w:rPr>
        <w:t>/</w:t>
      </w:r>
      <w:r w:rsidR="008E454E">
        <w:rPr>
          <w:lang w:val="el-GR"/>
        </w:rPr>
        <w:t>21</w:t>
      </w:r>
      <w:r w:rsidRPr="000D4AC9">
        <w:rPr>
          <w:lang w:val="el-GR"/>
        </w:rPr>
        <w:t>-</w:t>
      </w:r>
      <w:r w:rsidR="008E454E">
        <w:rPr>
          <w:lang w:val="el-GR"/>
        </w:rPr>
        <w:t>01</w:t>
      </w:r>
      <w:r w:rsidR="00321D05">
        <w:rPr>
          <w:lang w:val="el-GR"/>
        </w:rPr>
        <w:t>-2020</w:t>
      </w:r>
      <w:r w:rsidRPr="000D4AC9">
        <w:rPr>
          <w:lang w:val="el-GR"/>
        </w:rPr>
        <w:t xml:space="preserve"> απόφαση της Οικονομικής Επιτροπής με την οποία συγκροτήθηκε η Επιτροπή διενέργειας διαγωνισμών και αξιολόγησης προ</w:t>
      </w:r>
      <w:r w:rsidR="00321D05">
        <w:rPr>
          <w:lang w:val="el-GR"/>
        </w:rPr>
        <w:t>σφορών, που αφορούν το έτος 2020</w:t>
      </w:r>
      <w:r w:rsidRPr="000D4AC9">
        <w:rPr>
          <w:lang w:val="el-GR"/>
        </w:rPr>
        <w:t xml:space="preserve">, σύμφωνα με το ν. 4412/2016.  </w:t>
      </w:r>
    </w:p>
    <w:p w14:paraId="483CC0E7" w14:textId="77777777" w:rsidR="000D4AC9" w:rsidRPr="006D3E47" w:rsidRDefault="006D3E47" w:rsidP="006D3E47">
      <w:pPr>
        <w:pStyle w:val="afe"/>
        <w:ind w:left="0"/>
        <w:rPr>
          <w:lang w:val="el-GR"/>
        </w:rPr>
      </w:pPr>
      <w:r w:rsidRPr="006D3E47">
        <w:rPr>
          <w:lang w:val="el-GR"/>
        </w:rPr>
        <w:t xml:space="preserve">Τις με αριθμό 1338/22238/02-09-2019 και 1339/22240/02-09-2019 αποφάσεις του Δημάρχου Ξάνθης περί ορισμού Αντιδημάρχων και μεταβίβαση αρμοδιοτήτων. </w:t>
      </w:r>
      <w:r w:rsidR="000D4AC9" w:rsidRPr="006D3E47">
        <w:rPr>
          <w:lang w:val="el-GR"/>
        </w:rPr>
        <w:t xml:space="preserve"> </w:t>
      </w:r>
    </w:p>
    <w:p w14:paraId="5DC13834" w14:textId="77777777" w:rsidR="006D2695" w:rsidRDefault="006D2695">
      <w:pPr>
        <w:pStyle w:val="2"/>
        <w:ind w:left="0" w:firstLine="0"/>
        <w:rPr>
          <w:lang w:val="el-GR" w:eastAsia="el-GR"/>
        </w:rPr>
      </w:pPr>
      <w:bookmarkStart w:id="15" w:name="_Toc492031005"/>
      <w:bookmarkStart w:id="16" w:name="_Toc45784081"/>
      <w:r>
        <w:rPr>
          <w:lang w:val="el-GR"/>
        </w:rPr>
        <w:t>1.5</w:t>
      </w:r>
      <w:r>
        <w:rPr>
          <w:lang w:val="el-GR"/>
        </w:rPr>
        <w:tab/>
        <w:t>Προθεσμία παραλαβής προσφορών και διενέργεια διαγωνισμού</w:t>
      </w:r>
      <w:bookmarkEnd w:id="15"/>
      <w:bookmarkEnd w:id="16"/>
      <w:r>
        <w:rPr>
          <w:lang w:val="el-GR"/>
        </w:rPr>
        <w:t xml:space="preserve"> </w:t>
      </w:r>
    </w:p>
    <w:p w14:paraId="58961E5F" w14:textId="1F209959" w:rsidR="006D2695" w:rsidRPr="00E96292" w:rsidRDefault="006D2695">
      <w:pPr>
        <w:rPr>
          <w:b/>
          <w:lang w:val="el-GR" w:eastAsia="el-GR"/>
        </w:rPr>
      </w:pPr>
      <w:r>
        <w:rPr>
          <w:lang w:val="el-GR" w:eastAsia="el-GR"/>
        </w:rPr>
        <w:t xml:space="preserve">Η καταληκτική ημερομηνία παραλαβής των προσφορών είναι η </w:t>
      </w:r>
      <w:r w:rsidR="009374E0">
        <w:rPr>
          <w:b/>
          <w:lang w:val="el-GR" w:eastAsia="el-GR"/>
        </w:rPr>
        <w:t>Τρίτη 18</w:t>
      </w:r>
      <w:r w:rsidRPr="00E96292">
        <w:rPr>
          <w:b/>
          <w:lang w:val="el-GR" w:eastAsia="el-GR"/>
        </w:rPr>
        <w:t>/</w:t>
      </w:r>
      <w:r w:rsidR="009374E0">
        <w:rPr>
          <w:b/>
          <w:lang w:val="el-GR" w:eastAsia="el-GR"/>
        </w:rPr>
        <w:t>08</w:t>
      </w:r>
      <w:r w:rsidRPr="00E96292">
        <w:rPr>
          <w:b/>
          <w:lang w:val="el-GR" w:eastAsia="el-GR"/>
        </w:rPr>
        <w:t>/</w:t>
      </w:r>
      <w:r w:rsidR="00321D05">
        <w:rPr>
          <w:b/>
          <w:lang w:val="el-GR" w:eastAsia="el-GR"/>
        </w:rPr>
        <w:t>2020</w:t>
      </w:r>
      <w:r w:rsidR="00587BCD" w:rsidRPr="00E96292">
        <w:rPr>
          <w:b/>
          <w:lang w:val="el-GR" w:eastAsia="el-GR"/>
        </w:rPr>
        <w:t xml:space="preserve"> </w:t>
      </w:r>
      <w:r w:rsidRPr="00E96292">
        <w:rPr>
          <w:b/>
          <w:lang w:val="el-GR" w:eastAsia="el-GR"/>
        </w:rPr>
        <w:t xml:space="preserve">και ώρα </w:t>
      </w:r>
      <w:r w:rsidR="002F4728">
        <w:rPr>
          <w:b/>
          <w:lang w:val="el-GR" w:eastAsia="el-GR"/>
        </w:rPr>
        <w:t>10</w:t>
      </w:r>
      <w:r w:rsidR="00321D05">
        <w:rPr>
          <w:b/>
          <w:lang w:val="el-GR" w:eastAsia="el-GR"/>
        </w:rPr>
        <w:t xml:space="preserve"> </w:t>
      </w:r>
      <w:r w:rsidR="00196ECE" w:rsidRPr="00E96292">
        <w:rPr>
          <w:b/>
          <w:lang w:val="el-GR" w:eastAsia="el-GR"/>
        </w:rPr>
        <w:t>:</w:t>
      </w:r>
      <w:r w:rsidR="00321D05">
        <w:rPr>
          <w:b/>
          <w:lang w:val="el-GR" w:eastAsia="el-GR"/>
        </w:rPr>
        <w:t xml:space="preserve"> </w:t>
      </w:r>
      <w:r w:rsidR="002F4728">
        <w:rPr>
          <w:b/>
          <w:lang w:val="el-GR" w:eastAsia="el-GR"/>
        </w:rPr>
        <w:t>30΄</w:t>
      </w:r>
      <w:r w:rsidR="00122D1B">
        <w:rPr>
          <w:b/>
          <w:lang w:val="el-GR" w:eastAsia="el-GR"/>
        </w:rPr>
        <w:t>π.μ.</w:t>
      </w:r>
    </w:p>
    <w:p w14:paraId="1218098B" w14:textId="77777777" w:rsidR="000B4FF7" w:rsidRDefault="000B4FF7" w:rsidP="000B4FF7">
      <w:pPr>
        <w:rPr>
          <w:szCs w:val="22"/>
          <w:lang w:val="el-GR"/>
        </w:rPr>
      </w:pPr>
      <w:r w:rsidRPr="002828DE">
        <w:rPr>
          <w:szCs w:val="22"/>
          <w:lang w:val="el-GR"/>
        </w:rPr>
        <w:t xml:space="preserve">Οι προσφορές μπορούν να υποβληθούν και με </w:t>
      </w:r>
      <w:r>
        <w:rPr>
          <w:szCs w:val="22"/>
        </w:rPr>
        <w:t>courier</w:t>
      </w:r>
      <w:r w:rsidRPr="002828DE">
        <w:rPr>
          <w:szCs w:val="22"/>
          <w:lang w:val="el-GR"/>
        </w:rPr>
        <w:t xml:space="preserve"> ή ταχυδρομείο, αλλά πρέπει να έχουν φτάσει στο πρωτόκολλο της υπηρεσίας έως την ανωτέρω ημέρα και ώρα.</w:t>
      </w:r>
    </w:p>
    <w:p w14:paraId="3F32C39B" w14:textId="77777777" w:rsidR="006D2695" w:rsidRPr="00D0290A" w:rsidRDefault="006D2695">
      <w:pPr>
        <w:pStyle w:val="2"/>
        <w:ind w:left="0" w:firstLine="0"/>
        <w:rPr>
          <w:lang w:val="el-GR"/>
        </w:rPr>
      </w:pPr>
      <w:bookmarkStart w:id="17" w:name="_Toc492031006"/>
      <w:bookmarkStart w:id="18" w:name="_Toc45784082"/>
      <w:r>
        <w:rPr>
          <w:lang w:val="el-GR"/>
        </w:rPr>
        <w:t>1.6</w:t>
      </w:r>
      <w:r>
        <w:rPr>
          <w:lang w:val="el-GR"/>
        </w:rPr>
        <w:tab/>
        <w:t>Δημοσιότητα</w:t>
      </w:r>
      <w:bookmarkEnd w:id="17"/>
      <w:bookmarkEnd w:id="18"/>
    </w:p>
    <w:p w14:paraId="1986EE4C" w14:textId="77777777" w:rsidR="006D2695" w:rsidRDefault="001D10CF">
      <w:pPr>
        <w:rPr>
          <w:lang w:val="el-GR"/>
        </w:rPr>
      </w:pPr>
      <w:r>
        <w:rPr>
          <w:lang w:val="el-GR"/>
        </w:rPr>
        <w:t>Η προκήρυξη και τ</w:t>
      </w:r>
      <w:r w:rsidR="006D2695">
        <w:rPr>
          <w:lang w:val="el-GR"/>
        </w:rPr>
        <w:t xml:space="preserve">ο πλήρες κείμενο της παρούσας Διακήρυξης καταχωρήθηκε στο Κεντρικό Ηλεκτρονικό Μητρώο Δημοσίων Συμβάσεων (ΚΗΜΔΗΣ). </w:t>
      </w:r>
    </w:p>
    <w:p w14:paraId="68709D0B" w14:textId="77777777" w:rsidR="00FE084A" w:rsidRPr="00FE084A" w:rsidRDefault="00FE084A">
      <w:pPr>
        <w:rPr>
          <w:lang w:val="el-GR"/>
        </w:rPr>
      </w:pPr>
      <w:r>
        <w:rPr>
          <w:lang w:val="el-GR"/>
        </w:rPr>
        <w:t xml:space="preserve">Η περίληψη της </w:t>
      </w:r>
      <w:r w:rsidR="001D10CF">
        <w:rPr>
          <w:lang w:val="el-GR"/>
        </w:rPr>
        <w:t xml:space="preserve">παρούσας Διακήρυξης </w:t>
      </w:r>
      <w:r>
        <w:rPr>
          <w:lang w:val="el-GR"/>
        </w:rPr>
        <w:t>δημοσιεύ</w:t>
      </w:r>
      <w:r w:rsidR="004B7EB1">
        <w:rPr>
          <w:lang w:val="el-GR"/>
        </w:rPr>
        <w:t>εται</w:t>
      </w:r>
      <w:r>
        <w:rPr>
          <w:lang w:val="el-GR"/>
        </w:rPr>
        <w:t xml:space="preserve"> </w:t>
      </w:r>
      <w:r w:rsidRPr="00FE084A">
        <w:rPr>
          <w:lang w:val="el-GR"/>
        </w:rPr>
        <w:t>σε μία ημερήσια ή εβδομαδιαία εφημερίδα, τοπική ή της έδρας του νομού</w:t>
      </w:r>
      <w:r>
        <w:rPr>
          <w:lang w:val="el-GR"/>
        </w:rPr>
        <w:t>.</w:t>
      </w:r>
      <w:r w:rsidR="00E75298" w:rsidRPr="008B5906">
        <w:rPr>
          <w:lang w:val="el-GR"/>
        </w:rPr>
        <w:t xml:space="preserve"> </w:t>
      </w:r>
    </w:p>
    <w:p w14:paraId="43459B1E" w14:textId="0264AFF7" w:rsidR="00E75298" w:rsidRPr="00FE084A" w:rsidRDefault="00E75298" w:rsidP="00E75298">
      <w:pPr>
        <w:rPr>
          <w:lang w:val="el-GR"/>
        </w:rPr>
      </w:pPr>
      <w:r w:rsidRPr="00FE084A">
        <w:rPr>
          <w:lang w:val="el-GR"/>
        </w:rPr>
        <w:t>Οι δαπάνες δημοσίευσης της διακήρυξης στον ελληνικό τύπο βαρύνουν, σε κάθε περίπτωση</w:t>
      </w:r>
      <w:r w:rsidR="00196ECE">
        <w:rPr>
          <w:lang w:val="el-GR"/>
        </w:rPr>
        <w:t>, τον ανάδοχο</w:t>
      </w:r>
      <w:r w:rsidR="00D54BC5">
        <w:rPr>
          <w:lang w:val="el-GR"/>
        </w:rPr>
        <w:t xml:space="preserve">. </w:t>
      </w:r>
      <w:r w:rsidR="00195098">
        <w:rPr>
          <w:lang w:val="el-GR"/>
        </w:rPr>
        <w:t xml:space="preserve">Σε περίπτωση μη σύναψης σύμβασης </w:t>
      </w:r>
      <w:r w:rsidR="004340FC">
        <w:rPr>
          <w:lang w:val="el-GR"/>
        </w:rPr>
        <w:t>ο φορέ</w:t>
      </w:r>
      <w:r w:rsidR="007F1D27">
        <w:rPr>
          <w:lang w:val="el-GR"/>
        </w:rPr>
        <w:t>α</w:t>
      </w:r>
      <w:r w:rsidR="004340FC">
        <w:rPr>
          <w:lang w:val="el-GR"/>
        </w:rPr>
        <w:t>ς αναλαμβάνει τη σχετική δαπάνη</w:t>
      </w:r>
      <w:r w:rsidR="00B02632">
        <w:rPr>
          <w:lang w:val="el-GR"/>
        </w:rPr>
        <w:t xml:space="preserve"> δημοσιεύσεων</w:t>
      </w:r>
      <w:r w:rsidR="008E259D">
        <w:rPr>
          <w:lang w:val="el-GR"/>
        </w:rPr>
        <w:t>.</w:t>
      </w:r>
    </w:p>
    <w:p w14:paraId="605CABDB" w14:textId="77777777" w:rsidR="006D2695" w:rsidRDefault="006D2695">
      <w:pPr>
        <w:rPr>
          <w:lang w:val="el-GR"/>
        </w:rPr>
      </w:pPr>
      <w:r w:rsidRPr="008A5C00">
        <w:rPr>
          <w:lang w:val="el-GR"/>
        </w:rPr>
        <w:t xml:space="preserve">Η προκήρυξη </w:t>
      </w:r>
      <w:r w:rsidRPr="008B5906">
        <w:rPr>
          <w:lang w:val="el-GR"/>
        </w:rPr>
        <w:t>(</w:t>
      </w:r>
      <w:r w:rsidRPr="008A5C00">
        <w:rPr>
          <w:lang w:val="el-GR"/>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A5C00">
        <w:rPr>
          <w:lang w:val="el-GR"/>
        </w:rPr>
        <w:t>ιστότοπο</w:t>
      </w:r>
      <w:proofErr w:type="spellEnd"/>
      <w:r w:rsidRPr="008A5C00">
        <w:rPr>
          <w:lang w:val="el-GR"/>
        </w:rPr>
        <w:t xml:space="preserve"> </w:t>
      </w:r>
      <w:hyperlink r:id="rId13" w:history="1">
        <w:r w:rsidRPr="008B5906">
          <w:t>http</w:t>
        </w:r>
        <w:r w:rsidRPr="009926E3">
          <w:rPr>
            <w:lang w:val="el-GR"/>
          </w:rPr>
          <w:t>://</w:t>
        </w:r>
        <w:r w:rsidRPr="008B5906">
          <w:t>et</w:t>
        </w:r>
        <w:r w:rsidRPr="009926E3">
          <w:rPr>
            <w:lang w:val="el-GR"/>
          </w:rPr>
          <w:t>.</w:t>
        </w:r>
        <w:proofErr w:type="spellStart"/>
        <w:r w:rsidRPr="008B5906">
          <w:t>diavgeia</w:t>
        </w:r>
        <w:proofErr w:type="spellEnd"/>
        <w:r w:rsidRPr="009926E3">
          <w:rPr>
            <w:lang w:val="el-GR"/>
          </w:rPr>
          <w:t>.</w:t>
        </w:r>
        <w:r w:rsidRPr="008B5906">
          <w:t>gov</w:t>
        </w:r>
        <w:r w:rsidRPr="009926E3">
          <w:rPr>
            <w:lang w:val="el-GR"/>
          </w:rPr>
          <w:t>.</w:t>
        </w:r>
        <w:r w:rsidRPr="008B5906">
          <w:t>gr</w:t>
        </w:r>
        <w:r w:rsidRPr="009926E3">
          <w:rPr>
            <w:lang w:val="el-GR"/>
          </w:rPr>
          <w:t>/</w:t>
        </w:r>
      </w:hyperlink>
      <w:r w:rsidRPr="008A5C00">
        <w:rPr>
          <w:lang w:val="el-GR"/>
        </w:rPr>
        <w:t xml:space="preserve"> (ΠΡΟΓΡΑΜΜΑ ΔΙΑΥΓΕΙΑ)</w:t>
      </w:r>
      <w:r>
        <w:rPr>
          <w:lang w:val="el-GR"/>
        </w:rPr>
        <w:t xml:space="preserve"> </w:t>
      </w:r>
    </w:p>
    <w:p w14:paraId="5E39E838" w14:textId="77777777" w:rsidR="006D2695" w:rsidRDefault="006D2695">
      <w:pPr>
        <w:rPr>
          <w:lang w:val="el-GR"/>
        </w:rPr>
      </w:pPr>
      <w:r>
        <w:rPr>
          <w:lang w:val="el-GR"/>
        </w:rPr>
        <w:t xml:space="preserve">Η Διακήρυξη </w:t>
      </w:r>
      <w:r w:rsidR="00D364C4">
        <w:rPr>
          <w:lang w:val="el-GR"/>
        </w:rPr>
        <w:t xml:space="preserve">θα </w:t>
      </w:r>
      <w:r>
        <w:rPr>
          <w:lang w:val="el-GR"/>
        </w:rPr>
        <w:t>καταχωρ</w:t>
      </w:r>
      <w:r w:rsidR="00D364C4">
        <w:rPr>
          <w:lang w:val="el-GR"/>
        </w:rPr>
        <w:t xml:space="preserve">ηθεί </w:t>
      </w:r>
      <w:r>
        <w:rPr>
          <w:lang w:val="el-GR"/>
        </w:rPr>
        <w:t>στο διαδίκτυο, στην ιστοσελίδα της αναθέτουσας αρχής, στη διεύθυνση (</w:t>
      </w:r>
      <w:r w:rsidRPr="008B5906">
        <w:rPr>
          <w:lang w:val="el-GR"/>
        </w:rPr>
        <w:t>URL</w:t>
      </w:r>
      <w:r w:rsidR="00D364C4">
        <w:rPr>
          <w:lang w:val="el-GR"/>
        </w:rPr>
        <w:t>):</w:t>
      </w:r>
      <w:r>
        <w:rPr>
          <w:lang w:val="el-GR"/>
        </w:rPr>
        <w:t xml:space="preserve"> </w:t>
      </w:r>
      <w:hyperlink r:id="rId14" w:history="1">
        <w:r w:rsidR="00D364C4" w:rsidRPr="008B5906">
          <w:rPr>
            <w:lang w:val="el-GR"/>
          </w:rPr>
          <w:t>http://www.cityofxanthi.gr</w:t>
        </w:r>
      </w:hyperlink>
      <w:r>
        <w:rPr>
          <w:i/>
          <w:iCs/>
          <w:color w:val="5B9BD5"/>
          <w:kern w:val="1"/>
          <w:lang w:val="el-GR"/>
        </w:rPr>
        <w:t xml:space="preserve"> </w:t>
      </w:r>
    </w:p>
    <w:p w14:paraId="6E8E8941" w14:textId="77777777" w:rsidR="006D2695" w:rsidRDefault="006D2695">
      <w:pPr>
        <w:pStyle w:val="2"/>
        <w:ind w:left="0" w:firstLine="0"/>
        <w:rPr>
          <w:lang w:val="el-GR"/>
        </w:rPr>
      </w:pPr>
      <w:bookmarkStart w:id="19" w:name="_Toc492031007"/>
      <w:bookmarkStart w:id="20" w:name="_Toc45784083"/>
      <w:r>
        <w:rPr>
          <w:lang w:val="el-GR"/>
        </w:rPr>
        <w:t>1.7</w:t>
      </w:r>
      <w:r>
        <w:rPr>
          <w:lang w:val="el-GR"/>
        </w:rPr>
        <w:tab/>
        <w:t>Αρχές εφαρμοζόμενες στη διαδικασία σύναψης</w:t>
      </w:r>
      <w:bookmarkEnd w:id="19"/>
      <w:bookmarkEnd w:id="20"/>
      <w:r>
        <w:rPr>
          <w:lang w:val="el-GR"/>
        </w:rPr>
        <w:t xml:space="preserve"> </w:t>
      </w:r>
    </w:p>
    <w:p w14:paraId="6D346571" w14:textId="77777777" w:rsidR="006D2695" w:rsidRDefault="006D2695">
      <w:pPr>
        <w:rPr>
          <w:lang w:val="el-GR"/>
        </w:rPr>
      </w:pPr>
      <w:r>
        <w:rPr>
          <w:lang w:val="el-GR"/>
        </w:rPr>
        <w:t>Οι οικονομικοί φορείς δεσμεύονται ότι:</w:t>
      </w:r>
    </w:p>
    <w:p w14:paraId="0E24905F" w14:textId="77777777" w:rsidR="006D2695" w:rsidRDefault="006D2695">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BC34AC7" w14:textId="77777777" w:rsidR="006D2695" w:rsidRDefault="006D2695">
      <w:pPr>
        <w:rPr>
          <w:lang w:val="el-GR"/>
        </w:rPr>
      </w:pPr>
      <w:r>
        <w:rPr>
          <w:lang w:val="el-GR"/>
        </w:rPr>
        <w:t>β) δεν θα ενεργήσουν αθέμιτα, παράνομα ή καταχρηστικά καθ΄</w:t>
      </w:r>
      <w:r w:rsidR="009852A6">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p>
    <w:p w14:paraId="0EBE23C7" w14:textId="588CF3A3" w:rsidR="006D2695" w:rsidRDefault="006D2695">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14:paraId="2F6F40D1" w14:textId="77777777" w:rsidR="006D2695" w:rsidRDefault="006D2695">
      <w:pPr>
        <w:pStyle w:val="1"/>
        <w:tabs>
          <w:tab w:val="left" w:pos="567"/>
        </w:tabs>
        <w:rPr>
          <w:lang w:val="el-GR"/>
        </w:rPr>
      </w:pPr>
      <w:bookmarkStart w:id="21" w:name="_Toc45784084"/>
      <w:r>
        <w:rPr>
          <w:rFonts w:ascii="Calibri" w:hAnsi="Calibri" w:cs="Calibri"/>
          <w:lang w:val="el-GR"/>
        </w:rPr>
        <w:lastRenderedPageBreak/>
        <w:t>2.</w:t>
      </w:r>
      <w:r>
        <w:rPr>
          <w:rFonts w:ascii="Calibri" w:hAnsi="Calibri" w:cs="Calibri"/>
          <w:lang w:val="el-GR"/>
        </w:rPr>
        <w:tab/>
        <w:t>ΓΕΝΙΚΟΙ ΚΑΙ ΕΙΔΙΚΟΙ ΟΡΟΙ ΣΥΜΜΕΤΟΧΗΣ</w:t>
      </w:r>
      <w:bookmarkEnd w:id="21"/>
    </w:p>
    <w:p w14:paraId="5A165C41" w14:textId="77777777" w:rsidR="006D2695" w:rsidRDefault="006D2695">
      <w:pPr>
        <w:pStyle w:val="2"/>
        <w:ind w:left="0" w:firstLine="0"/>
        <w:rPr>
          <w:lang w:val="el-GR"/>
        </w:rPr>
      </w:pPr>
      <w:bookmarkStart w:id="22" w:name="_Toc492031008"/>
      <w:bookmarkStart w:id="23" w:name="_Toc45784085"/>
      <w:r>
        <w:rPr>
          <w:lang w:val="el-GR"/>
        </w:rPr>
        <w:t>2.1</w:t>
      </w:r>
      <w:r>
        <w:rPr>
          <w:lang w:val="el-GR"/>
        </w:rPr>
        <w:tab/>
        <w:t>Γενικές Πληροφορίες</w:t>
      </w:r>
      <w:bookmarkEnd w:id="22"/>
      <w:bookmarkEnd w:id="23"/>
    </w:p>
    <w:p w14:paraId="26DE0AA6" w14:textId="77777777" w:rsidR="006D2695" w:rsidRDefault="006D2695">
      <w:pPr>
        <w:pStyle w:val="3"/>
        <w:ind w:left="0" w:firstLine="0"/>
        <w:rPr>
          <w:lang w:val="el-GR"/>
        </w:rPr>
      </w:pPr>
      <w:bookmarkStart w:id="24" w:name="_Toc492031009"/>
      <w:bookmarkStart w:id="25" w:name="_Toc45784086"/>
      <w:r>
        <w:rPr>
          <w:lang w:val="el-GR"/>
        </w:rPr>
        <w:t>2.1.1</w:t>
      </w:r>
      <w:r>
        <w:rPr>
          <w:lang w:val="el-GR"/>
        </w:rPr>
        <w:tab/>
        <w:t>Έγγραφα της σύμβασης</w:t>
      </w:r>
      <w:bookmarkEnd w:id="24"/>
      <w:bookmarkEnd w:id="25"/>
    </w:p>
    <w:p w14:paraId="2F4B3E66" w14:textId="77777777" w:rsidR="006D2695" w:rsidRDefault="006D2695">
      <w:pPr>
        <w:rPr>
          <w:lang w:val="el-GR"/>
        </w:rPr>
      </w:pPr>
      <w:r>
        <w:rPr>
          <w:lang w:val="el-GR"/>
        </w:rPr>
        <w:t>Τα έγγραφα της παρούσας διαδικασίας σύναψης  είναι τα ακόλουθα:</w:t>
      </w:r>
    </w:p>
    <w:p w14:paraId="74A59C74" w14:textId="2034C498" w:rsidR="001D10CF" w:rsidRPr="001D10CF" w:rsidRDefault="008E7230">
      <w:pPr>
        <w:spacing w:after="40"/>
        <w:rPr>
          <w:rFonts w:eastAsia="Calibri"/>
          <w:lang w:val="el-GR"/>
        </w:rPr>
      </w:pPr>
      <w:r>
        <w:rPr>
          <w:lang w:val="el-GR"/>
        </w:rPr>
        <w:t xml:space="preserve">η προκήρυξη με αριθ. </w:t>
      </w:r>
      <w:proofErr w:type="spellStart"/>
      <w:r>
        <w:rPr>
          <w:lang w:val="el-GR"/>
        </w:rPr>
        <w:t>πρωτ</w:t>
      </w:r>
      <w:proofErr w:type="spellEnd"/>
      <w:r>
        <w:rPr>
          <w:lang w:val="el-GR"/>
        </w:rPr>
        <w:t xml:space="preserve">. </w:t>
      </w:r>
      <w:r w:rsidR="00C2300C">
        <w:rPr>
          <w:lang w:val="el-GR"/>
        </w:rPr>
        <w:t>18877/05-08-</w:t>
      </w:r>
      <w:r w:rsidR="00AB6530">
        <w:rPr>
          <w:lang w:val="el-GR"/>
        </w:rPr>
        <w:t>2020</w:t>
      </w:r>
    </w:p>
    <w:p w14:paraId="10700056" w14:textId="77777777" w:rsidR="006D2695" w:rsidRDefault="008E7686">
      <w:pPr>
        <w:spacing w:after="40"/>
        <w:rPr>
          <w:rFonts w:eastAsia="Calibri"/>
          <w:lang w:val="el-GR"/>
        </w:rPr>
      </w:pPr>
      <w:r>
        <w:rPr>
          <w:lang w:val="el-GR"/>
        </w:rPr>
        <w:t>η παρούσα Διακήρυξη</w:t>
      </w:r>
      <w:r w:rsidR="006D2695">
        <w:rPr>
          <w:lang w:val="el-GR"/>
        </w:rPr>
        <w:t xml:space="preserve"> με τα Παραρτήματα που αποτελούν</w:t>
      </w:r>
      <w:r w:rsidR="009852A6">
        <w:rPr>
          <w:lang w:val="el-GR"/>
        </w:rPr>
        <w:t xml:space="preserve"> αναπόσπαστο μέρος αυτής</w:t>
      </w:r>
    </w:p>
    <w:p w14:paraId="69486E97" w14:textId="1BEACB17" w:rsidR="000B6EE0" w:rsidRDefault="00441947" w:rsidP="00EC2CFD">
      <w:pPr>
        <w:spacing w:after="40"/>
        <w:rPr>
          <w:lang w:val="el-GR"/>
        </w:rPr>
      </w:pPr>
      <w:r>
        <w:rPr>
          <w:lang w:val="el-GR"/>
        </w:rPr>
        <w:t xml:space="preserve">Το </w:t>
      </w:r>
      <w:r w:rsidR="000B6EE0" w:rsidRPr="000B6EE0">
        <w:rPr>
          <w:lang w:val="el-GR"/>
        </w:rPr>
        <w:t>Ευρωπαϊκό Ενιαίο Έγγραφο Σύμβασης (Ε.Ε.Ε.Σ.)</w:t>
      </w:r>
    </w:p>
    <w:p w14:paraId="569F6E6A" w14:textId="6C8945D2" w:rsidR="006D2695" w:rsidRPr="00EC2CFD" w:rsidRDefault="006D2695" w:rsidP="00EC2CFD">
      <w:pPr>
        <w:spacing w:after="40"/>
        <w:rPr>
          <w:lang w:val="el-GR"/>
        </w:rPr>
      </w:pPr>
      <w:r w:rsidRPr="00EC2CFD">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D5BAD67" w14:textId="77777777" w:rsidR="006D2695" w:rsidRDefault="006D2695">
      <w:pPr>
        <w:pStyle w:val="3"/>
        <w:ind w:left="0" w:firstLine="0"/>
        <w:rPr>
          <w:lang w:val="el-GR"/>
        </w:rPr>
      </w:pPr>
      <w:bookmarkStart w:id="26" w:name="_Toc492031010"/>
      <w:bookmarkStart w:id="27" w:name="_Toc45784087"/>
      <w:r>
        <w:rPr>
          <w:lang w:val="el-GR"/>
        </w:rPr>
        <w:t>2.1.2</w:t>
      </w:r>
      <w:r>
        <w:rPr>
          <w:lang w:val="el-GR"/>
        </w:rPr>
        <w:tab/>
        <w:t>Επικοινωνία - Πρόσβαση στα έγγραφα της Σύμβασης</w:t>
      </w:r>
      <w:bookmarkEnd w:id="26"/>
      <w:bookmarkEnd w:id="27"/>
    </w:p>
    <w:p w14:paraId="01181A8B" w14:textId="77777777" w:rsidR="003B4F0A" w:rsidRDefault="003B4F0A" w:rsidP="003B4F0A">
      <w:pPr>
        <w:rPr>
          <w:rFonts w:eastAsia="Calibri"/>
          <w:lang w:val="el-GR"/>
        </w:rPr>
      </w:pPr>
      <w:r w:rsidRPr="00240B73">
        <w:rPr>
          <w:rFonts w:eastAsia="Calibri"/>
          <w:lang w:val="el-GR"/>
        </w:rPr>
        <w:t>Τα τεύχη είναι διαθέσιμα ηλεκτρονικά στις ανωτέρω διευθύνσεις (βλ. παρ. 1.6.).</w:t>
      </w:r>
    </w:p>
    <w:p w14:paraId="14BEFCF9" w14:textId="77777777" w:rsidR="003B4F0A" w:rsidRDefault="003B4F0A" w:rsidP="003B4F0A">
      <w:pPr>
        <w:rPr>
          <w:i/>
          <w:iCs/>
          <w:color w:val="5B9BD5"/>
          <w:lang w:val="el-GR"/>
        </w:rPr>
      </w:pPr>
      <w:r>
        <w:rPr>
          <w:rFonts w:eastAsia="Calibri"/>
          <w:lang w:val="el-GR"/>
        </w:rPr>
        <w:t xml:space="preserve">Για τυχόν έντυπη παραλαβή των τευχών ή μέρους αυτών οι ενδιαφερόμενοι απευθύνονται </w:t>
      </w:r>
      <w:r>
        <w:rPr>
          <w:lang w:val="el-GR"/>
        </w:rPr>
        <w:t>στα γραφεία της αναθέτουσας αρχής κατά τις εργάσιμες ημέρες και ώρες</w:t>
      </w:r>
      <w:r w:rsidR="00D30D7D">
        <w:rPr>
          <w:lang w:val="el-GR"/>
        </w:rPr>
        <w:t>.</w:t>
      </w:r>
      <w:r>
        <w:rPr>
          <w:lang w:val="el-GR"/>
        </w:rPr>
        <w:t xml:space="preserve"> </w:t>
      </w:r>
    </w:p>
    <w:p w14:paraId="7DFB91F4" w14:textId="77777777" w:rsidR="006D2695" w:rsidRDefault="006D2695">
      <w:pPr>
        <w:rPr>
          <w:i/>
          <w:iCs/>
          <w:color w:val="5B9BD5"/>
          <w:lang w:val="el-GR"/>
        </w:rPr>
      </w:pPr>
      <w:r>
        <w:rPr>
          <w:lang w:val="el-GR"/>
        </w:rPr>
        <w:t xml:space="preserve">Οι ενδιαφερόμενοι μπορούν να παραλάβουν τα παραπάνω στοιχεία και ταχυδρομικά, εφόσον τα ζητήσουν έγκαιρα και </w:t>
      </w:r>
      <w:proofErr w:type="spellStart"/>
      <w:r>
        <w:rPr>
          <w:lang w:val="el-GR"/>
        </w:rPr>
        <w:t>εμβάσουν</w:t>
      </w:r>
      <w:proofErr w:type="spellEnd"/>
      <w:r>
        <w:rPr>
          <w:lang w:val="el-GR"/>
        </w:rPr>
        <w:t>, κατόπιν συνεννόησης με την αναθέτουσα αρχή,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14:paraId="371B3D82" w14:textId="77777777" w:rsidR="006D2695" w:rsidRDefault="006D2695">
      <w:pPr>
        <w:pStyle w:val="3"/>
        <w:ind w:left="0" w:firstLine="0"/>
        <w:rPr>
          <w:lang w:val="el-GR"/>
        </w:rPr>
      </w:pPr>
      <w:bookmarkStart w:id="28" w:name="_Toc492031011"/>
      <w:bookmarkStart w:id="29" w:name="_Toc45784088"/>
      <w:r>
        <w:rPr>
          <w:lang w:val="el-GR"/>
        </w:rPr>
        <w:t>2.1.3</w:t>
      </w:r>
      <w:r>
        <w:rPr>
          <w:lang w:val="el-GR"/>
        </w:rPr>
        <w:tab/>
        <w:t>Παροχή Διευκρινίσεων</w:t>
      </w:r>
      <w:bookmarkEnd w:id="28"/>
      <w:bookmarkEnd w:id="29"/>
    </w:p>
    <w:p w14:paraId="2B1369D6" w14:textId="77777777" w:rsidR="006D2695" w:rsidRDefault="006D2695">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2D006C5" w14:textId="77777777" w:rsidR="006D2695" w:rsidRDefault="006D2695">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w:t>
      </w:r>
      <w:r w:rsidRPr="00AF3A2A">
        <w:rPr>
          <w:lang w:val="el-GR"/>
        </w:rPr>
        <w:t xml:space="preserve">αργότερο </w:t>
      </w:r>
      <w:r w:rsidR="003B4F0A" w:rsidRPr="00AF3A2A">
        <w:rPr>
          <w:lang w:val="el-GR"/>
        </w:rPr>
        <w:t xml:space="preserve">τέσσερις (4) </w:t>
      </w:r>
      <w:r w:rsidRPr="00AF3A2A">
        <w:rPr>
          <w:lang w:val="el-GR"/>
        </w:rPr>
        <w:t>ημέρες</w:t>
      </w:r>
      <w:r>
        <w:rPr>
          <w:lang w:val="el-GR"/>
        </w:rPr>
        <w:t xml:space="preserve"> πριν από την προθεσμία που ορίζεται για την παραλαβή των προσφορών, </w:t>
      </w:r>
    </w:p>
    <w:p w14:paraId="21A066BF" w14:textId="77777777" w:rsidR="006D2695" w:rsidRDefault="006D2695">
      <w:pPr>
        <w:rPr>
          <w:lang w:val="el-GR"/>
        </w:rPr>
      </w:pPr>
      <w:r>
        <w:rPr>
          <w:lang w:val="el-GR"/>
        </w:rPr>
        <w:t>β) όταν τα έγγραφα της σύμβασης υφίστανται σημαντικές αλλαγές.</w:t>
      </w:r>
    </w:p>
    <w:p w14:paraId="21926330" w14:textId="77777777" w:rsidR="006D2695" w:rsidRDefault="006D2695">
      <w:pPr>
        <w:rPr>
          <w:lang w:val="el-GR"/>
        </w:rPr>
      </w:pPr>
      <w:r>
        <w:rPr>
          <w:lang w:val="el-GR"/>
        </w:rPr>
        <w:t>Η διάρκεια της παράτασης θα είναι ανάλογη με τη σπουδαιότητα των πληροφοριών ή των αλλαγών.</w:t>
      </w:r>
    </w:p>
    <w:p w14:paraId="07F3EBF4" w14:textId="77777777" w:rsidR="00470917" w:rsidRPr="00470917" w:rsidRDefault="006D2695">
      <w:pPr>
        <w:rPr>
          <w:color w:val="0070C0"/>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Pr>
          <w:color w:val="0070C0"/>
          <w:lang w:val="el-GR"/>
        </w:rPr>
        <w:t>.</w:t>
      </w:r>
    </w:p>
    <w:p w14:paraId="33AF9601" w14:textId="77777777" w:rsidR="006D2695" w:rsidRDefault="006D2695">
      <w:pPr>
        <w:pStyle w:val="3"/>
        <w:ind w:left="0" w:firstLine="0"/>
        <w:rPr>
          <w:lang w:val="el-GR"/>
        </w:rPr>
      </w:pPr>
      <w:bookmarkStart w:id="30" w:name="_Toc492031012"/>
      <w:bookmarkStart w:id="31" w:name="_Toc45784089"/>
      <w:r>
        <w:rPr>
          <w:lang w:val="el-GR"/>
        </w:rPr>
        <w:t>2.1.4</w:t>
      </w:r>
      <w:r>
        <w:rPr>
          <w:lang w:val="el-GR"/>
        </w:rPr>
        <w:tab/>
        <w:t>Γλώσσα</w:t>
      </w:r>
      <w:bookmarkEnd w:id="30"/>
      <w:bookmarkEnd w:id="31"/>
    </w:p>
    <w:p w14:paraId="721A7E33" w14:textId="77777777" w:rsidR="006D2695" w:rsidRDefault="006D2695">
      <w:pPr>
        <w:rPr>
          <w:lang w:val="el-GR"/>
        </w:rPr>
      </w:pPr>
      <w:r>
        <w:rPr>
          <w:lang w:val="el-GR"/>
        </w:rPr>
        <w:t xml:space="preserve">Τα έγγραφα της σύμβασης έχουν συνταχθεί στην ελληνική γλώσσα </w:t>
      </w:r>
    </w:p>
    <w:p w14:paraId="7D68628F" w14:textId="77777777" w:rsidR="006D2695" w:rsidRDefault="006D2695">
      <w:pPr>
        <w:rPr>
          <w:color w:val="000000"/>
          <w:lang w:val="el-GR"/>
        </w:rPr>
      </w:pPr>
      <w:r>
        <w:rPr>
          <w:lang w:val="el-GR"/>
        </w:rPr>
        <w:t>Τυχόν ενστάσεις υποβάλλονται στην ελληνική γλώσσα.</w:t>
      </w:r>
    </w:p>
    <w:p w14:paraId="289A07DB" w14:textId="77777777" w:rsidR="006D2695" w:rsidRDefault="006D2695">
      <w:pPr>
        <w:rPr>
          <w:color w:val="000000"/>
          <w:lang w:val="el-GR"/>
        </w:rPr>
      </w:pPr>
      <w:r>
        <w:rPr>
          <w:color w:val="000000"/>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14:paraId="382C126F" w14:textId="77777777" w:rsidR="006D2695" w:rsidRDefault="006D2695">
      <w:pPr>
        <w:rPr>
          <w:color w:val="000000"/>
          <w:lang w:val="el-GR"/>
        </w:rPr>
      </w:pPr>
      <w:r>
        <w:rPr>
          <w:color w:val="000000"/>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0DCBF6CE" w14:textId="77777777" w:rsidR="006D2695" w:rsidRDefault="006D2695">
      <w:pPr>
        <w:rPr>
          <w:color w:val="000000"/>
          <w:lang w:val="el-GR"/>
        </w:rPr>
      </w:pPr>
      <w:r w:rsidRPr="00C959C6">
        <w:rPr>
          <w:color w:val="000000"/>
          <w:lang w:val="el-GR"/>
        </w:rPr>
        <w:t xml:space="preserve">Ενημερωτικά και τεχνικά φυλλάδια και άλλα έντυπα -εταιρικά ή μη- με ειδικό τεχνικό </w:t>
      </w:r>
      <w:r w:rsidRPr="00C959C6">
        <w:rPr>
          <w:i/>
          <w:iCs/>
          <w:color w:val="000000"/>
          <w:lang w:val="el-GR"/>
        </w:rPr>
        <w:t>περιεχόμενο</w:t>
      </w:r>
      <w:r w:rsidRPr="00C959C6">
        <w:rPr>
          <w:color w:val="000000"/>
          <w:lang w:val="el-GR"/>
        </w:rPr>
        <w:t xml:space="preserve"> μπορούν να υποβάλλονται </w:t>
      </w:r>
      <w:r w:rsidR="006A1910" w:rsidRPr="00C959C6">
        <w:rPr>
          <w:color w:val="000000"/>
          <w:lang w:val="el-GR"/>
        </w:rPr>
        <w:t>στην αγγλική</w:t>
      </w:r>
      <w:r w:rsidRPr="00C959C6">
        <w:rPr>
          <w:color w:val="000000"/>
          <w:lang w:val="el-GR"/>
        </w:rPr>
        <w:t xml:space="preserve"> γλώσσα, χωρίς να συνοδεύονται από μετάφραση στην ελληνική.</w:t>
      </w:r>
    </w:p>
    <w:p w14:paraId="64C80571" w14:textId="77777777" w:rsidR="006D2695" w:rsidRDefault="006D2695">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8859A43" w14:textId="77777777" w:rsidR="006D2695" w:rsidRDefault="006D2695">
      <w:pPr>
        <w:pStyle w:val="3"/>
        <w:ind w:left="0" w:firstLine="0"/>
        <w:rPr>
          <w:color w:val="000000"/>
          <w:lang w:val="el-GR"/>
        </w:rPr>
      </w:pPr>
      <w:bookmarkStart w:id="32" w:name="_Toc492031013"/>
      <w:bookmarkStart w:id="33" w:name="_Toc45784090"/>
      <w:r>
        <w:rPr>
          <w:lang w:val="el-GR"/>
        </w:rPr>
        <w:t>2.1.5</w:t>
      </w:r>
      <w:r>
        <w:rPr>
          <w:lang w:val="el-GR"/>
        </w:rPr>
        <w:tab/>
        <w:t>Εγγυήσεις</w:t>
      </w:r>
      <w:bookmarkEnd w:id="32"/>
      <w:bookmarkEnd w:id="33"/>
    </w:p>
    <w:p w14:paraId="687BF0DA" w14:textId="77777777" w:rsidR="00554D1A" w:rsidRPr="00554D1A" w:rsidRDefault="00554D1A" w:rsidP="00554D1A">
      <w:pPr>
        <w:rPr>
          <w:color w:val="000000"/>
          <w:lang w:val="el-GR"/>
        </w:rPr>
      </w:pPr>
      <w:r w:rsidRPr="00554D1A">
        <w:rPr>
          <w:color w:val="000000"/>
          <w:lang w:val="el-GR"/>
        </w:rPr>
        <w:t xml:space="preserve">Οι εγγυητικές επιστολές της παραγράφου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w:t>
      </w:r>
      <w:r w:rsidRPr="00554D1A">
        <w:rPr>
          <w:color w:val="000000"/>
          <w:lang w:val="el-GR"/>
        </w:rPr>
        <w:lastRenderedPageBreak/>
        <w:t>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75D3C657" w14:textId="77777777" w:rsidR="00554D1A" w:rsidRPr="00554D1A" w:rsidRDefault="00554D1A" w:rsidP="00554D1A">
      <w:pPr>
        <w:rPr>
          <w:color w:val="000000"/>
          <w:lang w:val="el-GR"/>
        </w:rPr>
      </w:pPr>
      <w:r w:rsidRPr="00554D1A">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586CEE11" w14:textId="77777777" w:rsidR="00554D1A" w:rsidRDefault="00554D1A" w:rsidP="00554D1A">
      <w:pPr>
        <w:rPr>
          <w:color w:val="000000"/>
          <w:lang w:val="el-GR"/>
        </w:rPr>
      </w:pPr>
      <w:r w:rsidRPr="00554D1A">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554D1A">
        <w:rPr>
          <w:color w:val="000000"/>
          <w:lang w:val="el-GR"/>
        </w:rPr>
        <w:t>στ</w:t>
      </w:r>
      <w:proofErr w:type="spellEnd"/>
      <w:r w:rsidRPr="00554D1A">
        <w:rPr>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554D1A">
        <w:rPr>
          <w:color w:val="000000"/>
          <w:lang w:val="el-GR"/>
        </w:rPr>
        <w:t>αα</w:t>
      </w:r>
      <w:proofErr w:type="spellEnd"/>
      <w:r w:rsidRPr="00554D1A">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554D1A">
        <w:rPr>
          <w:color w:val="000000"/>
          <w:lang w:val="el-GR"/>
        </w:rPr>
        <w:t>διζήσεως</w:t>
      </w:r>
      <w:proofErr w:type="spellEnd"/>
      <w:r w:rsidRPr="00554D1A">
        <w:rPr>
          <w:color w:val="000000"/>
          <w:lang w:val="el-GR"/>
        </w:rPr>
        <w:t xml:space="preserve">, και </w:t>
      </w:r>
      <w:proofErr w:type="spellStart"/>
      <w:r w:rsidRPr="00554D1A">
        <w:rPr>
          <w:color w:val="000000"/>
          <w:lang w:val="el-GR"/>
        </w:rPr>
        <w:t>ββ</w:t>
      </w:r>
      <w:proofErr w:type="spellEnd"/>
      <w:r w:rsidRPr="00554D1A">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554D1A">
        <w:rPr>
          <w:color w:val="000000"/>
          <w:lang w:val="el-GR"/>
        </w:rPr>
        <w:t>ια</w:t>
      </w:r>
      <w:proofErr w:type="spellEnd"/>
      <w:r w:rsidRPr="00554D1A">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65F5E2C2" w14:textId="77777777" w:rsidR="006D2695" w:rsidRDefault="006D2695" w:rsidP="00554D1A">
      <w:pPr>
        <w:rPr>
          <w:color w:val="000000"/>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25090B7D" w14:textId="77777777" w:rsidR="006D2695" w:rsidRDefault="006D2695">
      <w:pPr>
        <w:pStyle w:val="2"/>
        <w:ind w:left="0" w:firstLine="0"/>
        <w:rPr>
          <w:lang w:val="el-GR"/>
        </w:rPr>
      </w:pPr>
      <w:bookmarkStart w:id="34" w:name="_Toc492031014"/>
      <w:bookmarkStart w:id="35" w:name="_Toc45784091"/>
      <w:r>
        <w:rPr>
          <w:lang w:val="el-GR"/>
        </w:rPr>
        <w:t>2.2</w:t>
      </w:r>
      <w:r>
        <w:rPr>
          <w:lang w:val="el-GR"/>
        </w:rPr>
        <w:tab/>
        <w:t>Δικαίωμα Συμμετοχής - Κριτήρια Ποιοτικής Επιλογής</w:t>
      </w:r>
      <w:bookmarkEnd w:id="34"/>
      <w:bookmarkEnd w:id="35"/>
    </w:p>
    <w:p w14:paraId="670A7A2C" w14:textId="77777777" w:rsidR="006D2695" w:rsidRDefault="006D2695">
      <w:pPr>
        <w:pStyle w:val="3"/>
        <w:ind w:left="0" w:firstLine="0"/>
        <w:rPr>
          <w:lang w:val="el-GR"/>
        </w:rPr>
      </w:pPr>
      <w:bookmarkStart w:id="36" w:name="_Toc492031015"/>
      <w:bookmarkStart w:id="37" w:name="_Toc45784092"/>
      <w:r>
        <w:rPr>
          <w:lang w:val="el-GR"/>
        </w:rPr>
        <w:t>2.2.1</w:t>
      </w:r>
      <w:r>
        <w:rPr>
          <w:lang w:val="el-GR"/>
        </w:rPr>
        <w:tab/>
        <w:t>Δικαίωμα συμμετοχής</w:t>
      </w:r>
      <w:bookmarkEnd w:id="36"/>
      <w:bookmarkEnd w:id="37"/>
      <w:r>
        <w:rPr>
          <w:lang w:val="el-GR"/>
        </w:rPr>
        <w:t xml:space="preserve"> </w:t>
      </w:r>
    </w:p>
    <w:p w14:paraId="17FDD9EE" w14:textId="77777777" w:rsidR="006D2695" w:rsidRDefault="006D2695">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09E412D" w14:textId="77777777" w:rsidR="006D2695" w:rsidRDefault="006D2695">
      <w:pPr>
        <w:rPr>
          <w:lang w:val="el-GR"/>
        </w:rPr>
      </w:pPr>
      <w:r>
        <w:rPr>
          <w:lang w:val="el-GR"/>
        </w:rPr>
        <w:t>α) κράτος-μέλος της Ένωσης,</w:t>
      </w:r>
    </w:p>
    <w:p w14:paraId="52371A49" w14:textId="77777777" w:rsidR="006D2695" w:rsidRDefault="006D2695">
      <w:pPr>
        <w:rPr>
          <w:lang w:val="el-GR"/>
        </w:rPr>
      </w:pPr>
      <w:r>
        <w:rPr>
          <w:lang w:val="el-GR"/>
        </w:rPr>
        <w:t>β) κράτος-μέλος του Ευρωπαϊκού Οικονομικού Χώρου (Ε.Ο.Χ.),</w:t>
      </w:r>
    </w:p>
    <w:p w14:paraId="26F8528A" w14:textId="77777777" w:rsidR="006D2695" w:rsidRDefault="006D2695">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14:paraId="1F834C48" w14:textId="77777777" w:rsidR="006D2695" w:rsidRDefault="006D2695">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B1218F6" w14:textId="77777777" w:rsidR="006D2695" w:rsidRDefault="006D2695">
      <w:pPr>
        <w:rPr>
          <w:rFonts w:eastAsia="Calibri"/>
          <w:i/>
          <w:iCs/>
          <w:color w:val="0070C0"/>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14:paraId="50544EB0" w14:textId="77777777" w:rsidR="006D2695" w:rsidRDefault="006D2695">
      <w:pPr>
        <w:rPr>
          <w:i/>
          <w:iCs/>
          <w:color w:val="5B9BD5"/>
          <w:lang w:val="el-GR"/>
        </w:rPr>
      </w:pP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Pr>
          <w:lang w:val="el-GR"/>
        </w:rPr>
        <w:t>ολόκληρον</w:t>
      </w:r>
      <w:proofErr w:type="spellEnd"/>
      <w:r>
        <w:rPr>
          <w:lang w:val="el-GR"/>
        </w:rPr>
        <w:t>.</w:t>
      </w:r>
      <w:r>
        <w:rPr>
          <w:rStyle w:val="FootnoteReference2"/>
          <w:szCs w:val="22"/>
          <w:lang w:val="el-GR"/>
        </w:rPr>
        <w:t xml:space="preserve"> </w:t>
      </w:r>
      <w:r>
        <w:rPr>
          <w:lang w:val="el-GR"/>
        </w:rPr>
        <w:t xml:space="preserve"> </w:t>
      </w:r>
    </w:p>
    <w:p w14:paraId="4D5B8E0D" w14:textId="77777777" w:rsidR="006D2695" w:rsidRDefault="006D2695">
      <w:pPr>
        <w:pStyle w:val="3"/>
        <w:ind w:left="0" w:firstLine="0"/>
        <w:rPr>
          <w:lang w:val="el-GR"/>
        </w:rPr>
      </w:pPr>
      <w:bookmarkStart w:id="38" w:name="_Toc492031016"/>
      <w:bookmarkStart w:id="39" w:name="_Toc45784093"/>
      <w:r>
        <w:rPr>
          <w:lang w:val="el-GR"/>
        </w:rPr>
        <w:t>2.2.</w:t>
      </w:r>
      <w:r w:rsidR="006A1910">
        <w:rPr>
          <w:lang w:val="el-GR"/>
        </w:rPr>
        <w:t>2</w:t>
      </w:r>
      <w:r>
        <w:rPr>
          <w:lang w:val="el-GR"/>
        </w:rPr>
        <w:tab/>
        <w:t>Λόγοι αποκλεισμού</w:t>
      </w:r>
      <w:bookmarkEnd w:id="38"/>
      <w:bookmarkEnd w:id="39"/>
      <w:r>
        <w:rPr>
          <w:lang w:val="el-GR"/>
        </w:rPr>
        <w:t xml:space="preserve"> </w:t>
      </w:r>
    </w:p>
    <w:p w14:paraId="4C6579F0" w14:textId="77777777" w:rsidR="006D2695" w:rsidRDefault="006D2695">
      <w:pPr>
        <w:rPr>
          <w:b/>
          <w:bCs/>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C03D7A2" w14:textId="77777777" w:rsidR="006D2695" w:rsidRDefault="006D2695">
      <w:pPr>
        <w:rPr>
          <w:lang w:val="el-GR"/>
        </w:rPr>
      </w:pPr>
      <w:r>
        <w:rPr>
          <w:b/>
          <w:bCs/>
          <w:lang w:val="el-GR"/>
        </w:rPr>
        <w:t>2.2.</w:t>
      </w:r>
      <w:r w:rsidR="006A1910">
        <w:rPr>
          <w:b/>
          <w:bCs/>
          <w:lang w:val="el-GR"/>
        </w:rPr>
        <w:t>2</w:t>
      </w:r>
      <w:r>
        <w:rPr>
          <w:b/>
          <w:bCs/>
          <w:lang w:val="el-GR"/>
        </w:rPr>
        <w:t xml:space="preserve">.1. </w:t>
      </w:r>
      <w:r>
        <w:rPr>
          <w:lang w:val="el-GR"/>
        </w:rPr>
        <w:t xml:space="preserve"> Όταν υπάρχει σε βάρος του τελεσίδικη καταδικαστική απόφαση για έναν από τους ακόλουθους λόγους : </w:t>
      </w:r>
    </w:p>
    <w:p w14:paraId="6A744DD2" w14:textId="77777777" w:rsidR="006D2695" w:rsidRDefault="006D2695">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14:paraId="0ADA67C1" w14:textId="77777777" w:rsidR="006D2695" w:rsidRDefault="006D2695">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w:t>
      </w:r>
      <w:r>
        <w:rPr>
          <w:lang w:val="el-GR"/>
        </w:rPr>
        <w:lastRenderedPageBreak/>
        <w:t xml:space="preserve">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14:paraId="77CB1141" w14:textId="77777777" w:rsidR="006D2695" w:rsidRDefault="006D2695">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14:paraId="4461E904" w14:textId="77777777" w:rsidR="006D2695" w:rsidRDefault="006D2695">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14:paraId="7B3528C6" w14:textId="77777777" w:rsidR="006D2695" w:rsidRDefault="006D2695">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14:paraId="416A2A77" w14:textId="77777777" w:rsidR="006D2695" w:rsidRDefault="006D2695">
      <w:pPr>
        <w:rPr>
          <w:lang w:val="el-GR"/>
        </w:rPr>
      </w:pPr>
      <w:proofErr w:type="spellStart"/>
      <w:r>
        <w:rPr>
          <w:lang w:val="el-GR"/>
        </w:rPr>
        <w:t>στ</w:t>
      </w:r>
      <w:proofErr w:type="spellEnd"/>
      <w:r>
        <w:rPr>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14:paraId="20EBFEDC" w14:textId="77777777" w:rsidR="006D2695" w:rsidRDefault="006D2695">
      <w:pPr>
        <w:rPr>
          <w:lang w:val="el-GR"/>
        </w:rPr>
      </w:pPr>
      <w:r>
        <w:rPr>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89CF96B" w14:textId="77777777" w:rsidR="006D2695" w:rsidRDefault="006D2695">
      <w:pPr>
        <w:rPr>
          <w:lang w:val="el-GR"/>
        </w:rPr>
      </w:pPr>
      <w:r>
        <w:rPr>
          <w:lang w:val="el-GR"/>
        </w:rPr>
        <w:t>Στις περιπτώσεις εταιρειών περιορισμένης ευθύνης (Ε.Π.Ε.) και προσωπικών εταιρειών (Ο.Ε. και Ε.Ε.)</w:t>
      </w:r>
      <w:r w:rsidR="00AF3A2A">
        <w:rPr>
          <w:lang w:val="el-GR"/>
        </w:rPr>
        <w:t xml:space="preserve"> </w:t>
      </w:r>
      <w:r>
        <w:rPr>
          <w:lang w:val="el-GR"/>
        </w:rPr>
        <w:t>και IKE ιδιωτικών κεφαλαιουχικών εταιρειών, η υποχρέωση του προηγούμενου εδαφίου  αφορά κατ’ ελάχιστον στους διαχειριστές.</w:t>
      </w:r>
    </w:p>
    <w:p w14:paraId="591939E3" w14:textId="77777777" w:rsidR="006D2695" w:rsidRDefault="006D2695">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37CEA643" w14:textId="77777777" w:rsidR="005E753B" w:rsidRDefault="005E753B">
      <w:pPr>
        <w:suppressAutoHyphens w:val="0"/>
        <w:spacing w:after="160" w:line="252" w:lineRule="auto"/>
        <w:rPr>
          <w:lang w:val="el-GR"/>
        </w:rPr>
      </w:pPr>
      <w:r w:rsidRPr="005E753B">
        <w:rPr>
          <w:lang w:val="el-GR"/>
        </w:rPr>
        <w:t xml:space="preserve">Στις περιπτώσεις Συνεταιρισμών, η υποχρέωση του προηγούμενου εδαφίου αφορά στα </w:t>
      </w:r>
      <w:r>
        <w:rPr>
          <w:lang w:val="el-GR"/>
        </w:rPr>
        <w:t>μέλη του Διοικητικού Συμβουλίου</w:t>
      </w:r>
      <w:r w:rsidRPr="005E753B">
        <w:rPr>
          <w:lang w:val="el-GR"/>
        </w:rPr>
        <w:t>.</w:t>
      </w:r>
    </w:p>
    <w:p w14:paraId="0DCD284B" w14:textId="77777777" w:rsidR="006D2695" w:rsidRDefault="006D2695">
      <w:pPr>
        <w:suppressAutoHyphens w:val="0"/>
        <w:spacing w:after="160" w:line="252" w:lineRule="auto"/>
        <w:rPr>
          <w:b/>
          <w:bCs/>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14:paraId="128F7175" w14:textId="77777777" w:rsidR="005E753B" w:rsidRDefault="006D2695">
      <w:pPr>
        <w:rPr>
          <w:lang w:val="el-GR"/>
        </w:rPr>
      </w:pPr>
      <w:r>
        <w:rPr>
          <w:b/>
          <w:bCs/>
          <w:lang w:val="el-GR"/>
        </w:rPr>
        <w:t>2.2.</w:t>
      </w:r>
      <w:r w:rsidR="006A1910">
        <w:rPr>
          <w:b/>
          <w:bCs/>
          <w:lang w:val="el-GR"/>
        </w:rPr>
        <w:t>2</w:t>
      </w:r>
      <w:r>
        <w:rPr>
          <w:b/>
          <w:bCs/>
          <w:lang w:val="el-GR"/>
        </w:rPr>
        <w:t>.2.</w:t>
      </w:r>
      <w:r>
        <w:rPr>
          <w:lang w:val="el-GR"/>
        </w:rPr>
        <w:t xml:space="preserve"> </w:t>
      </w:r>
      <w:r w:rsidR="005E753B" w:rsidRPr="005E753B">
        <w:rPr>
          <w:lang w:val="el-GR"/>
        </w:rPr>
        <w:t>Στις ακόλουθες περιπτώσεις :</w:t>
      </w:r>
    </w:p>
    <w:p w14:paraId="24004F6D" w14:textId="77777777" w:rsidR="00750550" w:rsidRDefault="00750550">
      <w:pPr>
        <w:rPr>
          <w:lang w:val="el-GR"/>
        </w:rPr>
      </w:pPr>
      <w:r>
        <w:rPr>
          <w:lang w:val="el-GR"/>
        </w:rPr>
        <w:t xml:space="preserve">α) </w:t>
      </w:r>
      <w:r w:rsidR="006D2695">
        <w:rPr>
          <w:lang w:val="el-GR"/>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14:paraId="3AF3CBBC" w14:textId="77777777" w:rsidR="006D2695" w:rsidRDefault="00750550">
      <w:pPr>
        <w:rPr>
          <w:lang w:val="el-GR"/>
        </w:rPr>
      </w:pPr>
      <w:r>
        <w:rPr>
          <w:lang w:val="el-GR"/>
        </w:rPr>
        <w:t xml:space="preserve">β) </w:t>
      </w:r>
      <w:r w:rsidR="006D2695">
        <w:rPr>
          <w:lang w:val="el-GR"/>
        </w:rPr>
        <w:t xml:space="preserve">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35DBBB8C" w14:textId="77777777" w:rsidR="006D2695" w:rsidRDefault="006D2695">
      <w:pPr>
        <w:rPr>
          <w:lang w:val="el-GR"/>
        </w:rPr>
      </w:pPr>
      <w:r>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49B6B1F1" w14:textId="77777777" w:rsidR="006D2695" w:rsidRDefault="006D2695">
      <w:pPr>
        <w:rPr>
          <w:lang w:val="el-GR"/>
        </w:rPr>
      </w:pPr>
      <w:r>
        <w:rPr>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00D53A5B" w14:textId="77777777" w:rsidR="00877D54" w:rsidRDefault="00877D54">
      <w:pPr>
        <w:rPr>
          <w:lang w:val="el-GR"/>
        </w:rPr>
      </w:pPr>
      <w:r>
        <w:rPr>
          <w:lang w:val="el-GR"/>
        </w:rPr>
        <w:t xml:space="preserve">ή/ και </w:t>
      </w:r>
    </w:p>
    <w:p w14:paraId="0F2C5355" w14:textId="77777777" w:rsidR="00782A2C" w:rsidRDefault="00877D54">
      <w:pPr>
        <w:rPr>
          <w:bCs/>
          <w:szCs w:val="22"/>
          <w:lang w:val="el-GR"/>
        </w:rPr>
      </w:pPr>
      <w:r w:rsidRPr="00877D54">
        <w:rPr>
          <w:bCs/>
          <w:szCs w:val="22"/>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877D54">
        <w:rPr>
          <w:bCs/>
          <w:szCs w:val="22"/>
          <w:lang w:val="el-GR"/>
        </w:rPr>
        <w:t>αα</w:t>
      </w:r>
      <w:proofErr w:type="spellEnd"/>
      <w:r w:rsidRPr="00877D54">
        <w:rPr>
          <w:bCs/>
          <w:szCs w:val="22"/>
          <w:lang w:val="el-GR"/>
        </w:rPr>
        <w:t xml:space="preserve">) τρεις (3) πράξεις επιβολής προστίμου από τα αρμόδια ελεγκτικά </w:t>
      </w:r>
      <w:r w:rsidRPr="00877D54">
        <w:rPr>
          <w:bCs/>
          <w:szCs w:val="22"/>
          <w:lang w:val="el-GR"/>
        </w:rPr>
        <w:lastRenderedPageBreak/>
        <w:t xml:space="preserve">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877D54">
        <w:rPr>
          <w:bCs/>
          <w:szCs w:val="22"/>
          <w:lang w:val="el-GR"/>
        </w:rPr>
        <w:t>ββ</w:t>
      </w:r>
      <w:proofErr w:type="spellEnd"/>
      <w:r w:rsidRPr="00877D54">
        <w:rPr>
          <w:bCs/>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877D54">
        <w:rPr>
          <w:bCs/>
          <w:szCs w:val="22"/>
          <w:lang w:val="el-GR"/>
        </w:rPr>
        <w:t>αα</w:t>
      </w:r>
      <w:proofErr w:type="spellEnd"/>
      <w:r w:rsidRPr="00877D54">
        <w:rPr>
          <w:bCs/>
          <w:szCs w:val="22"/>
          <w:lang w:val="el-GR"/>
        </w:rPr>
        <w:t xml:space="preserve">΄ και </w:t>
      </w:r>
      <w:proofErr w:type="spellStart"/>
      <w:r w:rsidRPr="00877D54">
        <w:rPr>
          <w:bCs/>
          <w:szCs w:val="22"/>
          <w:lang w:val="el-GR"/>
        </w:rPr>
        <w:t>ββ</w:t>
      </w:r>
      <w:proofErr w:type="spellEnd"/>
      <w:r w:rsidRPr="00877D54">
        <w:rPr>
          <w:bCs/>
          <w:szCs w:val="22"/>
          <w:lang w:val="el-GR"/>
        </w:rPr>
        <w:t xml:space="preserve">΄ κυρώσεις πρέπει να έχουν αποκτήσει τελεσίδικη και δεσμευτική ισχύ. </w:t>
      </w:r>
    </w:p>
    <w:p w14:paraId="3285A60B" w14:textId="77777777" w:rsidR="006D2695" w:rsidRDefault="006D2695" w:rsidP="006A1910">
      <w:pPr>
        <w:pStyle w:val="foothanging"/>
        <w:ind w:left="0" w:firstLine="0"/>
        <w:rPr>
          <w:b/>
          <w:bCs/>
          <w:lang w:val="el-GR"/>
        </w:rPr>
      </w:pPr>
      <w:r>
        <w:rPr>
          <w:b/>
          <w:bCs/>
          <w:sz w:val="22"/>
          <w:szCs w:val="22"/>
          <w:lang w:val="el-GR"/>
        </w:rPr>
        <w:t>2.2.</w:t>
      </w:r>
      <w:r w:rsidR="006A1910">
        <w:rPr>
          <w:b/>
          <w:bCs/>
          <w:sz w:val="22"/>
          <w:szCs w:val="22"/>
          <w:lang w:val="el-GR"/>
        </w:rPr>
        <w:t>2</w:t>
      </w:r>
      <w:r>
        <w:rPr>
          <w:b/>
          <w:bCs/>
          <w:sz w:val="22"/>
          <w:szCs w:val="22"/>
          <w:lang w:val="el-GR"/>
        </w:rPr>
        <w:t xml:space="preserve">.3. </w:t>
      </w:r>
      <w:r>
        <w:rPr>
          <w:sz w:val="22"/>
          <w:szCs w:val="22"/>
          <w:lang w:val="el-GR"/>
        </w:rPr>
        <w:t>Κατ' εξαίρεση, επίσης, ο προσφέρων δεν αποκλείεται, όταν ο αποκλεισμός, σύμφωνα με την παράγραφο 2.2.</w:t>
      </w:r>
      <w:r w:rsidR="006A1910">
        <w:rPr>
          <w:sz w:val="22"/>
          <w:szCs w:val="22"/>
          <w:lang w:val="el-GR"/>
        </w:rPr>
        <w:t>2</w:t>
      </w:r>
      <w:r>
        <w:rPr>
          <w:sz w:val="22"/>
          <w:szCs w:val="22"/>
          <w:lang w:val="el-GR"/>
        </w:rPr>
        <w:t xml:space="preserve">.2,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14:paraId="4C3FC1E2" w14:textId="77777777" w:rsidR="006D2695" w:rsidRDefault="006D2695">
      <w:pPr>
        <w:rPr>
          <w:lang w:val="el-GR"/>
        </w:rPr>
      </w:pPr>
      <w:r>
        <w:rPr>
          <w:b/>
          <w:bCs/>
          <w:lang w:val="el-GR"/>
        </w:rPr>
        <w:t>2.2.</w:t>
      </w:r>
      <w:r w:rsidR="006A1910">
        <w:rPr>
          <w:b/>
          <w:bCs/>
          <w:lang w:val="el-GR"/>
        </w:rPr>
        <w:t>2</w:t>
      </w:r>
      <w:r>
        <w:rPr>
          <w:b/>
          <w:bCs/>
          <w:lang w:val="el-GR"/>
        </w:rPr>
        <w:t>.4.</w:t>
      </w:r>
      <w:r>
        <w:rPr>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44FDE10B" w14:textId="77777777" w:rsidR="006D2695" w:rsidRPr="00FD6877" w:rsidRDefault="006D2695">
      <w:pPr>
        <w:rPr>
          <w:lang w:val="el-GR"/>
        </w:rPr>
      </w:pPr>
      <w:r w:rsidRPr="00FD6877">
        <w:rPr>
          <w:lang w:val="el-GR"/>
        </w:rPr>
        <w:t xml:space="preserve">(α) εάν έχει αθετήσει τις υποχρεώσεις που προβλέπονται στην παρ. 2 του άρθρου 18 του ν. 4412/2016, </w:t>
      </w:r>
    </w:p>
    <w:p w14:paraId="5AAF2E5F" w14:textId="77777777" w:rsidR="006D2695" w:rsidRDefault="006D2695">
      <w:pPr>
        <w:rPr>
          <w:lang w:val="el-GR"/>
        </w:rPr>
      </w:pPr>
      <w:r w:rsidRPr="00FD6877">
        <w:rPr>
          <w:lang w:val="el-GR"/>
        </w:rPr>
        <w:t>(β) εάν τελεί υπό πτώχευση</w:t>
      </w:r>
      <w:r w:rsidRPr="00FD6877">
        <w:rPr>
          <w:b/>
          <w:lang w:val="el-GR"/>
        </w:rPr>
        <w:t xml:space="preserve"> </w:t>
      </w:r>
      <w:r w:rsidRPr="00FD6877">
        <w:rPr>
          <w:lang w:val="el-GR"/>
        </w:rPr>
        <w:t xml:space="preserve">ή έχει υπαχθεί σε διαδικασία εξυγίανσης ή ειδικής </w:t>
      </w:r>
      <w:r w:rsidRPr="00FD6877">
        <w:rPr>
          <w:b/>
          <w:lang w:val="el-GR"/>
        </w:rPr>
        <w:t xml:space="preserve">εκκαθάρισης </w:t>
      </w:r>
      <w:r w:rsidRPr="00FD6877">
        <w:rPr>
          <w:lang w:val="el-GR"/>
        </w:rPr>
        <w:t>ή τελεί υπό αναγκαστική διαχείριση</w:t>
      </w:r>
      <w:r w:rsidRPr="00FD6877">
        <w:rPr>
          <w:b/>
          <w:lang w:val="el-GR"/>
        </w:rPr>
        <w:t xml:space="preserve"> </w:t>
      </w:r>
      <w:r w:rsidRPr="00FD6877">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FD6877">
        <w:rPr>
          <w:lang w:val="el-GR"/>
        </w:rPr>
        <w:t>προκύπτουσα</w:t>
      </w:r>
      <w:proofErr w:type="spellEnd"/>
      <w:r w:rsidRPr="00FD6877">
        <w:rPr>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FD6877">
        <w:rPr>
          <w:rStyle w:val="FootnoteReference2"/>
          <w:szCs w:val="22"/>
        </w:rPr>
        <w:footnoteReference w:id="1"/>
      </w:r>
      <w:r w:rsidRPr="00FD6877">
        <w:rPr>
          <w:lang w:val="el-GR"/>
        </w:rPr>
        <w:t xml:space="preserve">, </w:t>
      </w:r>
    </w:p>
    <w:p w14:paraId="0D92E861" w14:textId="77777777" w:rsidR="006428E7" w:rsidRPr="006428E7" w:rsidRDefault="006428E7" w:rsidP="006428E7">
      <w:pPr>
        <w:rPr>
          <w:lang w:val="el-GR"/>
        </w:rPr>
      </w:pPr>
      <w:r w:rsidRPr="006428E7">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7E97A00" w14:textId="77777777" w:rsidR="006428E7" w:rsidRPr="006428E7" w:rsidRDefault="006428E7" w:rsidP="006428E7">
      <w:pPr>
        <w:rPr>
          <w:lang w:val="el-GR"/>
        </w:rPr>
      </w:pPr>
      <w:r w:rsidRPr="006428E7">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2FA24A6" w14:textId="77777777" w:rsidR="006428E7" w:rsidRPr="006428E7" w:rsidRDefault="006428E7" w:rsidP="006428E7">
      <w:pPr>
        <w:rPr>
          <w:lang w:val="el-GR"/>
        </w:rPr>
      </w:pPr>
      <w:r w:rsidRPr="006428E7">
        <w:rPr>
          <w:lang w:val="el-GR"/>
        </w:rPr>
        <w:t xml:space="preserve">(ε)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15CB531" w14:textId="77777777" w:rsidR="006428E7" w:rsidRPr="006428E7" w:rsidRDefault="006428E7" w:rsidP="006428E7">
      <w:pPr>
        <w:rPr>
          <w:lang w:val="el-GR"/>
        </w:rPr>
      </w:pPr>
      <w:r w:rsidRPr="006428E7">
        <w:rPr>
          <w:lang w:val="el-GR"/>
        </w:rPr>
        <w:t>(</w:t>
      </w:r>
      <w:proofErr w:type="spellStart"/>
      <w:r w:rsidRPr="006428E7">
        <w:rPr>
          <w:lang w:val="el-GR"/>
        </w:rPr>
        <w:t>στ</w:t>
      </w:r>
      <w:proofErr w:type="spellEnd"/>
      <w:r w:rsidRPr="006428E7">
        <w:rPr>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3.2 της παρούσας, </w:t>
      </w:r>
    </w:p>
    <w:p w14:paraId="1C9FFE2E" w14:textId="77777777" w:rsidR="006428E7" w:rsidRPr="006428E7" w:rsidRDefault="006428E7" w:rsidP="006428E7">
      <w:pPr>
        <w:rPr>
          <w:lang w:val="el-GR"/>
        </w:rPr>
      </w:pPr>
      <w:r w:rsidRPr="006428E7">
        <w:rPr>
          <w:lang w:val="el-GR"/>
        </w:rPr>
        <w:t xml:space="preserve">(ζ)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40E6FB56" w14:textId="7C5AE9BD" w:rsidR="006428E7" w:rsidRPr="006428E7" w:rsidRDefault="006428E7" w:rsidP="006428E7">
      <w:pPr>
        <w:rPr>
          <w:lang w:val="el-GR"/>
        </w:rPr>
      </w:pPr>
      <w:r w:rsidRPr="006428E7">
        <w:rPr>
          <w:lang w:val="el-GR"/>
        </w:rPr>
        <w:t xml:space="preserve">Εάν στις ως άνω περιπτώσεις (α) έως (ζ) η περίοδος αποκλεισμού δεν έχει καθοριστεί με αμετάκλητη απόφαση, αυτή ανέρχεται σε τρία (3) έτη από την ημερομηνία του σχετικού γεγονότος.  </w:t>
      </w:r>
    </w:p>
    <w:p w14:paraId="7844D6CC" w14:textId="719DC917" w:rsidR="006428E7" w:rsidRPr="006751DF" w:rsidRDefault="006428E7" w:rsidP="006428E7">
      <w:pPr>
        <w:rPr>
          <w:lang w:val="el-GR"/>
        </w:rPr>
      </w:pPr>
      <w:r w:rsidRPr="006428E7">
        <w:rPr>
          <w:lang w:val="el-GR"/>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6751DF" w:rsidRPr="006751DF">
        <w:rPr>
          <w:lang w:val="el-GR"/>
        </w:rPr>
        <w:t>.</w:t>
      </w:r>
    </w:p>
    <w:p w14:paraId="03F15809" w14:textId="77777777" w:rsidR="006D2695" w:rsidRDefault="006D2695">
      <w:pPr>
        <w:rPr>
          <w:lang w:val="el-GR"/>
        </w:rPr>
      </w:pPr>
      <w:r>
        <w:rPr>
          <w:b/>
          <w:bCs/>
          <w:lang w:val="el-GR"/>
        </w:rPr>
        <w:t>2.2.</w:t>
      </w:r>
      <w:r w:rsidR="00FD6877">
        <w:rPr>
          <w:b/>
          <w:bCs/>
          <w:lang w:val="el-GR"/>
        </w:rPr>
        <w:t>2</w:t>
      </w:r>
      <w:r>
        <w:rPr>
          <w:b/>
          <w:bCs/>
          <w:lang w:val="el-GR"/>
        </w:rPr>
        <w:t>.</w:t>
      </w:r>
      <w:r w:rsidR="00FD6877">
        <w:rPr>
          <w:b/>
          <w:bCs/>
          <w:lang w:val="el-GR"/>
        </w:rPr>
        <w:t>5</w:t>
      </w:r>
      <w:r>
        <w:rPr>
          <w:b/>
          <w:bCs/>
          <w:lang w:val="el-GR"/>
        </w:rPr>
        <w:t xml:space="preserve">. </w:t>
      </w:r>
      <w:r>
        <w:rPr>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5CCAF190" w14:textId="77777777" w:rsidR="007E1864" w:rsidRDefault="008E60B5" w:rsidP="007E1864">
      <w:pPr>
        <w:pStyle w:val="3"/>
        <w:spacing w:before="0" w:after="0"/>
        <w:ind w:left="0" w:firstLine="0"/>
        <w:rPr>
          <w:rFonts w:ascii="Calibri" w:hAnsi="Calibri" w:cs="Calibri"/>
          <w:b w:val="0"/>
          <w:szCs w:val="24"/>
          <w:lang w:val="el-GR"/>
        </w:rPr>
      </w:pPr>
      <w:bookmarkStart w:id="40" w:name="_Toc45190392"/>
      <w:bookmarkStart w:id="41" w:name="_Toc45784094"/>
      <w:bookmarkStart w:id="42" w:name="_Toc492031017"/>
      <w:r w:rsidRPr="007E1864">
        <w:rPr>
          <w:rFonts w:ascii="Calibri" w:hAnsi="Calibri" w:cs="Calibri"/>
          <w:szCs w:val="24"/>
          <w:lang w:val="el-GR"/>
        </w:rPr>
        <w:lastRenderedPageBreak/>
        <w:t>2.2.2.6.</w:t>
      </w:r>
      <w:r w:rsidRPr="008E60B5">
        <w:rPr>
          <w:rFonts w:ascii="Calibri" w:hAnsi="Calibri" w:cs="Calibri"/>
          <w:b w:val="0"/>
          <w:szCs w:val="24"/>
          <w:lang w:val="el-GR"/>
        </w:rPr>
        <w:t xml:space="preserve"> Προσφέρων οικονομικός φορέας που εμπίπτει σε μια από τις καταστάσεις που αναφέρονται </w:t>
      </w:r>
      <w:r w:rsidR="007E1864">
        <w:rPr>
          <w:rFonts w:ascii="Calibri" w:hAnsi="Calibri" w:cs="Calibri"/>
          <w:b w:val="0"/>
          <w:szCs w:val="24"/>
          <w:lang w:val="el-GR"/>
        </w:rPr>
        <w:t>στις</w:t>
      </w:r>
      <w:bookmarkEnd w:id="40"/>
      <w:bookmarkEnd w:id="41"/>
    </w:p>
    <w:p w14:paraId="70A2062A" w14:textId="77777777" w:rsidR="008E60B5" w:rsidRPr="008E60B5" w:rsidRDefault="008E60B5" w:rsidP="007E1864">
      <w:pPr>
        <w:pStyle w:val="3"/>
        <w:spacing w:before="0" w:after="0"/>
        <w:ind w:left="0" w:firstLine="0"/>
        <w:rPr>
          <w:rFonts w:ascii="Calibri" w:hAnsi="Calibri" w:cs="Calibri"/>
          <w:b w:val="0"/>
          <w:szCs w:val="24"/>
          <w:lang w:val="el-GR"/>
        </w:rPr>
      </w:pPr>
      <w:bookmarkStart w:id="43" w:name="_Toc45190393"/>
      <w:bookmarkStart w:id="44" w:name="_Toc45784095"/>
      <w:r w:rsidRPr="008E60B5">
        <w:rPr>
          <w:rFonts w:ascii="Calibri" w:hAnsi="Calibri" w:cs="Calibri"/>
          <w:b w:val="0"/>
          <w:szCs w:val="24"/>
          <w:lang w:val="el-GR"/>
        </w:rPr>
        <w:t>παραγράφους 2.2.2.1, 2.2.2.2. γ)  και 2.2.2.4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8E60B5">
        <w:rPr>
          <w:rFonts w:ascii="Calibri" w:hAnsi="Calibri" w:cs="Calibri"/>
          <w:b w:val="0"/>
          <w:szCs w:val="24"/>
          <w:lang w:val="el-GR"/>
        </w:rPr>
        <w:t>αυτoκάθαρση</w:t>
      </w:r>
      <w:proofErr w:type="spellEnd"/>
      <w:r w:rsidRPr="008E60B5">
        <w:rPr>
          <w:rFonts w:ascii="Calibri" w:hAnsi="Calibri" w:cs="Calibri"/>
          <w:b w:val="0"/>
          <w:szCs w:val="24"/>
          <w:lang w:val="el-GR"/>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w:t>
      </w:r>
      <w:r>
        <w:rPr>
          <w:rFonts w:ascii="Calibri" w:hAnsi="Calibri" w:cs="Calibri"/>
          <w:b w:val="0"/>
          <w:szCs w:val="24"/>
          <w:lang w:val="el-GR"/>
        </w:rPr>
        <w:t xml:space="preserve"> ορίζεται στην εν λόγω απόφαση</w:t>
      </w:r>
      <w:r w:rsidRPr="008E60B5">
        <w:rPr>
          <w:rFonts w:ascii="Calibri" w:hAnsi="Calibri" w:cs="Calibri"/>
          <w:b w:val="0"/>
          <w:szCs w:val="24"/>
          <w:lang w:val="el-GR"/>
        </w:rPr>
        <w:t>.</w:t>
      </w:r>
      <w:bookmarkEnd w:id="43"/>
      <w:bookmarkEnd w:id="44"/>
    </w:p>
    <w:p w14:paraId="12D365D5" w14:textId="77777777" w:rsidR="007E1864" w:rsidRDefault="008E60B5" w:rsidP="007E1864">
      <w:pPr>
        <w:pStyle w:val="3"/>
        <w:spacing w:before="0" w:after="0"/>
        <w:ind w:left="0" w:firstLine="0"/>
        <w:rPr>
          <w:rFonts w:ascii="Calibri" w:hAnsi="Calibri" w:cs="Calibri"/>
          <w:b w:val="0"/>
          <w:szCs w:val="24"/>
          <w:lang w:val="el-GR"/>
        </w:rPr>
      </w:pPr>
      <w:bookmarkStart w:id="45" w:name="_Toc45190394"/>
      <w:bookmarkStart w:id="46" w:name="_Toc45784096"/>
      <w:r w:rsidRPr="007E1864">
        <w:rPr>
          <w:rFonts w:ascii="Calibri" w:hAnsi="Calibri" w:cs="Calibri"/>
          <w:szCs w:val="24"/>
          <w:lang w:val="el-GR"/>
        </w:rPr>
        <w:t>2.2.2.7.</w:t>
      </w:r>
      <w:r w:rsidRPr="008E60B5">
        <w:rPr>
          <w:rFonts w:ascii="Calibri" w:hAnsi="Calibri" w:cs="Calibri"/>
          <w:b w:val="0"/>
          <w:szCs w:val="24"/>
          <w:lang w:val="el-GR"/>
        </w:rPr>
        <w:t xml:space="preserve"> Η απόφαση για την διαπίστωση της επάρκειας ή μη των επανορθωτικών μέτρων κατά την</w:t>
      </w:r>
      <w:bookmarkEnd w:id="45"/>
      <w:bookmarkEnd w:id="46"/>
      <w:r w:rsidRPr="008E60B5">
        <w:rPr>
          <w:rFonts w:ascii="Calibri" w:hAnsi="Calibri" w:cs="Calibri"/>
          <w:b w:val="0"/>
          <w:szCs w:val="24"/>
          <w:lang w:val="el-GR"/>
        </w:rPr>
        <w:t xml:space="preserve"> </w:t>
      </w:r>
    </w:p>
    <w:p w14:paraId="52F6577F" w14:textId="77777777" w:rsidR="007E1864" w:rsidRDefault="008E60B5" w:rsidP="007E1864">
      <w:pPr>
        <w:pStyle w:val="3"/>
        <w:spacing w:before="0" w:after="0"/>
        <w:ind w:left="0" w:firstLine="0"/>
        <w:rPr>
          <w:rFonts w:ascii="Calibri" w:hAnsi="Calibri" w:cs="Calibri"/>
          <w:b w:val="0"/>
          <w:szCs w:val="24"/>
          <w:lang w:val="el-GR"/>
        </w:rPr>
      </w:pPr>
      <w:bookmarkStart w:id="47" w:name="_Toc45190395"/>
      <w:bookmarkStart w:id="48" w:name="_Toc45784097"/>
      <w:r w:rsidRPr="008E60B5">
        <w:rPr>
          <w:rFonts w:ascii="Calibri" w:hAnsi="Calibri" w:cs="Calibri"/>
          <w:b w:val="0"/>
          <w:szCs w:val="24"/>
          <w:lang w:val="el-GR"/>
        </w:rPr>
        <w:t>προηγούμενη παράγραφο εκδίδεται σύμφωνα με τα οριζόμενα στις πα</w:t>
      </w:r>
      <w:r w:rsidR="007E1864">
        <w:rPr>
          <w:rFonts w:ascii="Calibri" w:hAnsi="Calibri" w:cs="Calibri"/>
          <w:b w:val="0"/>
          <w:szCs w:val="24"/>
          <w:lang w:val="el-GR"/>
        </w:rPr>
        <w:t>ρ. 8 και 9 του άρθρου 73 του</w:t>
      </w:r>
      <w:bookmarkEnd w:id="47"/>
      <w:bookmarkEnd w:id="48"/>
      <w:r w:rsidR="007E1864">
        <w:rPr>
          <w:rFonts w:ascii="Calibri" w:hAnsi="Calibri" w:cs="Calibri"/>
          <w:b w:val="0"/>
          <w:szCs w:val="24"/>
          <w:lang w:val="el-GR"/>
        </w:rPr>
        <w:t xml:space="preserve"> </w:t>
      </w:r>
    </w:p>
    <w:p w14:paraId="4F87890A" w14:textId="77777777" w:rsidR="008E60B5" w:rsidRPr="008E60B5" w:rsidRDefault="007E1864" w:rsidP="007E1864">
      <w:pPr>
        <w:pStyle w:val="3"/>
        <w:spacing w:before="0" w:after="0"/>
        <w:ind w:left="0" w:firstLine="0"/>
        <w:rPr>
          <w:rFonts w:ascii="Calibri" w:hAnsi="Calibri" w:cs="Calibri"/>
          <w:b w:val="0"/>
          <w:szCs w:val="24"/>
          <w:lang w:val="el-GR"/>
        </w:rPr>
      </w:pPr>
      <w:bookmarkStart w:id="49" w:name="_Toc45190396"/>
      <w:bookmarkStart w:id="50" w:name="_Toc45784098"/>
      <w:r>
        <w:rPr>
          <w:rFonts w:ascii="Calibri" w:hAnsi="Calibri" w:cs="Calibri"/>
          <w:b w:val="0"/>
          <w:szCs w:val="24"/>
          <w:lang w:val="el-GR"/>
        </w:rPr>
        <w:t>ν.</w:t>
      </w:r>
      <w:r w:rsidR="008E60B5" w:rsidRPr="008E60B5">
        <w:rPr>
          <w:rFonts w:ascii="Calibri" w:hAnsi="Calibri" w:cs="Calibri"/>
          <w:b w:val="0"/>
          <w:szCs w:val="24"/>
          <w:lang w:val="el-GR"/>
        </w:rPr>
        <w:t>4412/2016.</w:t>
      </w:r>
      <w:bookmarkEnd w:id="49"/>
      <w:bookmarkEnd w:id="50"/>
    </w:p>
    <w:p w14:paraId="1DA11FAC" w14:textId="77777777" w:rsidR="007E1864" w:rsidRDefault="008E60B5" w:rsidP="007E1864">
      <w:pPr>
        <w:pStyle w:val="3"/>
        <w:spacing w:before="0" w:after="0"/>
        <w:ind w:left="0" w:firstLine="0"/>
        <w:rPr>
          <w:rFonts w:ascii="Calibri" w:hAnsi="Calibri" w:cs="Calibri"/>
          <w:b w:val="0"/>
          <w:szCs w:val="24"/>
          <w:lang w:val="el-GR"/>
        </w:rPr>
      </w:pPr>
      <w:bookmarkStart w:id="51" w:name="_Toc45190397"/>
      <w:bookmarkStart w:id="52" w:name="_Toc45784099"/>
      <w:r w:rsidRPr="007E1864">
        <w:rPr>
          <w:rFonts w:ascii="Calibri" w:hAnsi="Calibri" w:cs="Calibri"/>
          <w:szCs w:val="24"/>
          <w:lang w:val="el-GR"/>
        </w:rPr>
        <w:t>2.2.2.8.</w:t>
      </w:r>
      <w:r w:rsidRPr="008E60B5">
        <w:rPr>
          <w:rFonts w:ascii="Calibri" w:hAnsi="Calibri" w:cs="Calibri"/>
          <w:b w:val="0"/>
          <w:szCs w:val="24"/>
          <w:lang w:val="el-GR"/>
        </w:rPr>
        <w:t xml:space="preserve"> Οικονομικός φορέας, στον οποίο έχει επιβληθεί, με την κοινή υπουργική απόφαση του άρθρου 74</w:t>
      </w:r>
      <w:bookmarkEnd w:id="51"/>
      <w:bookmarkEnd w:id="52"/>
      <w:r w:rsidRPr="008E60B5">
        <w:rPr>
          <w:rFonts w:ascii="Calibri" w:hAnsi="Calibri" w:cs="Calibri"/>
          <w:b w:val="0"/>
          <w:szCs w:val="24"/>
          <w:lang w:val="el-GR"/>
        </w:rPr>
        <w:t xml:space="preserve"> </w:t>
      </w:r>
    </w:p>
    <w:p w14:paraId="4948D78F" w14:textId="77777777" w:rsidR="007E1864" w:rsidRDefault="008E60B5" w:rsidP="007E1864">
      <w:pPr>
        <w:pStyle w:val="3"/>
        <w:spacing w:before="0" w:after="0"/>
        <w:ind w:left="0" w:firstLine="0"/>
        <w:rPr>
          <w:rFonts w:ascii="Calibri" w:hAnsi="Calibri" w:cs="Calibri"/>
          <w:b w:val="0"/>
          <w:szCs w:val="24"/>
          <w:lang w:val="el-GR"/>
        </w:rPr>
      </w:pPr>
      <w:bookmarkStart w:id="53" w:name="_Toc45190398"/>
      <w:bookmarkStart w:id="54" w:name="_Toc45784100"/>
      <w:r w:rsidRPr="008E60B5">
        <w:rPr>
          <w:rFonts w:ascii="Calibri" w:hAnsi="Calibri" w:cs="Calibri"/>
          <w:b w:val="0"/>
          <w:szCs w:val="24"/>
          <w:lang w:val="el-GR"/>
        </w:rPr>
        <w:t>του ν. 4412/2016, η ποινή του αποκλεισμού αποκλείεται αυτοδίκαια</w:t>
      </w:r>
      <w:r w:rsidR="007E1864">
        <w:rPr>
          <w:rFonts w:ascii="Calibri" w:hAnsi="Calibri" w:cs="Calibri"/>
          <w:b w:val="0"/>
          <w:szCs w:val="24"/>
          <w:lang w:val="el-GR"/>
        </w:rPr>
        <w:t xml:space="preserve"> και από την παρούσα διαδικασία</w:t>
      </w:r>
      <w:bookmarkEnd w:id="53"/>
      <w:bookmarkEnd w:id="54"/>
    </w:p>
    <w:p w14:paraId="0A826D22" w14:textId="77777777" w:rsidR="007E1864" w:rsidRDefault="008E60B5" w:rsidP="007E1864">
      <w:pPr>
        <w:pStyle w:val="3"/>
        <w:spacing w:before="0" w:after="0"/>
        <w:ind w:left="0" w:firstLine="0"/>
        <w:rPr>
          <w:rFonts w:ascii="Calibri" w:hAnsi="Calibri" w:cs="Calibri"/>
          <w:b w:val="0"/>
          <w:szCs w:val="24"/>
          <w:lang w:val="el-GR"/>
        </w:rPr>
      </w:pPr>
      <w:bookmarkStart w:id="55" w:name="_Toc45190399"/>
      <w:bookmarkStart w:id="56" w:name="_Toc45784101"/>
      <w:r w:rsidRPr="008E60B5">
        <w:rPr>
          <w:rFonts w:ascii="Calibri" w:hAnsi="Calibri" w:cs="Calibri"/>
          <w:b w:val="0"/>
          <w:szCs w:val="24"/>
          <w:lang w:val="el-GR"/>
        </w:rPr>
        <w:t>σύναψης της σύμβασης.</w:t>
      </w:r>
      <w:bookmarkEnd w:id="55"/>
      <w:bookmarkEnd w:id="56"/>
    </w:p>
    <w:p w14:paraId="48A15F35" w14:textId="77777777" w:rsidR="007E1864" w:rsidRDefault="007E1864" w:rsidP="007E1864">
      <w:pPr>
        <w:rPr>
          <w:b/>
          <w:lang w:val="el-GR"/>
        </w:rPr>
      </w:pPr>
    </w:p>
    <w:p w14:paraId="71CE5462" w14:textId="77777777" w:rsidR="007E1864" w:rsidRPr="007E1864" w:rsidRDefault="007E1864" w:rsidP="007E1864">
      <w:pPr>
        <w:rPr>
          <w:b/>
          <w:lang w:val="el-GR"/>
        </w:rPr>
      </w:pPr>
      <w:r w:rsidRPr="007E1864">
        <w:rPr>
          <w:b/>
          <w:lang w:val="el-GR"/>
        </w:rPr>
        <w:t xml:space="preserve">Κριτήρια Επιλογής </w:t>
      </w:r>
    </w:p>
    <w:p w14:paraId="13883588" w14:textId="77777777" w:rsidR="006D2695" w:rsidRPr="007E1864" w:rsidRDefault="006D2695" w:rsidP="007E1864">
      <w:pPr>
        <w:pStyle w:val="3"/>
        <w:spacing w:before="0" w:after="0"/>
        <w:ind w:left="0" w:firstLine="0"/>
        <w:rPr>
          <w:rFonts w:eastAsia="Calibri"/>
          <w:i/>
          <w:color w:val="000000"/>
          <w:lang w:val="el-GR"/>
        </w:rPr>
      </w:pPr>
      <w:bookmarkStart w:id="57" w:name="_Toc45784102"/>
      <w:r w:rsidRPr="007E1864">
        <w:rPr>
          <w:lang w:val="el-GR"/>
        </w:rPr>
        <w:t>2.2.</w:t>
      </w:r>
      <w:r w:rsidR="00FD6877" w:rsidRPr="007E1864">
        <w:rPr>
          <w:lang w:val="el-GR"/>
        </w:rPr>
        <w:t>3</w:t>
      </w:r>
      <w:r w:rsidRPr="007E1864">
        <w:rPr>
          <w:lang w:val="el-GR"/>
        </w:rPr>
        <w:tab/>
        <w:t>Καταλληλόλητα άσκησης επαγγελματικής δραστηριότητας</w:t>
      </w:r>
      <w:bookmarkEnd w:id="42"/>
      <w:bookmarkEnd w:id="57"/>
      <w:r w:rsidRPr="007E1864">
        <w:rPr>
          <w:lang w:val="el-GR"/>
        </w:rPr>
        <w:t xml:space="preserve"> </w:t>
      </w:r>
    </w:p>
    <w:p w14:paraId="6B7A54AE" w14:textId="77777777" w:rsidR="00873884" w:rsidRPr="007E1278" w:rsidRDefault="00873884" w:rsidP="00873884">
      <w:pPr>
        <w:pStyle w:val="3"/>
        <w:spacing w:before="0" w:after="0"/>
        <w:ind w:left="0" w:firstLine="0"/>
        <w:rPr>
          <w:rFonts w:ascii="Calibri" w:eastAsia="Calibri" w:hAnsi="Calibri" w:cs="Calibri"/>
          <w:b w:val="0"/>
          <w:color w:val="000000"/>
          <w:szCs w:val="24"/>
          <w:u w:val="single"/>
          <w:lang w:val="el-GR"/>
        </w:rPr>
      </w:pPr>
      <w:bookmarkStart w:id="58" w:name="_Toc45190401"/>
      <w:bookmarkStart w:id="59" w:name="_Toc45784103"/>
      <w:bookmarkStart w:id="60" w:name="_Toc492031018"/>
      <w:r w:rsidRPr="00873884">
        <w:rPr>
          <w:rFonts w:ascii="Calibri" w:eastAsia="Calibri" w:hAnsi="Calibri" w:cs="Calibri"/>
          <w:b w:val="0"/>
          <w:color w:val="000000"/>
          <w:szCs w:val="24"/>
          <w:lang w:val="el-GR"/>
        </w:rPr>
        <w:t xml:space="preserve">Οι οικονομικοί φορείς που συμμετέχουν στη διαδικασία σύναψης της παρούσας σύμβασης </w:t>
      </w:r>
      <w:r w:rsidRPr="007E1278">
        <w:rPr>
          <w:rFonts w:ascii="Calibri" w:eastAsia="Calibri" w:hAnsi="Calibri" w:cs="Calibri"/>
          <w:b w:val="0"/>
          <w:color w:val="000000"/>
          <w:szCs w:val="24"/>
          <w:u w:val="single"/>
          <w:lang w:val="el-GR"/>
        </w:rPr>
        <w:t>απαιτείται να</w:t>
      </w:r>
      <w:bookmarkEnd w:id="58"/>
      <w:bookmarkEnd w:id="59"/>
      <w:r w:rsidRPr="007E1278">
        <w:rPr>
          <w:rFonts w:ascii="Calibri" w:eastAsia="Calibri" w:hAnsi="Calibri" w:cs="Calibri"/>
          <w:b w:val="0"/>
          <w:color w:val="000000"/>
          <w:szCs w:val="24"/>
          <w:u w:val="single"/>
          <w:lang w:val="el-GR"/>
        </w:rPr>
        <w:t xml:space="preserve"> </w:t>
      </w:r>
    </w:p>
    <w:p w14:paraId="4F0F92D8" w14:textId="77777777" w:rsidR="007458E7" w:rsidRDefault="00873884" w:rsidP="00873884">
      <w:pPr>
        <w:pStyle w:val="3"/>
        <w:spacing w:before="0" w:after="0"/>
        <w:ind w:left="0" w:firstLine="0"/>
        <w:rPr>
          <w:rFonts w:ascii="Calibri" w:eastAsia="Calibri" w:hAnsi="Calibri" w:cs="Calibri"/>
          <w:b w:val="0"/>
          <w:color w:val="000000"/>
          <w:szCs w:val="24"/>
          <w:lang w:val="el-GR"/>
        </w:rPr>
      </w:pPr>
      <w:bookmarkStart w:id="61" w:name="_Toc45190402"/>
      <w:bookmarkStart w:id="62" w:name="_Toc45784104"/>
      <w:r w:rsidRPr="007E1278">
        <w:rPr>
          <w:rFonts w:ascii="Calibri" w:eastAsia="Calibri" w:hAnsi="Calibri" w:cs="Calibri"/>
          <w:b w:val="0"/>
          <w:color w:val="000000"/>
          <w:szCs w:val="24"/>
          <w:u w:val="single"/>
          <w:lang w:val="el-GR"/>
        </w:rPr>
        <w:t xml:space="preserve">ασκούν εμπορική ή βιομηχανική ή βιοτεχνική δραστηριότητα συναφή </w:t>
      </w:r>
      <w:r w:rsidR="00910FB9" w:rsidRPr="007E1278">
        <w:rPr>
          <w:rFonts w:ascii="Calibri" w:eastAsia="Calibri" w:hAnsi="Calibri" w:cs="Calibri"/>
          <w:b w:val="0"/>
          <w:color w:val="000000"/>
          <w:szCs w:val="24"/>
          <w:u w:val="single"/>
          <w:lang w:val="el-GR"/>
        </w:rPr>
        <w:t>με το αντικείμενο της προμήθειας.</w:t>
      </w:r>
      <w:bookmarkEnd w:id="61"/>
      <w:bookmarkEnd w:id="62"/>
      <w:r w:rsidRPr="00873884">
        <w:rPr>
          <w:rFonts w:ascii="Calibri" w:eastAsia="Calibri" w:hAnsi="Calibri" w:cs="Calibri"/>
          <w:b w:val="0"/>
          <w:color w:val="000000"/>
          <w:szCs w:val="24"/>
          <w:lang w:val="el-GR"/>
        </w:rPr>
        <w:t xml:space="preserve"> </w:t>
      </w:r>
    </w:p>
    <w:p w14:paraId="23813738" w14:textId="77777777" w:rsidR="007458E7" w:rsidRDefault="007458E7" w:rsidP="00873884">
      <w:pPr>
        <w:pStyle w:val="3"/>
        <w:spacing w:before="0" w:after="0"/>
        <w:ind w:left="0" w:firstLine="0"/>
        <w:rPr>
          <w:rFonts w:ascii="Calibri" w:eastAsia="Calibri" w:hAnsi="Calibri" w:cs="Calibri"/>
          <w:b w:val="0"/>
          <w:color w:val="000000"/>
          <w:szCs w:val="24"/>
          <w:lang w:val="el-GR"/>
        </w:rPr>
      </w:pPr>
    </w:p>
    <w:p w14:paraId="2F303583" w14:textId="77777777" w:rsidR="007458E7" w:rsidRDefault="00873884" w:rsidP="00873884">
      <w:pPr>
        <w:pStyle w:val="3"/>
        <w:spacing w:before="0" w:after="0"/>
        <w:ind w:left="0" w:firstLine="0"/>
        <w:rPr>
          <w:rFonts w:ascii="Calibri" w:eastAsia="Calibri" w:hAnsi="Calibri" w:cs="Calibri"/>
          <w:b w:val="0"/>
          <w:color w:val="000000"/>
          <w:szCs w:val="24"/>
          <w:lang w:val="el-GR"/>
        </w:rPr>
      </w:pPr>
      <w:bookmarkStart w:id="63" w:name="_Toc45190403"/>
      <w:bookmarkStart w:id="64" w:name="_Toc45784105"/>
      <w:r w:rsidRPr="00873884">
        <w:rPr>
          <w:rFonts w:ascii="Calibri" w:eastAsia="Calibri" w:hAnsi="Calibri" w:cs="Calibri"/>
          <w:b w:val="0"/>
          <w:color w:val="000000"/>
          <w:szCs w:val="24"/>
          <w:lang w:val="el-GR"/>
        </w:rPr>
        <w:t>Οι</w:t>
      </w:r>
      <w:r w:rsidR="00910FB9">
        <w:rPr>
          <w:rFonts w:ascii="Calibri" w:eastAsia="Calibri" w:hAnsi="Calibri" w:cs="Calibri"/>
          <w:b w:val="0"/>
          <w:color w:val="000000"/>
          <w:szCs w:val="24"/>
          <w:lang w:val="el-GR"/>
        </w:rPr>
        <w:t xml:space="preserve"> </w:t>
      </w:r>
      <w:r w:rsidRPr="00873884">
        <w:rPr>
          <w:rFonts w:ascii="Calibri" w:eastAsia="Calibri" w:hAnsi="Calibri" w:cs="Calibri"/>
          <w:b w:val="0"/>
          <w:color w:val="000000"/>
          <w:szCs w:val="24"/>
          <w:lang w:val="el-GR"/>
        </w:rPr>
        <w:t>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w:t>
      </w:r>
      <w:bookmarkEnd w:id="63"/>
      <w:bookmarkEnd w:id="64"/>
      <w:r w:rsidRPr="00873884">
        <w:rPr>
          <w:rFonts w:ascii="Calibri" w:eastAsia="Calibri" w:hAnsi="Calibri" w:cs="Calibri"/>
          <w:b w:val="0"/>
          <w:color w:val="000000"/>
          <w:szCs w:val="24"/>
          <w:lang w:val="el-GR"/>
        </w:rPr>
        <w:t xml:space="preserve"> </w:t>
      </w:r>
    </w:p>
    <w:p w14:paraId="6781B815" w14:textId="77777777" w:rsidR="007458E7" w:rsidRDefault="007458E7" w:rsidP="00873884">
      <w:pPr>
        <w:pStyle w:val="3"/>
        <w:spacing w:before="0" w:after="0"/>
        <w:ind w:left="0" w:firstLine="0"/>
        <w:rPr>
          <w:rFonts w:ascii="Calibri" w:eastAsia="Calibri" w:hAnsi="Calibri" w:cs="Calibri"/>
          <w:b w:val="0"/>
          <w:color w:val="000000"/>
          <w:szCs w:val="24"/>
          <w:lang w:val="el-GR"/>
        </w:rPr>
      </w:pPr>
    </w:p>
    <w:p w14:paraId="767FE121"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65" w:name="_Toc45190404"/>
      <w:bookmarkStart w:id="66" w:name="_Toc45784106"/>
      <w:r w:rsidRPr="00873884">
        <w:rPr>
          <w:rFonts w:ascii="Calibri" w:eastAsia="Calibri" w:hAnsi="Calibri" w:cs="Calibri"/>
          <w:b w:val="0"/>
          <w:color w:val="000000"/>
          <w:szCs w:val="24"/>
          <w:lang w:val="el-GR"/>
        </w:rPr>
        <w:t>Στην περίπτωση οικονομικών φορέων εγκατεστημένων σε κράτος μέλους του Ευρωπαϊκού</w:t>
      </w:r>
      <w:bookmarkEnd w:id="65"/>
      <w:bookmarkEnd w:id="66"/>
      <w:r w:rsidRPr="00873884">
        <w:rPr>
          <w:rFonts w:ascii="Calibri" w:eastAsia="Calibri" w:hAnsi="Calibri" w:cs="Calibri"/>
          <w:b w:val="0"/>
          <w:color w:val="000000"/>
          <w:szCs w:val="24"/>
          <w:lang w:val="el-GR"/>
        </w:rPr>
        <w:t xml:space="preserve"> </w:t>
      </w:r>
    </w:p>
    <w:p w14:paraId="22ECB796"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67" w:name="_Toc45190405"/>
      <w:bookmarkStart w:id="68" w:name="_Toc45784107"/>
      <w:r w:rsidRPr="00873884">
        <w:rPr>
          <w:rFonts w:ascii="Calibri" w:eastAsia="Calibri" w:hAnsi="Calibri" w:cs="Calibri"/>
          <w:b w:val="0"/>
          <w:color w:val="000000"/>
          <w:szCs w:val="24"/>
          <w:lang w:val="el-GR"/>
        </w:rPr>
        <w:t>Οικονομικού Χώρου (Ε.Ο.Χ) ή σε τρίτες χώρες που προσχωρήσει στη ΣΔΣ, ή σε τρίτες χώρες που δεν</w:t>
      </w:r>
      <w:bookmarkEnd w:id="67"/>
      <w:bookmarkEnd w:id="68"/>
    </w:p>
    <w:p w14:paraId="6E4BAE10" w14:textId="77777777" w:rsidR="00873884" w:rsidRDefault="00873884" w:rsidP="00873884">
      <w:pPr>
        <w:pStyle w:val="3"/>
        <w:spacing w:before="0" w:after="0"/>
        <w:ind w:left="0" w:firstLine="0"/>
        <w:rPr>
          <w:rFonts w:ascii="Calibri" w:eastAsia="Calibri" w:hAnsi="Calibri" w:cs="Calibri"/>
          <w:b w:val="0"/>
          <w:color w:val="000000"/>
          <w:szCs w:val="24"/>
          <w:lang w:val="el-GR"/>
        </w:rPr>
      </w:pPr>
      <w:r w:rsidRPr="00873884">
        <w:rPr>
          <w:rFonts w:ascii="Calibri" w:eastAsia="Calibri" w:hAnsi="Calibri" w:cs="Calibri"/>
          <w:b w:val="0"/>
          <w:color w:val="000000"/>
          <w:szCs w:val="24"/>
          <w:lang w:val="el-GR"/>
        </w:rPr>
        <w:t xml:space="preserve"> </w:t>
      </w:r>
      <w:bookmarkStart w:id="69" w:name="_Toc45190406"/>
      <w:bookmarkStart w:id="70" w:name="_Toc45784108"/>
      <w:r w:rsidRPr="00873884">
        <w:rPr>
          <w:rFonts w:ascii="Calibri" w:eastAsia="Calibri" w:hAnsi="Calibri" w:cs="Calibri"/>
          <w:b w:val="0"/>
          <w:color w:val="000000"/>
          <w:szCs w:val="24"/>
          <w:lang w:val="el-GR"/>
        </w:rPr>
        <w:t>εμπίπτουν στην προηγούμενη περίπτωση και έχουν συνάψει διμερείς ή πολυμερείς συμφωνίες με την</w:t>
      </w:r>
      <w:bookmarkEnd w:id="69"/>
      <w:bookmarkEnd w:id="70"/>
      <w:r w:rsidRPr="00873884">
        <w:rPr>
          <w:rFonts w:ascii="Calibri" w:eastAsia="Calibri" w:hAnsi="Calibri" w:cs="Calibri"/>
          <w:b w:val="0"/>
          <w:color w:val="000000"/>
          <w:szCs w:val="24"/>
          <w:lang w:val="el-GR"/>
        </w:rPr>
        <w:t xml:space="preserve"> </w:t>
      </w:r>
    </w:p>
    <w:p w14:paraId="68617AF8"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71" w:name="_Toc45190407"/>
      <w:bookmarkStart w:id="72" w:name="_Toc45784109"/>
      <w:r w:rsidRPr="00873884">
        <w:rPr>
          <w:rFonts w:ascii="Calibri" w:eastAsia="Calibri" w:hAnsi="Calibri" w:cs="Calibri"/>
          <w:b w:val="0"/>
          <w:color w:val="000000"/>
          <w:szCs w:val="24"/>
          <w:lang w:val="el-GR"/>
        </w:rPr>
        <w:t>Ένωση σε θέματα διαδικασιών ανάθεσης δημοσίων συμβάσεων, απαιτείται να είναι εγγεγραμμένοι</w:t>
      </w:r>
      <w:bookmarkEnd w:id="71"/>
      <w:bookmarkEnd w:id="72"/>
      <w:r w:rsidRPr="00873884">
        <w:rPr>
          <w:rFonts w:ascii="Calibri" w:eastAsia="Calibri" w:hAnsi="Calibri" w:cs="Calibri"/>
          <w:b w:val="0"/>
          <w:color w:val="000000"/>
          <w:szCs w:val="24"/>
          <w:lang w:val="el-GR"/>
        </w:rPr>
        <w:t xml:space="preserve"> </w:t>
      </w:r>
    </w:p>
    <w:p w14:paraId="7EB7704E"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73" w:name="_Toc45190408"/>
      <w:bookmarkStart w:id="74" w:name="_Toc45784110"/>
      <w:r w:rsidRPr="00873884">
        <w:rPr>
          <w:rFonts w:ascii="Calibri" w:eastAsia="Calibri" w:hAnsi="Calibri" w:cs="Calibri"/>
          <w:b w:val="0"/>
          <w:color w:val="000000"/>
          <w:szCs w:val="24"/>
          <w:lang w:val="el-GR"/>
        </w:rPr>
        <w:t>σε αντίστοιχα επαγγελματικά ή εμπορικά μητρώα. Οι εγκατεστημένοι στην Ελλάδα οικονομικοί φορείς</w:t>
      </w:r>
      <w:bookmarkEnd w:id="73"/>
      <w:bookmarkEnd w:id="74"/>
    </w:p>
    <w:p w14:paraId="5E5C55F9" w14:textId="77777777" w:rsidR="00873884" w:rsidRDefault="00873884" w:rsidP="00873884">
      <w:pPr>
        <w:pStyle w:val="3"/>
        <w:spacing w:before="0" w:after="0"/>
        <w:ind w:left="0" w:firstLine="0"/>
        <w:rPr>
          <w:rFonts w:ascii="Calibri" w:eastAsia="Calibri" w:hAnsi="Calibri" w:cs="Calibri"/>
          <w:b w:val="0"/>
          <w:color w:val="000000"/>
          <w:szCs w:val="24"/>
          <w:lang w:val="el-GR"/>
        </w:rPr>
      </w:pPr>
      <w:r w:rsidRPr="00873884">
        <w:rPr>
          <w:rFonts w:ascii="Calibri" w:eastAsia="Calibri" w:hAnsi="Calibri" w:cs="Calibri"/>
          <w:b w:val="0"/>
          <w:color w:val="000000"/>
          <w:szCs w:val="24"/>
          <w:lang w:val="el-GR"/>
        </w:rPr>
        <w:t xml:space="preserve"> </w:t>
      </w:r>
      <w:bookmarkStart w:id="75" w:name="_Toc45190409"/>
      <w:bookmarkStart w:id="76" w:name="_Toc45784111"/>
      <w:r w:rsidRPr="00873884">
        <w:rPr>
          <w:rFonts w:ascii="Calibri" w:eastAsia="Calibri" w:hAnsi="Calibri" w:cs="Calibri"/>
          <w:b w:val="0"/>
          <w:color w:val="000000"/>
          <w:szCs w:val="24"/>
          <w:lang w:val="el-GR"/>
        </w:rPr>
        <w:t>απαιτείται να είναι εγγεγραμμένοι στο Βιοτεχνικό ή Εμπορικό ή Βιομηχανικό Επιμελητήριο ή στο Μητρώο</w:t>
      </w:r>
      <w:bookmarkEnd w:id="75"/>
      <w:bookmarkEnd w:id="76"/>
      <w:r w:rsidRPr="00873884">
        <w:rPr>
          <w:rFonts w:ascii="Calibri" w:eastAsia="Calibri" w:hAnsi="Calibri" w:cs="Calibri"/>
          <w:b w:val="0"/>
          <w:color w:val="000000"/>
          <w:szCs w:val="24"/>
          <w:lang w:val="el-GR"/>
        </w:rPr>
        <w:t xml:space="preserve"> </w:t>
      </w:r>
    </w:p>
    <w:p w14:paraId="175B1231" w14:textId="77777777" w:rsidR="00873884" w:rsidRDefault="00873884" w:rsidP="00873884">
      <w:pPr>
        <w:pStyle w:val="3"/>
        <w:spacing w:before="0" w:after="0"/>
        <w:ind w:left="0" w:firstLine="0"/>
        <w:rPr>
          <w:rFonts w:ascii="Calibri" w:eastAsia="Calibri" w:hAnsi="Calibri" w:cs="Calibri"/>
          <w:b w:val="0"/>
          <w:color w:val="000000"/>
          <w:szCs w:val="24"/>
          <w:lang w:val="el-GR"/>
        </w:rPr>
      </w:pPr>
      <w:bookmarkStart w:id="77" w:name="_Toc45190410"/>
      <w:bookmarkStart w:id="78" w:name="_Toc45784112"/>
      <w:r w:rsidRPr="00873884">
        <w:rPr>
          <w:rFonts w:ascii="Calibri" w:eastAsia="Calibri" w:hAnsi="Calibri" w:cs="Calibri"/>
          <w:b w:val="0"/>
          <w:color w:val="000000"/>
          <w:szCs w:val="24"/>
          <w:lang w:val="el-GR"/>
        </w:rPr>
        <w:t xml:space="preserve">Κατασκευαστών </w:t>
      </w:r>
      <w:r>
        <w:rPr>
          <w:rFonts w:ascii="Calibri" w:eastAsia="Calibri" w:hAnsi="Calibri" w:cs="Calibri"/>
          <w:b w:val="0"/>
          <w:color w:val="000000"/>
          <w:szCs w:val="24"/>
          <w:lang w:val="el-GR"/>
        </w:rPr>
        <w:t>Αμυντικού Υλικού.</w:t>
      </w:r>
      <w:bookmarkEnd w:id="77"/>
      <w:bookmarkEnd w:id="78"/>
    </w:p>
    <w:p w14:paraId="1BD5A863" w14:textId="77777777" w:rsidR="006D2695" w:rsidRDefault="006D2695">
      <w:pPr>
        <w:pStyle w:val="3"/>
        <w:ind w:left="0" w:firstLine="0"/>
        <w:rPr>
          <w:szCs w:val="22"/>
          <w:lang w:val="el-GR"/>
        </w:rPr>
      </w:pPr>
      <w:bookmarkStart w:id="79" w:name="_Toc45784113"/>
      <w:r>
        <w:rPr>
          <w:lang w:val="el-GR"/>
        </w:rPr>
        <w:t>2.2.</w:t>
      </w:r>
      <w:r w:rsidR="00C007B5">
        <w:rPr>
          <w:lang w:val="el-GR"/>
        </w:rPr>
        <w:t>4</w:t>
      </w:r>
      <w:r>
        <w:rPr>
          <w:lang w:val="el-GR"/>
        </w:rPr>
        <w:tab/>
        <w:t>Οικονομική και χρηματοοικονομική επάρκεια</w:t>
      </w:r>
      <w:bookmarkEnd w:id="60"/>
      <w:bookmarkEnd w:id="79"/>
      <w:r>
        <w:rPr>
          <w:lang w:val="el-GR"/>
        </w:rPr>
        <w:t xml:space="preserve"> </w:t>
      </w:r>
    </w:p>
    <w:p w14:paraId="6EA9957C" w14:textId="77777777" w:rsidR="005F4815" w:rsidRDefault="006D2695" w:rsidP="00DB72B1">
      <w:pPr>
        <w:rPr>
          <w:b/>
          <w:bCs/>
          <w:szCs w:val="22"/>
          <w:lang w:val="el-GR"/>
        </w:rPr>
      </w:pPr>
      <w:r>
        <w:rPr>
          <w:szCs w:val="22"/>
          <w:lang w:val="el-GR"/>
        </w:rPr>
        <w:t>Όσον αφορά την οικονομική και χρηματοοικονομική επάρκεια για την παρούσα διαδικασία σύναψης σύμβασης,</w:t>
      </w:r>
      <w:r w:rsidR="00A153A6">
        <w:rPr>
          <w:szCs w:val="22"/>
          <w:lang w:val="el-GR"/>
        </w:rPr>
        <w:t xml:space="preserve"> </w:t>
      </w:r>
      <w:r w:rsidR="00C907E2" w:rsidRPr="00C907E2">
        <w:rPr>
          <w:szCs w:val="22"/>
          <w:lang w:val="el-GR"/>
        </w:rPr>
        <w:t xml:space="preserve"> </w:t>
      </w:r>
      <w:r w:rsidR="00C907E2" w:rsidRPr="00C907E2">
        <w:rPr>
          <w:szCs w:val="22"/>
          <w:u w:val="single"/>
          <w:lang w:val="el-GR"/>
        </w:rPr>
        <w:t xml:space="preserve">δεν </w:t>
      </w:r>
      <w:r w:rsidR="00A153A6" w:rsidRPr="00C907E2">
        <w:rPr>
          <w:szCs w:val="22"/>
          <w:u w:val="single"/>
          <w:lang w:val="el-GR"/>
        </w:rPr>
        <w:t xml:space="preserve">απαιτείται να </w:t>
      </w:r>
      <w:r w:rsidR="00C907E2" w:rsidRPr="00C907E2">
        <w:rPr>
          <w:szCs w:val="22"/>
          <w:u w:val="single"/>
          <w:lang w:val="el-GR"/>
        </w:rPr>
        <w:t>προσκομίσουν κάποιο στοιχείο</w:t>
      </w:r>
      <w:r w:rsidR="00A153A6">
        <w:rPr>
          <w:szCs w:val="22"/>
          <w:lang w:val="el-GR"/>
        </w:rPr>
        <w:t>.</w:t>
      </w:r>
    </w:p>
    <w:p w14:paraId="7AD8A6BC" w14:textId="77777777" w:rsidR="006D2695" w:rsidRDefault="006D2695">
      <w:pPr>
        <w:pStyle w:val="3"/>
        <w:ind w:left="0" w:firstLine="0"/>
        <w:rPr>
          <w:lang w:val="el-GR"/>
        </w:rPr>
      </w:pPr>
      <w:bookmarkStart w:id="80" w:name="_Toc492031019"/>
      <w:bookmarkStart w:id="81" w:name="_Toc45784114"/>
      <w:r>
        <w:rPr>
          <w:lang w:val="el-GR"/>
        </w:rPr>
        <w:t>2.2.</w:t>
      </w:r>
      <w:r w:rsidR="005F4815">
        <w:rPr>
          <w:lang w:val="el-GR"/>
        </w:rPr>
        <w:t>5</w:t>
      </w:r>
      <w:r>
        <w:rPr>
          <w:lang w:val="el-GR"/>
        </w:rPr>
        <w:tab/>
        <w:t>Τεχνική και επαγγελματική ικανότητα</w:t>
      </w:r>
      <w:bookmarkEnd w:id="80"/>
      <w:bookmarkEnd w:id="81"/>
      <w:r>
        <w:rPr>
          <w:lang w:val="el-GR"/>
        </w:rPr>
        <w:t xml:space="preserve"> </w:t>
      </w:r>
    </w:p>
    <w:p w14:paraId="648181B1" w14:textId="77777777" w:rsidR="00A153A6" w:rsidRDefault="006D2695">
      <w:pPr>
        <w:rPr>
          <w:szCs w:val="22"/>
          <w:lang w:val="el-GR"/>
        </w:rPr>
      </w:pPr>
      <w:r>
        <w:rPr>
          <w:lang w:val="el-GR"/>
        </w:rPr>
        <w:t>Όσον αφορά στην τεχνική και επαγγελματική ικανότητα για την παρούσα διαδικασία σύναψης σύμβασης, οι οικονομικοί φορείς</w:t>
      </w:r>
      <w:r w:rsidR="00C907E2">
        <w:rPr>
          <w:lang w:val="el-GR"/>
        </w:rPr>
        <w:t>,</w:t>
      </w:r>
      <w:r>
        <w:rPr>
          <w:szCs w:val="22"/>
          <w:lang w:val="el-GR"/>
        </w:rPr>
        <w:t xml:space="preserve"> </w:t>
      </w:r>
      <w:r w:rsidR="00C907E2" w:rsidRPr="00C907E2">
        <w:rPr>
          <w:szCs w:val="22"/>
          <w:u w:val="single"/>
          <w:lang w:val="el-GR"/>
        </w:rPr>
        <w:t xml:space="preserve">δεν </w:t>
      </w:r>
      <w:r w:rsidRPr="00C907E2">
        <w:rPr>
          <w:szCs w:val="22"/>
          <w:u w:val="single"/>
          <w:lang w:val="el-GR"/>
        </w:rPr>
        <w:t>απαιτείται</w:t>
      </w:r>
      <w:r w:rsidR="00C907E2" w:rsidRPr="00C907E2">
        <w:rPr>
          <w:u w:val="single"/>
          <w:lang w:val="el-GR"/>
        </w:rPr>
        <w:t xml:space="preserve"> </w:t>
      </w:r>
      <w:r w:rsidR="00C907E2" w:rsidRPr="00C907E2">
        <w:rPr>
          <w:szCs w:val="22"/>
          <w:u w:val="single"/>
          <w:lang w:val="el-GR"/>
        </w:rPr>
        <w:t>να προσκομίσουν κάποιο στοιχείο.</w:t>
      </w:r>
    </w:p>
    <w:p w14:paraId="575945D5" w14:textId="77777777" w:rsidR="006D2695" w:rsidRDefault="006D2695">
      <w:pPr>
        <w:pStyle w:val="3"/>
        <w:ind w:left="0" w:firstLine="0"/>
        <w:rPr>
          <w:lang w:val="el-GR"/>
        </w:rPr>
      </w:pPr>
      <w:bookmarkStart w:id="82" w:name="_Toc492031020"/>
      <w:bookmarkStart w:id="83" w:name="_Toc45784115"/>
      <w:r>
        <w:rPr>
          <w:lang w:val="el-GR"/>
        </w:rPr>
        <w:t>2.2.</w:t>
      </w:r>
      <w:r w:rsidR="005F4815">
        <w:rPr>
          <w:lang w:val="el-GR"/>
        </w:rPr>
        <w:t>6</w:t>
      </w:r>
      <w:r>
        <w:rPr>
          <w:lang w:val="el-GR"/>
        </w:rPr>
        <w:tab/>
        <w:t>Πρότυπα διασφάλισης ποιότητας και πρότυπα περιβαλλοντικής διαχείρισης</w:t>
      </w:r>
      <w:bookmarkEnd w:id="82"/>
      <w:bookmarkEnd w:id="83"/>
      <w:r>
        <w:rPr>
          <w:lang w:val="el-GR"/>
        </w:rPr>
        <w:t xml:space="preserve"> </w:t>
      </w:r>
    </w:p>
    <w:p w14:paraId="16D8D0C0" w14:textId="77777777" w:rsidR="00C00358" w:rsidRPr="008A57C9" w:rsidRDefault="00304BAA" w:rsidP="008A57C9">
      <w:pPr>
        <w:rPr>
          <w:rFonts w:asciiTheme="minorHAnsi" w:hAnsiTheme="minorHAnsi" w:cstheme="minorHAnsi"/>
          <w:u w:val="single"/>
          <w:lang w:val="el-GR"/>
        </w:rPr>
      </w:pPr>
      <w:r w:rsidRPr="00304BAA">
        <w:rPr>
          <w:lang w:val="el-GR"/>
        </w:rPr>
        <w:t xml:space="preserve">Οι οικονομικοί φορείς για την παρούσα διαδικασία σύναψης σύμβασης </w:t>
      </w:r>
      <w:bookmarkStart w:id="84" w:name="_Toc492031021"/>
      <w:r w:rsidR="008A57C9">
        <w:rPr>
          <w:lang w:val="el-GR"/>
        </w:rPr>
        <w:t xml:space="preserve"> </w:t>
      </w:r>
      <w:r w:rsidR="00C00358" w:rsidRPr="008A57C9">
        <w:rPr>
          <w:rFonts w:asciiTheme="minorHAnsi" w:hAnsiTheme="minorHAnsi" w:cstheme="minorHAnsi"/>
          <w:u w:val="single"/>
          <w:lang w:val="el-GR"/>
        </w:rPr>
        <w:t>δεν απαιτείται να προσκομίσουν κάποιο στοιχείο.</w:t>
      </w:r>
    </w:p>
    <w:p w14:paraId="16CD1D76" w14:textId="77777777" w:rsidR="006D2695" w:rsidRDefault="006D2695">
      <w:pPr>
        <w:pStyle w:val="4"/>
        <w:rPr>
          <w:i/>
          <w:color w:val="5B9BD5"/>
          <w:lang w:val="el-GR"/>
        </w:rPr>
      </w:pPr>
      <w:bookmarkStart w:id="85" w:name="_Toc492031022"/>
      <w:bookmarkEnd w:id="84"/>
      <w:r>
        <w:rPr>
          <w:lang w:val="el-GR"/>
        </w:rPr>
        <w:t>2.2.</w:t>
      </w:r>
      <w:r w:rsidR="005F4815">
        <w:rPr>
          <w:lang w:val="el-GR"/>
        </w:rPr>
        <w:t>7</w:t>
      </w:r>
      <w:r>
        <w:rPr>
          <w:lang w:val="el-GR"/>
        </w:rPr>
        <w:tab/>
        <w:t>Προκαταρκτική απόδειξη κατά την υποβολή προσφορών</w:t>
      </w:r>
      <w:bookmarkEnd w:id="85"/>
      <w:r>
        <w:rPr>
          <w:lang w:val="el-GR"/>
        </w:rPr>
        <w:t xml:space="preserve"> </w:t>
      </w:r>
    </w:p>
    <w:p w14:paraId="55EFE4D3" w14:textId="6C43EB12" w:rsidR="006D2695" w:rsidRDefault="0053569D" w:rsidP="00C33A9B">
      <w:pPr>
        <w:rPr>
          <w:lang w:val="el-GR"/>
        </w:rPr>
      </w:pPr>
      <w:r w:rsidDel="0053569D">
        <w:rPr>
          <w:rFonts w:eastAsia="Calibri"/>
          <w:lang w:val="el-GR"/>
        </w:rPr>
        <w:t xml:space="preserve"> </w:t>
      </w:r>
      <w:r w:rsidR="006D2695">
        <w:rPr>
          <w:lang w:val="el-GR"/>
        </w:rPr>
        <w:t>Προς προκαταρκτική απόδειξη ότι οι προσφέροντες οικονομικοί φορείς: α) δεν βρίσκονται σε μία από τις καταστάσεις της παραγράφου 2.2.</w:t>
      </w:r>
      <w:r>
        <w:rPr>
          <w:lang w:val="el-GR"/>
        </w:rPr>
        <w:t xml:space="preserve">2 </w:t>
      </w:r>
      <w:r w:rsidR="006D2695">
        <w:rPr>
          <w:lang w:val="el-GR"/>
        </w:rPr>
        <w:t xml:space="preserve">και β) πληρούν τα σχετικά κριτήρια επιλογής των παραγράφων </w:t>
      </w:r>
      <w:r w:rsidR="006D2695" w:rsidRPr="00CE7E8F">
        <w:rPr>
          <w:lang w:val="el-GR"/>
        </w:rPr>
        <w:t>2.2.</w:t>
      </w:r>
      <w:r w:rsidR="00CE7E8F" w:rsidRPr="00CE7E8F">
        <w:rPr>
          <w:lang w:val="el-GR"/>
        </w:rPr>
        <w:t>3</w:t>
      </w:r>
      <w:r w:rsidR="006D2695" w:rsidRPr="00CE7E8F">
        <w:rPr>
          <w:lang w:val="el-GR"/>
        </w:rPr>
        <w:t>, 2.2.</w:t>
      </w:r>
      <w:r w:rsidR="00CE7E8F" w:rsidRPr="00CE7E8F">
        <w:rPr>
          <w:lang w:val="el-GR"/>
        </w:rPr>
        <w:t>4</w:t>
      </w:r>
      <w:r w:rsidR="006D2695" w:rsidRPr="00CE7E8F">
        <w:rPr>
          <w:lang w:val="el-GR"/>
        </w:rPr>
        <w:t>, 2.2.</w:t>
      </w:r>
      <w:r w:rsidR="00CE7E8F" w:rsidRPr="00CE7E8F">
        <w:rPr>
          <w:lang w:val="el-GR"/>
        </w:rPr>
        <w:t xml:space="preserve">5 </w:t>
      </w:r>
      <w:r w:rsidR="006D2695" w:rsidRPr="00CE7E8F">
        <w:rPr>
          <w:lang w:val="el-GR"/>
        </w:rPr>
        <w:t>και 2.2.</w:t>
      </w:r>
      <w:r w:rsidR="00CE7E8F" w:rsidRPr="00CE7E8F">
        <w:rPr>
          <w:lang w:val="el-GR"/>
        </w:rPr>
        <w:t xml:space="preserve">6 </w:t>
      </w:r>
      <w:r w:rsidR="006D2695" w:rsidRPr="00CE7E8F">
        <w:rPr>
          <w:lang w:val="el-GR"/>
        </w:rPr>
        <w:t>της παρούσης, προσκομίζουν κατά την υποβολή της προσφοράς του</w:t>
      </w:r>
      <w:r w:rsidR="006D2695">
        <w:rPr>
          <w:lang w:val="el-GR"/>
        </w:rPr>
        <w:t xml:space="preserve">ς </w:t>
      </w:r>
      <w:r w:rsidR="006D2695">
        <w:rPr>
          <w:u w:val="single"/>
          <w:lang w:val="el-GR"/>
        </w:rPr>
        <w:t>ως δικαιολογητικό συμμετοχής</w:t>
      </w:r>
      <w:r w:rsidR="006D2695">
        <w:rPr>
          <w:lang w:val="el-GR"/>
        </w:rPr>
        <w:t xml:space="preserve">, το προβλεπόμενο από το άρθρο 79 παρ. 4 του ν. 4412/2016 </w:t>
      </w:r>
      <w:r w:rsidR="00041A6C" w:rsidRPr="00041A6C">
        <w:rPr>
          <w:lang w:val="el-GR"/>
        </w:rPr>
        <w:t xml:space="preserve">Ευρωπαϊκό Ενιαίο Έγγραφο Σύμβασης (Ε.Ε.Ε.Σ.) </w:t>
      </w:r>
      <w:r w:rsidR="006D2695" w:rsidRPr="008A5C00">
        <w:rPr>
          <w:lang w:val="el-GR"/>
        </w:rPr>
        <w:t>(Β/3698/16-11-2016), σύμφωνα με το επισυναπτόμενο στην παρούσα Παράρτημα</w:t>
      </w:r>
      <w:r w:rsidRPr="008A5C00">
        <w:rPr>
          <w:lang w:val="el-GR"/>
        </w:rPr>
        <w:t xml:space="preserve"> ΙΙ</w:t>
      </w:r>
      <w:r w:rsidR="00CE7E8F" w:rsidRPr="008A5C00">
        <w:rPr>
          <w:lang w:val="el-GR"/>
        </w:rPr>
        <w:t>Ι</w:t>
      </w:r>
      <w:r w:rsidR="006D2695" w:rsidRPr="008A5C00">
        <w:rPr>
          <w:i/>
          <w:color w:val="5B9BD5"/>
          <w:lang w:val="el-GR"/>
        </w:rPr>
        <w:t>,</w:t>
      </w:r>
      <w:r w:rsidR="006D2695" w:rsidRPr="008A5C00">
        <w:rPr>
          <w:lang w:val="el-GR"/>
        </w:rPr>
        <w:t>,</w:t>
      </w:r>
      <w:r w:rsidR="006D2695">
        <w:rPr>
          <w:lang w:val="el-GR"/>
        </w:rPr>
        <w:t xml:space="preserve"> το οποίο αποτελεί ενημερωμένη υπεύθυνη δήλωση, με τις συνέπειες του ν. 1599/1986.</w:t>
      </w:r>
    </w:p>
    <w:p w14:paraId="6F2A4BE4" w14:textId="7457E155" w:rsidR="006D2695" w:rsidRDefault="006D2695">
      <w:pPr>
        <w:rPr>
          <w:i/>
          <w:color w:val="5B9BD5"/>
          <w:lang w:val="el-GR"/>
        </w:rPr>
      </w:pPr>
      <w:r>
        <w:rPr>
          <w:lang w:val="el-GR"/>
        </w:rPr>
        <w:lastRenderedPageBreak/>
        <w:t xml:space="preserve">Το </w:t>
      </w:r>
      <w:r w:rsidR="00041A6C">
        <w:rPr>
          <w:lang w:val="el-GR"/>
        </w:rPr>
        <w:t>Ε.Ε.Ε.Σ.</w:t>
      </w:r>
      <w:r>
        <w:rPr>
          <w:lang w:val="el-GR"/>
        </w:rPr>
        <w:t xml:space="preserve">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w:t>
      </w:r>
      <w:r w:rsidR="00041A6C">
        <w:rPr>
          <w:lang w:val="el-GR"/>
        </w:rPr>
        <w:t>Ε.Ε.Ε.Σ.</w:t>
      </w:r>
      <w:r>
        <w:rPr>
          <w:lang w:val="el-GR"/>
        </w:rPr>
        <w:t xml:space="preserve"> σε επεξεργάσιμη μορφή είναι αναρτημένο στην ιστοσελίδα της ΕΑΑΔΗΣΥ (</w:t>
      </w:r>
      <w:hyperlink r:id="rId15" w:history="1">
        <w:r>
          <w:rPr>
            <w:rStyle w:val="-"/>
            <w:color w:val="auto"/>
            <w:lang w:val="el-GR"/>
          </w:rPr>
          <w:t>www.eaadhsy.gr</w:t>
        </w:r>
      </w:hyperlink>
      <w:r>
        <w:rPr>
          <w:lang w:val="el-GR"/>
        </w:rPr>
        <w:t xml:space="preserve"> ) και (</w:t>
      </w:r>
      <w:hyperlink r:id="rId16" w:history="1">
        <w:r>
          <w:rPr>
            <w:rStyle w:val="-"/>
            <w:color w:val="auto"/>
            <w:lang w:val="el-GR"/>
          </w:rPr>
          <w:t>www.hsppa.gr</w:t>
        </w:r>
      </w:hyperlink>
      <w:r>
        <w:rPr>
          <w:lang w:val="el-GR"/>
        </w:rPr>
        <w:t xml:space="preserve"> )</w:t>
      </w:r>
      <w:r>
        <w:rPr>
          <w:i/>
          <w:color w:val="5B9BD5"/>
          <w:lang w:val="el-GR"/>
        </w:rPr>
        <w:t>.</w:t>
      </w:r>
    </w:p>
    <w:p w14:paraId="44AE507B" w14:textId="2554B11E" w:rsidR="00F12564" w:rsidRPr="00F12564" w:rsidRDefault="00F12564" w:rsidP="00F12564">
      <w:pPr>
        <w:pStyle w:val="Web"/>
        <w:shd w:val="clear" w:color="auto" w:fill="FFFFFF"/>
        <w:spacing w:after="0"/>
        <w:rPr>
          <w:rFonts w:ascii="Calibri" w:hAnsi="Calibri" w:cs="Calibri"/>
          <w:color w:val="000000"/>
          <w:sz w:val="22"/>
          <w:szCs w:val="22"/>
        </w:rPr>
      </w:pPr>
      <w:r w:rsidRPr="00F12564">
        <w:rPr>
          <w:rFonts w:ascii="Calibri" w:hAnsi="Calibri" w:cs="Calibri"/>
          <w:color w:val="000000"/>
          <w:sz w:val="22"/>
          <w:szCs w:val="22"/>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w:t>
      </w:r>
      <w:r w:rsidR="00041A6C" w:rsidRPr="00041A6C">
        <w:rPr>
          <w:rFonts w:ascii="Calibri" w:hAnsi="Calibri" w:cs="Calibri"/>
          <w:color w:val="000000"/>
          <w:sz w:val="22"/>
          <w:szCs w:val="22"/>
        </w:rPr>
        <w:t>Ευρωπαϊκό Ενιαίο Έγγραφο Σύμβασης (Ε.Ε.Ε.Σ.)</w:t>
      </w:r>
      <w:r w:rsidRPr="00F12564">
        <w:rPr>
          <w:rFonts w:ascii="Calibri" w:hAnsi="Calibri" w:cs="Calibri"/>
          <w:color w:val="000000"/>
          <w:sz w:val="22"/>
          <w:szCs w:val="22"/>
        </w:rPr>
        <w:t xml:space="preserve">,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6E5252D3" w14:textId="77777777" w:rsidR="00F12564" w:rsidRPr="00F12564" w:rsidRDefault="00F12564" w:rsidP="00F12564">
      <w:pPr>
        <w:pStyle w:val="Web"/>
        <w:shd w:val="clear" w:color="auto" w:fill="FFFFFF"/>
        <w:spacing w:after="0"/>
        <w:rPr>
          <w:rFonts w:ascii="Calibri" w:hAnsi="Calibri" w:cs="Calibri"/>
          <w:color w:val="000000"/>
          <w:sz w:val="22"/>
          <w:szCs w:val="22"/>
        </w:rPr>
      </w:pPr>
      <w:r w:rsidRPr="00F12564">
        <w:rPr>
          <w:rFonts w:ascii="Calibri" w:hAnsi="Calibri" w:cs="Calibri"/>
          <w:color w:val="000000"/>
          <w:sz w:val="22"/>
          <w:szCs w:val="22"/>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740682E" w14:textId="1651761E" w:rsidR="00F12564" w:rsidRPr="00F12564" w:rsidRDefault="00F12564" w:rsidP="00F12564">
      <w:pPr>
        <w:pStyle w:val="Web"/>
        <w:shd w:val="clear" w:color="auto" w:fill="FFFFFF"/>
        <w:spacing w:after="0"/>
        <w:rPr>
          <w:rFonts w:ascii="Calibri" w:hAnsi="Calibri" w:cs="Calibri"/>
          <w:color w:val="000000"/>
          <w:sz w:val="22"/>
          <w:szCs w:val="22"/>
        </w:rPr>
      </w:pPr>
      <w:r w:rsidRPr="00F12564">
        <w:rPr>
          <w:rFonts w:ascii="Calibri" w:hAnsi="Calibri" w:cs="Calibri"/>
          <w:color w:val="000000"/>
          <w:sz w:val="22"/>
          <w:szCs w:val="22"/>
        </w:rPr>
        <w:t xml:space="preserve">Στην περίπτωση υποβολής προσφοράς από ένωση οικονομικών φορέων, το </w:t>
      </w:r>
      <w:r w:rsidR="00677EDB" w:rsidRPr="00677EDB">
        <w:rPr>
          <w:rFonts w:ascii="Calibri" w:hAnsi="Calibri" w:cs="Calibri"/>
          <w:color w:val="000000"/>
          <w:sz w:val="22"/>
          <w:szCs w:val="22"/>
        </w:rPr>
        <w:t>Ευρωπαϊκό Ενιαίο Έγγραφο Σύμβασης (Ε.Ε.Ε.Σ.)</w:t>
      </w:r>
      <w:r w:rsidRPr="00F12564">
        <w:rPr>
          <w:rFonts w:ascii="Calibri" w:hAnsi="Calibri" w:cs="Calibri"/>
          <w:color w:val="000000"/>
          <w:sz w:val="22"/>
          <w:szCs w:val="22"/>
        </w:rPr>
        <w:t>, υποβάλλεται χωριστά από κάθε μέλος της ένωσης.</w:t>
      </w:r>
    </w:p>
    <w:p w14:paraId="2CE98C8C" w14:textId="2DBBC6E8" w:rsidR="00F12564" w:rsidRDefault="00F12564" w:rsidP="00F12564">
      <w:pPr>
        <w:pStyle w:val="Web"/>
        <w:shd w:val="clear" w:color="auto" w:fill="FFFFFF"/>
        <w:spacing w:before="0" w:beforeAutospacing="0" w:after="0" w:afterAutospacing="0"/>
        <w:jc w:val="both"/>
        <w:rPr>
          <w:rFonts w:ascii="Calibri" w:hAnsi="Calibri" w:cs="Calibri"/>
          <w:color w:val="000000"/>
          <w:sz w:val="22"/>
          <w:szCs w:val="22"/>
        </w:rPr>
      </w:pPr>
      <w:r w:rsidRPr="00F12564">
        <w:rPr>
          <w:rFonts w:ascii="Calibri" w:hAnsi="Calibri" w:cs="Calibri"/>
          <w:color w:val="000000"/>
          <w:sz w:val="22"/>
          <w:szCs w:val="22"/>
        </w:rPr>
        <w:t>Το ΕΕΕΣ μπορεί να υπογράφεται έως δέκα (10) ημέρες πριν την καταληκτική ημερομηνία υποβολής των προσφορών.</w:t>
      </w:r>
    </w:p>
    <w:p w14:paraId="16C1968D" w14:textId="77777777" w:rsidR="006D2695" w:rsidRDefault="006D2695">
      <w:pPr>
        <w:pStyle w:val="4"/>
        <w:rPr>
          <w:lang w:val="el-GR"/>
        </w:rPr>
      </w:pPr>
      <w:bookmarkStart w:id="86" w:name="_Toc492031023"/>
      <w:r>
        <w:rPr>
          <w:lang w:val="el-GR"/>
        </w:rPr>
        <w:t>2.2.</w:t>
      </w:r>
      <w:r w:rsidR="00DA035B">
        <w:rPr>
          <w:lang w:val="el-GR"/>
        </w:rPr>
        <w:t>8</w:t>
      </w:r>
      <w:r>
        <w:rPr>
          <w:lang w:val="el-GR"/>
        </w:rPr>
        <w:tab/>
        <w:t>Αποδεικτικά μέσα</w:t>
      </w:r>
      <w:bookmarkEnd w:id="86"/>
    </w:p>
    <w:p w14:paraId="1BB961D6" w14:textId="77777777" w:rsidR="006D2695" w:rsidRDefault="006D2695">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sidRPr="00CE7E8F">
        <w:rPr>
          <w:bCs/>
          <w:lang w:val="el-GR"/>
        </w:rPr>
        <w:t>2.2.1 έως 2.2.</w:t>
      </w:r>
      <w:r w:rsidR="00C007B5" w:rsidRPr="00CE7E8F">
        <w:rPr>
          <w:bCs/>
          <w:lang w:val="el-GR"/>
        </w:rPr>
        <w:t>6</w:t>
      </w:r>
      <w:r w:rsidRPr="00CE7E8F">
        <w:rPr>
          <w:bCs/>
          <w:lang w:val="el-GR"/>
        </w:rPr>
        <w:t>, κρίνονται</w:t>
      </w:r>
      <w:r>
        <w:rPr>
          <w:bCs/>
          <w:lang w:val="el-GR"/>
        </w:rPr>
        <w:t xml:space="preserve">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31EB1494" w14:textId="705B3042" w:rsidR="006D2695" w:rsidRDefault="006D2695">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w:t>
      </w:r>
      <w:r w:rsidR="00305859" w:rsidRPr="00305859">
        <w:rPr>
          <w:bCs/>
          <w:lang w:val="el-GR"/>
        </w:rPr>
        <w:t>Ευρωπαϊκό Ενιαίο Έγγραφο Σύμβασης (Ε.Ε.Ε.Σ.)</w:t>
      </w:r>
      <w:r>
        <w:rPr>
          <w:bCs/>
          <w:lang w:val="el-GR"/>
        </w:rPr>
        <w:t xml:space="preserve">του άρθρου 79 παρ. 4 ν. 4412/2016 </w:t>
      </w:r>
    </w:p>
    <w:p w14:paraId="22813055" w14:textId="77777777" w:rsidR="006D2695" w:rsidRDefault="006D2695">
      <w:pPr>
        <w:rPr>
          <w:b/>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127FA0E" w14:textId="77777777" w:rsidR="006D2695" w:rsidRDefault="006D2695">
      <w:pPr>
        <w:rPr>
          <w:b/>
          <w:bCs/>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w:t>
      </w:r>
      <w:r w:rsidRPr="00CE7E8F">
        <w:rPr>
          <w:lang w:val="el-GR"/>
        </w:rPr>
        <w:t>της παραγράφου 2.2.</w:t>
      </w:r>
      <w:r w:rsidR="00C007B5" w:rsidRPr="00CE7E8F">
        <w:rPr>
          <w:lang w:val="el-GR"/>
        </w:rPr>
        <w:t xml:space="preserve">2 </w:t>
      </w:r>
      <w:r w:rsidRPr="00CE7E8F">
        <w:rPr>
          <w:lang w:val="el-GR"/>
        </w:rPr>
        <w:t>οι προσφέροντες</w:t>
      </w:r>
      <w:r>
        <w:rPr>
          <w:lang w:val="el-GR"/>
        </w:rPr>
        <w:t xml:space="preserve"> οικονομικοί φορείς προσκομίζουν αντίστοιχα τα παρακάτω δικαιολογητικά</w:t>
      </w:r>
      <w:r>
        <w:rPr>
          <w:rStyle w:val="FootnoteReference2"/>
          <w:szCs w:val="22"/>
        </w:rPr>
        <w:footnoteReference w:id="2"/>
      </w:r>
      <w:r>
        <w:rPr>
          <w:lang w:val="el-GR"/>
        </w:rPr>
        <w:t>:</w:t>
      </w:r>
    </w:p>
    <w:p w14:paraId="05B0C860" w14:textId="77777777" w:rsidR="00633C94" w:rsidRDefault="006D2695">
      <w:pPr>
        <w:rPr>
          <w:b/>
          <w:bCs/>
          <w:lang w:val="el-GR"/>
        </w:rPr>
      </w:pPr>
      <w:r>
        <w:rPr>
          <w:b/>
          <w:bCs/>
          <w:lang w:val="el-GR"/>
        </w:rPr>
        <w:lastRenderedPageBreak/>
        <w:t>α)</w:t>
      </w:r>
      <w:r>
        <w:rPr>
          <w:lang w:val="el-GR"/>
        </w:rPr>
        <w:t xml:space="preserve"> για την παράγραφο 2.2.</w:t>
      </w:r>
      <w:r w:rsidR="00C007B5">
        <w:rPr>
          <w:lang w:val="el-GR"/>
        </w:rPr>
        <w:t>2</w:t>
      </w:r>
      <w:r>
        <w:rPr>
          <w:lang w:val="el-GR"/>
        </w:rPr>
        <w:t>.1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D279FF">
        <w:rPr>
          <w:lang w:val="el-GR"/>
        </w:rPr>
        <w:t xml:space="preserve"> 2.2.2.1</w:t>
      </w:r>
      <w:r>
        <w:rPr>
          <w:lang w:val="el-GR"/>
        </w:rPr>
        <w:t>,</w:t>
      </w:r>
    </w:p>
    <w:p w14:paraId="6A03C3D1" w14:textId="77777777" w:rsidR="00633C94" w:rsidRPr="00633C94" w:rsidRDefault="00633C94" w:rsidP="00633C94">
      <w:pPr>
        <w:rPr>
          <w:bCs/>
          <w:lang w:val="el-GR"/>
        </w:rPr>
      </w:pPr>
      <w:r w:rsidRPr="00633C94">
        <w:rPr>
          <w:b/>
          <w:bCs/>
          <w:lang w:val="el-GR"/>
        </w:rPr>
        <w:t>β)</w:t>
      </w:r>
      <w:r w:rsidRPr="00633C94">
        <w:rPr>
          <w:bCs/>
          <w:lang w:val="el-GR"/>
        </w:rPr>
        <w:t xml:space="preserve"> για τις παραγράφους 2.2.2.2  και 2.2.2.4  περίπτωση β΄ πιστοποιητικό που εκδίδεται από την αρμόδια αρχή του οικείου κράτους - μέλους ή χώρας. </w:t>
      </w:r>
    </w:p>
    <w:p w14:paraId="2D7C2AEE" w14:textId="46C5E368" w:rsidR="00633C94" w:rsidRPr="00633C94" w:rsidRDefault="00633C94" w:rsidP="00633C94">
      <w:pPr>
        <w:rPr>
          <w:bCs/>
          <w:lang w:val="el-GR"/>
        </w:rPr>
      </w:pPr>
      <w:r w:rsidRPr="00633C94">
        <w:rPr>
          <w:bCs/>
          <w:lang w:val="el-GR"/>
        </w:rPr>
        <w:t>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C65B97">
        <w:rPr>
          <w:bCs/>
          <w:lang w:val="el-GR"/>
        </w:rPr>
        <w:t>.</w:t>
      </w:r>
      <w:r w:rsidRPr="00633C94">
        <w:rPr>
          <w:bCs/>
          <w:lang w:val="el-GR"/>
        </w:rPr>
        <w:t xml:space="preserve"> </w:t>
      </w:r>
    </w:p>
    <w:p w14:paraId="0F87A58F" w14:textId="77777777" w:rsidR="00633C94" w:rsidRPr="00633C94" w:rsidRDefault="00633C94" w:rsidP="00633C94">
      <w:pPr>
        <w:rPr>
          <w:bCs/>
          <w:lang w:val="el-GR"/>
        </w:rPr>
      </w:pPr>
      <w:r w:rsidRPr="00633C94">
        <w:rPr>
          <w:bCs/>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β΄ της παραγράφου 2.2.2.4,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61E72228" w14:textId="77777777" w:rsidR="00633C94" w:rsidRPr="00633C94" w:rsidRDefault="00633C94" w:rsidP="00633C94">
      <w:pPr>
        <w:rPr>
          <w:bCs/>
          <w:lang w:val="el-GR"/>
        </w:rPr>
      </w:pPr>
      <w:r w:rsidRPr="00633C94">
        <w:rPr>
          <w:bCs/>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β΄ της παραγράφου 2.2.2.4.</w:t>
      </w:r>
    </w:p>
    <w:p w14:paraId="7B16561C" w14:textId="77777777" w:rsidR="00633C94" w:rsidRPr="00633C94" w:rsidRDefault="00633C94" w:rsidP="00633C94">
      <w:pPr>
        <w:rPr>
          <w:bCs/>
          <w:lang w:val="el-GR"/>
        </w:rPr>
      </w:pPr>
      <w:r w:rsidRPr="00633C94">
        <w:rPr>
          <w:bCs/>
          <w:lang w:val="el-GR"/>
        </w:rPr>
        <w:t>Για τις λοιπές περιπτώσεις της παραγράφου 2.2.2.4 υπεύθυνη δήλωση του προσφέροντος οικονομικού φορέα ότι δεν συντρέχουν στο πρόσωπό του οι οριζόμενοι στην παράγραφο λόγοι αποκλεισμού.</w:t>
      </w:r>
    </w:p>
    <w:p w14:paraId="22F25A7F" w14:textId="77777777" w:rsidR="00633C94" w:rsidRPr="00633C94" w:rsidRDefault="00633C94" w:rsidP="00633C94">
      <w:pPr>
        <w:rPr>
          <w:bCs/>
          <w:lang w:val="el-GR"/>
        </w:rPr>
      </w:pPr>
      <w:r w:rsidRPr="00A615C8">
        <w:rPr>
          <w:b/>
          <w:bCs/>
          <w:lang w:val="el-GR"/>
        </w:rPr>
        <w:t>γ)</w:t>
      </w:r>
      <w:r w:rsidRPr="00633C94">
        <w:rPr>
          <w:bCs/>
          <w:lang w:val="el-GR"/>
        </w:rPr>
        <w:t xml:space="preserve"> Για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46868A63" w14:textId="77777777" w:rsidR="00633C94" w:rsidRPr="00633C94" w:rsidRDefault="00633C94" w:rsidP="00633C94">
      <w:pPr>
        <w:rPr>
          <w:bCs/>
          <w:lang w:val="el-GR"/>
        </w:rPr>
      </w:pPr>
      <w:r w:rsidRPr="00633C94">
        <w:rPr>
          <w:bCs/>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στην παράγραφο 1, στις περιπτώσεις α΄ και β΄ της παραγράφου 2 και στην περίπτωση β΄ της παραγράφου 4 του άρθρου 73 του ν. 4412/2016,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3277C00C" w14:textId="77777777" w:rsidR="00633C94" w:rsidRPr="00633C94" w:rsidRDefault="00633C94" w:rsidP="00633C94">
      <w:pPr>
        <w:rPr>
          <w:bCs/>
          <w:lang w:val="el-GR"/>
        </w:rPr>
      </w:pPr>
      <w:r w:rsidRPr="00633C94">
        <w:rPr>
          <w:bCs/>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 ή ότι τα έγγραφα αυτά δεν καλύπτουν όλες τις περιπτώσεις που αναφέρονται στην παράγραφο 1, στις περιπτώσεις α΄ και β΄ της παραγράφου 2 </w:t>
      </w:r>
      <w:r w:rsidRPr="00633C94">
        <w:rPr>
          <w:bCs/>
          <w:lang w:val="el-GR"/>
        </w:rPr>
        <w:lastRenderedPageBreak/>
        <w:t xml:space="preserve">και στην περίπτωση β΄ της παραγράφου 4 του άρθρου 73 του ν. 4412/2016. Οι επίσημες δηλώσεις καθίστανται διαθέσιμες μέσω του </w:t>
      </w:r>
      <w:proofErr w:type="spellStart"/>
      <w:r w:rsidRPr="00633C94">
        <w:rPr>
          <w:bCs/>
          <w:lang w:val="el-GR"/>
        </w:rPr>
        <w:t>επιγραμμικού</w:t>
      </w:r>
      <w:proofErr w:type="spellEnd"/>
      <w:r w:rsidRPr="00633C94">
        <w:rPr>
          <w:bCs/>
          <w:lang w:val="el-GR"/>
        </w:rPr>
        <w:t xml:space="preserve"> αποθετηρίου πιστοποιητικών (e-</w:t>
      </w:r>
      <w:proofErr w:type="spellStart"/>
      <w:r w:rsidRPr="00633C94">
        <w:rPr>
          <w:bCs/>
          <w:lang w:val="el-GR"/>
        </w:rPr>
        <w:t>Certis</w:t>
      </w:r>
      <w:proofErr w:type="spellEnd"/>
      <w:r w:rsidRPr="00633C94">
        <w:rPr>
          <w:bCs/>
          <w:lang w:val="el-GR"/>
        </w:rPr>
        <w:t>) του άρθρου 81 του ν. 4412/2016.</w:t>
      </w:r>
    </w:p>
    <w:p w14:paraId="370F5C29" w14:textId="77777777" w:rsidR="00633C94" w:rsidRDefault="00633C94" w:rsidP="00633C94">
      <w:pPr>
        <w:rPr>
          <w:bCs/>
          <w:lang w:val="el-GR"/>
        </w:rPr>
      </w:pPr>
      <w:r w:rsidRPr="00633C94">
        <w:rPr>
          <w:bCs/>
          <w:lang w:val="el-GR"/>
        </w:rPr>
        <w:t>Μέχρι να καταστεί εφικτή η έκδοση του πιστοποιητικού που προβλέπεται στην περίπτωση γ΄ της παραγράφου 2 του άρθρου 80 του ν. 4412/2016,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14:paraId="634F5587" w14:textId="77777777" w:rsidR="00A615C8" w:rsidRDefault="00A615C8" w:rsidP="00633C94">
      <w:pPr>
        <w:rPr>
          <w:bCs/>
          <w:lang w:val="el-GR"/>
        </w:rPr>
      </w:pPr>
      <w:r w:rsidRPr="00A615C8">
        <w:rPr>
          <w:b/>
          <w:bCs/>
          <w:lang w:val="el-GR"/>
        </w:rPr>
        <w:t>δ)</w:t>
      </w:r>
      <w:r w:rsidRPr="00A615C8">
        <w:rPr>
          <w:bCs/>
          <w:lang w:val="el-GR"/>
        </w:rPr>
        <w:t xml:space="preserve"> για την παράγραφο 2.2.2.8. υπεύθυνη δήλωση του προσφέροντος οικονομικού φορέα ότι δεν έχει εκδοθεί σε βάρος του απόφαση αποκλεισμού, σύμφωνα με το άρθρο 74 του ν. 4412/2016.</w:t>
      </w:r>
    </w:p>
    <w:p w14:paraId="75910491" w14:textId="77777777" w:rsidR="006D2695" w:rsidRDefault="006D2695" w:rsidP="00633C94">
      <w:pPr>
        <w:rPr>
          <w:rFonts w:eastAsia="Calibri"/>
          <w:lang w:val="el-GR"/>
        </w:rPr>
      </w:pPr>
      <w:r w:rsidRPr="00A615C8">
        <w:rPr>
          <w:b/>
          <w:bCs/>
          <w:lang w:val="en-US"/>
        </w:rPr>
        <w:t>B</w:t>
      </w:r>
      <w:r w:rsidR="006D5A2C" w:rsidRPr="00A615C8">
        <w:rPr>
          <w:b/>
          <w:bCs/>
          <w:lang w:val="el-GR"/>
        </w:rPr>
        <w:t>.</w:t>
      </w:r>
      <w:r w:rsidRPr="00A615C8">
        <w:rPr>
          <w:b/>
          <w:bCs/>
          <w:lang w:val="el-GR"/>
        </w:rPr>
        <w:t>2.</w:t>
      </w:r>
      <w:r w:rsidRPr="00633C94">
        <w:rPr>
          <w:lang w:val="el-GR"/>
        </w:rPr>
        <w:t xml:space="preserve"> </w:t>
      </w:r>
      <w:r w:rsidRPr="00633C94">
        <w:rPr>
          <w:rFonts w:eastAsia="Calibri"/>
          <w:lang w:val="el-GR"/>
        </w:rPr>
        <w:t>Για την απόδειξη της απαίτησης του άρθρου 2.2.</w:t>
      </w:r>
      <w:r w:rsidR="00C007B5" w:rsidRPr="00633C94">
        <w:rPr>
          <w:rFonts w:eastAsia="Calibri"/>
          <w:lang w:val="el-GR"/>
        </w:rPr>
        <w:t>3</w:t>
      </w:r>
      <w:r w:rsidRPr="00633C94">
        <w:rPr>
          <w:rFonts w:eastAsia="Calibri"/>
          <w:lang w:val="el-GR"/>
        </w:rPr>
        <w:t>. (απόδειξη καταλληλόλητας για την</w:t>
      </w:r>
      <w:r>
        <w:rPr>
          <w:rFonts w:eastAsia="Calibri"/>
          <w:lang w:val="el-GR"/>
        </w:rPr>
        <w:t xml:space="preserve"> άσκηση επαγγελματικής δραστηριότητας) προσκομίζουν πιστοποιητικό/βεβαίωση του οικείου επαγγελματικού ή εμπορικού μητρώου του κράτους εγκατάστασης. </w:t>
      </w:r>
    </w:p>
    <w:p w14:paraId="5769176D" w14:textId="77777777" w:rsidR="006D2695" w:rsidRPr="008A5C00" w:rsidRDefault="006D2695">
      <w:pPr>
        <w:rPr>
          <w:lang w:val="el-GR"/>
        </w:rPr>
      </w:pPr>
      <w:bookmarkStart w:id="87" w:name="_Hlk40349539"/>
      <w:r w:rsidRPr="008A5C00">
        <w:rPr>
          <w:rFonts w:eastAsia="Calibri"/>
          <w:lang w:val="el-GR"/>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bookmarkEnd w:id="87"/>
    <w:p w14:paraId="75B48809" w14:textId="77777777" w:rsidR="006D2695" w:rsidRDefault="006D2695">
      <w:pPr>
        <w:rPr>
          <w:lang w:val="el-GR"/>
        </w:rPr>
      </w:pPr>
      <w:r w:rsidRPr="008A5C00">
        <w:rPr>
          <w:lang w:val="el-GR"/>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14:paraId="29D3C080" w14:textId="77777777" w:rsidR="006D2695" w:rsidRDefault="006D2695">
      <w:pPr>
        <w:rPr>
          <w:b/>
          <w:bCs/>
          <w:lang w:val="el-GR"/>
        </w:rPr>
      </w:pPr>
      <w:r>
        <w:rPr>
          <w:b/>
          <w:bCs/>
          <w:lang w:val="el-GR"/>
        </w:rPr>
        <w:t>Β.3.</w:t>
      </w:r>
      <w:r>
        <w:rPr>
          <w:lang w:val="el-GR"/>
        </w:rPr>
        <w:t xml:space="preserve"> Για την </w:t>
      </w:r>
      <w:r w:rsidRPr="00A615C8">
        <w:rPr>
          <w:u w:val="single"/>
          <w:lang w:val="el-GR"/>
        </w:rPr>
        <w:t>απόδειξη της οικονομικής και χρηματοοικονομικής επάρκειας</w:t>
      </w:r>
      <w:r>
        <w:rPr>
          <w:lang w:val="el-GR"/>
        </w:rPr>
        <w:t xml:space="preserve"> της παραγράφου 2.2.</w:t>
      </w:r>
      <w:r w:rsidR="00C007B5">
        <w:rPr>
          <w:lang w:val="el-GR"/>
        </w:rPr>
        <w:t xml:space="preserve">4 </w:t>
      </w:r>
      <w:r>
        <w:rPr>
          <w:lang w:val="el-GR"/>
        </w:rPr>
        <w:t xml:space="preserve">οι οικονομικοί φορείς </w:t>
      </w:r>
      <w:r w:rsidR="00102D5A">
        <w:rPr>
          <w:szCs w:val="22"/>
          <w:lang w:val="el-GR"/>
        </w:rPr>
        <w:t>δεν απαιτείται να καταθέσουν</w:t>
      </w:r>
      <w:r w:rsidR="00102D5A" w:rsidRPr="00A153A6">
        <w:rPr>
          <w:szCs w:val="22"/>
          <w:lang w:val="el-GR"/>
        </w:rPr>
        <w:t xml:space="preserve"> </w:t>
      </w:r>
      <w:r w:rsidR="00102D5A">
        <w:rPr>
          <w:szCs w:val="22"/>
          <w:lang w:val="el-GR"/>
        </w:rPr>
        <w:t>κάποιο έγγραφο</w:t>
      </w:r>
      <w:r>
        <w:rPr>
          <w:lang w:val="el-GR"/>
        </w:rPr>
        <w:t>.</w:t>
      </w:r>
    </w:p>
    <w:p w14:paraId="3B8CB276" w14:textId="77777777" w:rsidR="006D2695" w:rsidRDefault="006D2695">
      <w:pPr>
        <w:rPr>
          <w:b/>
          <w:bCs/>
          <w:lang w:val="el-GR"/>
        </w:rPr>
      </w:pPr>
      <w:r>
        <w:rPr>
          <w:b/>
          <w:bCs/>
          <w:lang w:val="el-GR"/>
        </w:rPr>
        <w:t xml:space="preserve">Β.4. </w:t>
      </w:r>
      <w:r>
        <w:rPr>
          <w:lang w:val="el-GR"/>
        </w:rPr>
        <w:t xml:space="preserve">Για την </w:t>
      </w:r>
      <w:r w:rsidRPr="00A615C8">
        <w:rPr>
          <w:u w:val="single"/>
          <w:lang w:val="el-GR"/>
        </w:rPr>
        <w:t>απόδειξη της τεχνικής ικανότητας</w:t>
      </w:r>
      <w:r>
        <w:rPr>
          <w:lang w:val="el-GR"/>
        </w:rPr>
        <w:t xml:space="preserve"> της παραγράφου 2.2.</w:t>
      </w:r>
      <w:r w:rsidR="00A80D62">
        <w:rPr>
          <w:lang w:val="el-GR"/>
        </w:rPr>
        <w:t xml:space="preserve">5 </w:t>
      </w:r>
      <w:r>
        <w:rPr>
          <w:lang w:val="el-GR"/>
        </w:rPr>
        <w:t xml:space="preserve">οι οικονομικοί φορείς </w:t>
      </w:r>
      <w:r w:rsidR="00737C00">
        <w:rPr>
          <w:szCs w:val="22"/>
          <w:lang w:val="el-GR"/>
        </w:rPr>
        <w:t>δεν απαιτείται να καταθέσουν</w:t>
      </w:r>
      <w:r w:rsidR="00737C00" w:rsidRPr="00A153A6">
        <w:rPr>
          <w:szCs w:val="22"/>
          <w:lang w:val="el-GR"/>
        </w:rPr>
        <w:t xml:space="preserve"> </w:t>
      </w:r>
      <w:r w:rsidR="00737C00">
        <w:rPr>
          <w:szCs w:val="22"/>
          <w:lang w:val="el-GR"/>
        </w:rPr>
        <w:t>κάποιο έγγραφο</w:t>
      </w:r>
      <w:r w:rsidR="00A80D62">
        <w:rPr>
          <w:lang w:val="el-GR"/>
        </w:rPr>
        <w:t>.</w:t>
      </w:r>
    </w:p>
    <w:p w14:paraId="1FA7290B" w14:textId="77777777" w:rsidR="006D2695" w:rsidRDefault="006D2695">
      <w:pPr>
        <w:rPr>
          <w:b/>
          <w:bCs/>
          <w:lang w:val="el-GR"/>
        </w:rPr>
      </w:pPr>
      <w:r>
        <w:rPr>
          <w:b/>
          <w:bCs/>
          <w:lang w:val="el-GR"/>
        </w:rPr>
        <w:t xml:space="preserve">Β.5. </w:t>
      </w:r>
      <w:r>
        <w:rPr>
          <w:lang w:val="el-GR"/>
        </w:rPr>
        <w:t xml:space="preserve">Για την </w:t>
      </w:r>
      <w:r w:rsidRPr="00A615C8">
        <w:rPr>
          <w:u w:val="single"/>
          <w:lang w:val="el-GR"/>
        </w:rPr>
        <w:t xml:space="preserve">απόδειξη της συμμόρφωσής τους με </w:t>
      </w:r>
      <w:r w:rsidRPr="00A615C8">
        <w:rPr>
          <w:color w:val="000000"/>
          <w:u w:val="single"/>
          <w:lang w:val="el-GR"/>
        </w:rPr>
        <w:t>πρότυπα διασφάλισης ποιότητας και πρότυπα περιβαλλοντικής διαχείρισης</w:t>
      </w:r>
      <w:r>
        <w:rPr>
          <w:lang w:val="el-GR"/>
        </w:rPr>
        <w:t xml:space="preserve"> της παραγράφου 2.2.</w:t>
      </w:r>
      <w:r w:rsidR="002C25D7">
        <w:rPr>
          <w:lang w:val="el-GR"/>
        </w:rPr>
        <w:t xml:space="preserve">6 </w:t>
      </w:r>
      <w:r>
        <w:rPr>
          <w:lang w:val="el-GR"/>
        </w:rPr>
        <w:t xml:space="preserve">οι οικονομικοί φορείς </w:t>
      </w:r>
      <w:r w:rsidR="00102D5A">
        <w:rPr>
          <w:lang w:val="el-GR"/>
        </w:rPr>
        <w:t xml:space="preserve">δεν απαιτείται να </w:t>
      </w:r>
      <w:r w:rsidRPr="00135A05">
        <w:rPr>
          <w:lang w:val="el-GR"/>
        </w:rPr>
        <w:t>προσκομί</w:t>
      </w:r>
      <w:r w:rsidR="00102D5A">
        <w:rPr>
          <w:lang w:val="el-GR"/>
        </w:rPr>
        <w:t>σ</w:t>
      </w:r>
      <w:r w:rsidRPr="00135A05">
        <w:rPr>
          <w:lang w:val="el-GR"/>
        </w:rPr>
        <w:t>ουν</w:t>
      </w:r>
      <w:r w:rsidR="00102D5A">
        <w:rPr>
          <w:lang w:val="el-GR"/>
        </w:rPr>
        <w:t xml:space="preserve"> κάποιο έγγραφο.</w:t>
      </w:r>
      <w:r w:rsidR="006C6613" w:rsidRPr="006C6613">
        <w:rPr>
          <w:color w:val="FF0000"/>
          <w:lang w:val="el-GR"/>
        </w:rPr>
        <w:t xml:space="preserve"> </w:t>
      </w:r>
    </w:p>
    <w:p w14:paraId="6ADE4C1B" w14:textId="77777777" w:rsidR="00872D3D" w:rsidRPr="006E04C5" w:rsidRDefault="006D2695" w:rsidP="00872D3D">
      <w:pPr>
        <w:rPr>
          <w:lang w:val="el-GR"/>
        </w:rPr>
      </w:pPr>
      <w:r>
        <w:rPr>
          <w:b/>
          <w:bCs/>
          <w:lang w:val="el-GR"/>
        </w:rPr>
        <w:t>Β.6.</w:t>
      </w:r>
      <w:r>
        <w:rPr>
          <w:lang w:val="el-GR"/>
        </w:rPr>
        <w:t xml:space="preserve"> </w:t>
      </w:r>
      <w:r w:rsidR="00872D3D" w:rsidRPr="00FB1B90">
        <w:rPr>
          <w:lang w:val="el-GR"/>
        </w:rPr>
        <w:t>Για την απόδειξη της νόμιμης εκπροσώπησης, στις περιπτώσεις που ο οικονομικός φορέας είναι νομικό πρόσωπο και υποχρεούται, κατά την κείμενη</w:t>
      </w:r>
      <w:r w:rsidR="00872D3D" w:rsidRPr="006E04C5">
        <w:rPr>
          <w:lang w:val="el-GR"/>
        </w:rPr>
        <w:t xml:space="preserve"> νομοθεσία, να δηλώνει την εκπροσώπηση και τις μεταβολές της σε αρμόδια αρχή (πχ ΓΕΜΗ)</w:t>
      </w:r>
      <w:r w:rsidR="00872D3D">
        <w:rPr>
          <w:lang w:val="el-GR"/>
        </w:rPr>
        <w:t xml:space="preserve">, προσκομίζει </w:t>
      </w:r>
      <w:r w:rsidR="00872D3D" w:rsidRPr="006E04C5">
        <w:rPr>
          <w:lang w:val="el-GR"/>
        </w:rPr>
        <w:t>σχετικό πιστοποιητικό ισχύουσας εκπροσώπησης, το οποίο πρέπει να έχει εκδοθεί έως τριάντα (30) εργάσιμες ημέρες πριν από την υποβολή του</w:t>
      </w:r>
      <w:r w:rsidR="00872D3D">
        <w:rPr>
          <w:lang w:val="el-GR"/>
        </w:rPr>
        <w:t>.</w:t>
      </w:r>
      <w:r w:rsidR="00872D3D">
        <w:rPr>
          <w:rStyle w:val="ab"/>
          <w:lang w:val="el-GR"/>
        </w:rPr>
        <w:footnoteReference w:id="3"/>
      </w:r>
      <w:r w:rsidR="00872D3D">
        <w:rPr>
          <w:lang w:val="el-GR"/>
        </w:rPr>
        <w:t xml:space="preserve"> </w:t>
      </w:r>
      <w:r w:rsidR="00872D3D" w:rsidRPr="006E04C5">
        <w:rPr>
          <w:lang w:val="el-GR"/>
        </w:rPr>
        <w:t xml:space="preserve">Στις λοιπές περιπτώσεις </w:t>
      </w:r>
      <w:r w:rsidR="00872D3D">
        <w:rPr>
          <w:lang w:val="el-GR"/>
        </w:rPr>
        <w:t xml:space="preserve">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οικονομικού φορέα), </w:t>
      </w:r>
      <w:r w:rsidR="00872D3D" w:rsidRPr="006E04C5">
        <w:rPr>
          <w:lang w:val="el-GR"/>
        </w:rPr>
        <w:t>συνοδευόμενα από υπεύθυνη δήλωση του νόμιμου εκπροσώπου ότι εξακολουθούν να ισχύουν κατά την υποβολή τους.</w:t>
      </w:r>
    </w:p>
    <w:p w14:paraId="6D1AA217" w14:textId="77777777" w:rsidR="00872D3D" w:rsidRPr="006E04C5" w:rsidRDefault="00872D3D" w:rsidP="00872D3D">
      <w:pPr>
        <w:rPr>
          <w:lang w:val="el-GR"/>
        </w:rPr>
      </w:pPr>
      <w:r w:rsidRPr="006E04C5">
        <w:rPr>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1C936FB" w14:textId="77777777" w:rsidR="00872D3D" w:rsidRDefault="00872D3D" w:rsidP="00872D3D">
      <w:pPr>
        <w:rPr>
          <w:lang w:val="el-GR"/>
        </w:rPr>
      </w:pPr>
      <w:r w:rsidRPr="006E04C5">
        <w:rPr>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F4F00F2" w14:textId="77777777" w:rsidR="00872D3D" w:rsidRPr="00872D3D" w:rsidRDefault="00872D3D">
      <w:pPr>
        <w:rPr>
          <w:lang w:val="el-GR"/>
        </w:rPr>
      </w:pPr>
      <w:r>
        <w:rPr>
          <w:lang w:val="el-GR"/>
        </w:rPr>
        <w:t>Από τα ανωτέρω έγγραφα πρέπει να προκύπτουν η νόμιμη σύσταση του οικονομικού φορέα , όλες οι σχετικές τροποποιήσεις των καταστατικών, το/τα πρόσωπο/α που δεσμεύει/</w:t>
      </w:r>
      <w:proofErr w:type="spellStart"/>
      <w:r>
        <w:rPr>
          <w:lang w:val="el-GR"/>
        </w:rPr>
        <w:t>ουν</w:t>
      </w:r>
      <w:proofErr w:type="spellEnd"/>
      <w:r>
        <w:rPr>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4E3FB82" w14:textId="77777777" w:rsidR="006D2695" w:rsidRDefault="006D2695">
      <w:pPr>
        <w:rPr>
          <w:lang w:val="el-GR"/>
        </w:rPr>
      </w:pPr>
      <w:r>
        <w:rPr>
          <w:b/>
          <w:bCs/>
          <w:lang w:val="el-GR"/>
        </w:rPr>
        <w:t>Β.7.</w:t>
      </w:r>
      <w:r>
        <w:rPr>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t>VII</w:t>
      </w:r>
      <w:r>
        <w:rPr>
          <w:lang w:val="el-GR"/>
        </w:rPr>
        <w:t xml:space="preserve"> του Προσαρτήματος Α΄ του ν. 4412/2016, μπορούν να προσκομίζουν στις αναθέτουσες αρχές πιστοποιητικό </w:t>
      </w:r>
      <w:r>
        <w:rPr>
          <w:lang w:val="el-GR"/>
        </w:rPr>
        <w:lastRenderedPageBreak/>
        <w:t xml:space="preserve">εγγραφής εκδιδόμενο από την αρμόδια αρχή ή το πιστοποιητικό που εκδίδεται από τον αρμόδιο οργανισμό πιστοποίησης. </w:t>
      </w:r>
    </w:p>
    <w:p w14:paraId="1934A1E4" w14:textId="77777777" w:rsidR="006D2695" w:rsidRDefault="006D2695">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3335E61" w14:textId="77777777" w:rsidR="006D2695" w:rsidRDefault="006D2695">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00732CF5">
        <w:rPr>
          <w:lang w:val="el-GR"/>
        </w:rPr>
        <w:t>καταλληλότητας</w:t>
      </w:r>
      <w:proofErr w:type="spellEnd"/>
      <w:r>
        <w:rPr>
          <w:lang w:val="el-GR"/>
        </w:rPr>
        <w:t xml:space="preserve"> όσον αφορά τις απαιτήσεις ποιοτικής επιλογής, τις οποίες καλύπτει ο επίσημος κατάλογος ή το πιστοποιητικό. </w:t>
      </w:r>
    </w:p>
    <w:p w14:paraId="34B86BB5" w14:textId="77777777" w:rsidR="006D2695" w:rsidRDefault="006D2695">
      <w:pPr>
        <w:rPr>
          <w:b/>
          <w:bCs/>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2208C8A3" w14:textId="77777777" w:rsidR="006D2695" w:rsidRDefault="006D2695">
      <w:pPr>
        <w:rPr>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605CC70" w14:textId="77777777" w:rsidR="007054E6" w:rsidRPr="007054E6" w:rsidRDefault="007054E6" w:rsidP="007054E6">
      <w:pPr>
        <w:rPr>
          <w:lang w:val="el-GR"/>
        </w:rPr>
      </w:pPr>
      <w:r w:rsidRPr="007054E6">
        <w:rPr>
          <w:lang w:val="el-GR"/>
        </w:rPr>
        <w:t xml:space="preserve">Τα αποδεικτικά μέσα γίνονται αποδεκτά κατά τον ακόλουθο τρόπο: </w:t>
      </w:r>
    </w:p>
    <w:p w14:paraId="6780B981" w14:textId="77777777" w:rsidR="007054E6" w:rsidRPr="007054E6" w:rsidRDefault="007054E6" w:rsidP="007054E6">
      <w:pPr>
        <w:rPr>
          <w:lang w:val="el-GR"/>
        </w:rPr>
      </w:pPr>
      <w:r w:rsidRPr="007054E6">
        <w:rPr>
          <w:lang w:val="el-GR"/>
        </w:rPr>
        <w:t xml:space="preserve">α) τα δικαιολογητικά που αφορούν την παράγραφο 1 του άρθρου 73, την περίπτωση γ΄ της παραγράφου 2 του άρθρου 73 και την περίπτωση β΄ της παραγράφου 4 του άρθρου 73 του ν. 4412/2016 εφόσον έχουν εκδοθεί έως τρεις (3) μήνες πριν από την υποβολή τους, </w:t>
      </w:r>
    </w:p>
    <w:p w14:paraId="50597B61" w14:textId="77777777" w:rsidR="007054E6" w:rsidRPr="007054E6" w:rsidRDefault="007054E6" w:rsidP="007054E6">
      <w:pPr>
        <w:rPr>
          <w:lang w:val="el-GR"/>
        </w:rPr>
      </w:pPr>
      <w:r w:rsidRPr="007054E6">
        <w:rPr>
          <w:lang w:val="el-GR"/>
        </w:rPr>
        <w:t xml:space="preserve">β) τα λοιπά δικαιολογητικά που αφορούν την παράγραφο 2 του άρθρου 73 του ν. 4412/2016 εφόσον είναι εν ισχύ κατά το χρόνο υποβολής τους, άλλως, στην περίπτωση που δεν αναφέρεται χρόνος ισχύος, να έχουν εκδοθεί κατά τα οριζόμενα στην προηγούμενη περίπτωση, </w:t>
      </w:r>
    </w:p>
    <w:p w14:paraId="13DF1933" w14:textId="77777777" w:rsidR="007054E6" w:rsidRPr="007054E6" w:rsidRDefault="007054E6" w:rsidP="007054E6">
      <w:pPr>
        <w:rPr>
          <w:lang w:val="el-GR"/>
        </w:rPr>
      </w:pPr>
      <w:r w:rsidRPr="007054E6">
        <w:rPr>
          <w:lang w:val="el-GR"/>
        </w:rPr>
        <w:t xml:space="preserve">γ) τα δικαιολογητικά που αφορούν την παράγραφο 2 του άρθρου 75 του ν. 4412/2016, τα αποδεικτικά ισχύουσας εκπροσώπησης σε περίπτωση νομικών προσώπων, και τα πιστοποιητικά αρμόδιας αρχής σχετικά με την ονομαστικοποίηση των μετοχών σε περίπτωση ανωνύμων εταιρειών, εφόσον έχουν εκδοθεί έως τριάντα (30) εργάσιμες ημέρες πριν από την υποβολή τους, </w:t>
      </w:r>
    </w:p>
    <w:p w14:paraId="70D66EA6" w14:textId="77777777" w:rsidR="007054E6" w:rsidRPr="007054E6" w:rsidRDefault="007054E6" w:rsidP="007054E6">
      <w:pPr>
        <w:rPr>
          <w:lang w:val="el-GR"/>
        </w:rPr>
      </w:pPr>
      <w:r w:rsidRPr="007054E6">
        <w:rPr>
          <w:lang w:val="el-GR"/>
        </w:rPr>
        <w:t xml:space="preserve">δ) οι ένορκες βεβαιώσεις, εφόσον έχουν συνταχθεί έως τρεις (3) μήνες πριν από την υποβολή τους και </w:t>
      </w:r>
    </w:p>
    <w:p w14:paraId="6D5FCE30" w14:textId="77777777" w:rsidR="007054E6" w:rsidRDefault="007054E6" w:rsidP="007054E6">
      <w:pPr>
        <w:rPr>
          <w:lang w:val="el-GR"/>
        </w:rPr>
      </w:pPr>
      <w:r w:rsidRPr="007054E6">
        <w:rPr>
          <w:lang w:val="el-GR"/>
        </w:rPr>
        <w:t>ε) οι υπεύθυνες δηλώσεις, εφόσον έχουν συνταχθεί μετά την κοινοποίηση της πρόσκλησης για τ</w:t>
      </w:r>
      <w:r>
        <w:rPr>
          <w:lang w:val="el-GR"/>
        </w:rPr>
        <w:t>ην υποβολή των δικαιολογητικών.</w:t>
      </w:r>
    </w:p>
    <w:p w14:paraId="0F75F942" w14:textId="77777777" w:rsidR="007054E6" w:rsidRPr="007054E6" w:rsidRDefault="007054E6" w:rsidP="007054E6">
      <w:pPr>
        <w:spacing w:after="0"/>
        <w:rPr>
          <w:lang w:val="el-GR"/>
        </w:rPr>
      </w:pPr>
    </w:p>
    <w:p w14:paraId="3BE80928" w14:textId="77777777" w:rsidR="00E357DB" w:rsidRDefault="007054E6">
      <w:pPr>
        <w:rPr>
          <w:lang w:val="el-GR"/>
        </w:rPr>
      </w:pPr>
      <w:r w:rsidRPr="007054E6">
        <w:rPr>
          <w:lang w:val="el-GR"/>
        </w:rPr>
        <w:t>Τα έγγραφα του παρόντος υποβάλλονται, σύμφωνα με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14:paraId="4FB41581" w14:textId="77777777" w:rsidR="006D2695" w:rsidRDefault="006D2695">
      <w:pPr>
        <w:pStyle w:val="2"/>
        <w:ind w:left="0" w:firstLine="0"/>
        <w:rPr>
          <w:lang w:val="el-GR"/>
        </w:rPr>
      </w:pPr>
      <w:bookmarkStart w:id="88" w:name="_Toc492031024"/>
      <w:bookmarkStart w:id="89" w:name="_Toc45784116"/>
      <w:r>
        <w:rPr>
          <w:lang w:val="el-GR"/>
        </w:rPr>
        <w:t>2.3</w:t>
      </w:r>
      <w:r>
        <w:rPr>
          <w:lang w:val="el-GR"/>
        </w:rPr>
        <w:tab/>
        <w:t>Κριτήρια Ανάθεσης</w:t>
      </w:r>
      <w:bookmarkEnd w:id="88"/>
      <w:bookmarkEnd w:id="89"/>
      <w:r>
        <w:rPr>
          <w:lang w:val="el-GR"/>
        </w:rPr>
        <w:t xml:space="preserve">  </w:t>
      </w:r>
    </w:p>
    <w:p w14:paraId="4AA9C4C3" w14:textId="77777777" w:rsidR="006D2695" w:rsidRDefault="006D2695">
      <w:pPr>
        <w:pStyle w:val="3"/>
        <w:ind w:left="0" w:firstLine="0"/>
        <w:rPr>
          <w:lang w:val="el-GR"/>
        </w:rPr>
      </w:pPr>
      <w:bookmarkStart w:id="90" w:name="_Toc492031025"/>
      <w:bookmarkStart w:id="91" w:name="_Toc45784117"/>
      <w:r>
        <w:rPr>
          <w:lang w:val="el-GR"/>
        </w:rPr>
        <w:t>2.3.1</w:t>
      </w:r>
      <w:r>
        <w:rPr>
          <w:lang w:val="el-GR"/>
        </w:rPr>
        <w:tab/>
        <w:t>Κριτήριο ανάθεσης</w:t>
      </w:r>
      <w:bookmarkEnd w:id="90"/>
      <w:bookmarkEnd w:id="91"/>
      <w:r>
        <w:rPr>
          <w:lang w:val="el-GR"/>
        </w:rPr>
        <w:t xml:space="preserve"> </w:t>
      </w:r>
    </w:p>
    <w:p w14:paraId="6DEE50F1" w14:textId="3BC1B581" w:rsidR="00732CF5" w:rsidRPr="00732CF5" w:rsidRDefault="005950EA" w:rsidP="00732CF5">
      <w:pPr>
        <w:rPr>
          <w:lang w:val="el-GR"/>
        </w:rPr>
      </w:pPr>
      <w:r w:rsidRPr="005950EA">
        <w:rPr>
          <w:lang w:val="el-GR"/>
        </w:rPr>
        <w:t>Κριτήριο για την ανάθεση της σύμβασης είναι η πλέον συμφέρουσα από οικονομική άποψη προσφορά αποκλειστικά βάσει τιμής (χαμηλότερη</w:t>
      </w:r>
      <w:r w:rsidR="00432A3D">
        <w:rPr>
          <w:lang w:val="el-GR"/>
        </w:rPr>
        <w:t xml:space="preserve"> συνολικά</w:t>
      </w:r>
      <w:r w:rsidRPr="005950EA">
        <w:rPr>
          <w:lang w:val="el-GR"/>
        </w:rPr>
        <w:t xml:space="preserve"> τιμή)</w:t>
      </w:r>
      <w:r w:rsidR="000000EB">
        <w:rPr>
          <w:lang w:val="el-GR"/>
        </w:rPr>
        <w:t xml:space="preserve">, </w:t>
      </w:r>
      <w:r w:rsidR="00732CF5">
        <w:rPr>
          <w:lang w:val="el-GR"/>
        </w:rPr>
        <w:t>που θα προκύπτει</w:t>
      </w:r>
      <w:r w:rsidR="00732CF5" w:rsidRPr="00732CF5">
        <w:rPr>
          <w:lang w:val="el-GR"/>
        </w:rPr>
        <w:t xml:space="preserve"> από το προσφερόμενο </w:t>
      </w:r>
      <w:r w:rsidR="006403AA">
        <w:rPr>
          <w:lang w:val="el-GR"/>
        </w:rPr>
        <w:t xml:space="preserve">ενιαίο </w:t>
      </w:r>
      <w:r w:rsidR="00732CF5" w:rsidRPr="00732CF5">
        <w:rPr>
          <w:lang w:val="el-GR"/>
        </w:rPr>
        <w:t xml:space="preserve">ποσοστό έκπτωσης επί τοις εκατό επί της αναγραφόμενης τιμής του ενδεικτικού προϋπολογισμού, το οποίο θα </w:t>
      </w:r>
      <w:r w:rsidR="00626FAC">
        <w:rPr>
          <w:lang w:val="el-GR"/>
        </w:rPr>
        <w:t>αφορά</w:t>
      </w:r>
      <w:r w:rsidR="00732CF5" w:rsidRPr="00732CF5">
        <w:rPr>
          <w:lang w:val="el-GR"/>
        </w:rPr>
        <w:t xml:space="preserve"> το σύνολο του προϋπολογισμού, όπως ορίζεται στα άρθρα 86 του Ν.4412/2016.</w:t>
      </w:r>
    </w:p>
    <w:p w14:paraId="6AA4212A" w14:textId="77777777" w:rsidR="00732CF5" w:rsidRPr="00732CF5" w:rsidRDefault="00732CF5" w:rsidP="00732CF5">
      <w:pPr>
        <w:rPr>
          <w:lang w:val="el-GR"/>
        </w:rPr>
      </w:pPr>
      <w:r w:rsidRPr="00732CF5">
        <w:rPr>
          <w:lang w:val="el-GR"/>
        </w:rPr>
        <w:t xml:space="preserve">(Σημ.) Η </w:t>
      </w:r>
      <w:proofErr w:type="spellStart"/>
      <w:r w:rsidRPr="00732CF5">
        <w:rPr>
          <w:lang w:val="el-GR"/>
        </w:rPr>
        <w:t>προσφερθείσα</w:t>
      </w:r>
      <w:proofErr w:type="spellEnd"/>
      <w:r w:rsidRPr="00732CF5">
        <w:rPr>
          <w:lang w:val="el-GR"/>
        </w:rPr>
        <w:t xml:space="preserve"> έκπτωση θα ισχύει και για παρεμφερή υλικά που τυχόν θα ζητηθούν από τις Υπηρεσίες του Δήμου και δεν περιγράφονται επακριβώς στον Ενδεικτικό Προϋπολογισμό της Μελέτης. Η έκπτωση αυτή θα υπολογίζεται στην τιμή επί των επίσημων τιμοκαταλόγων του προμηθευτή. </w:t>
      </w:r>
    </w:p>
    <w:p w14:paraId="35992C96" w14:textId="44D4BA68" w:rsidR="005950EA" w:rsidRDefault="00732CF5" w:rsidP="00732CF5">
      <w:pPr>
        <w:rPr>
          <w:lang w:val="el-GR"/>
        </w:rPr>
      </w:pPr>
      <w:r w:rsidRPr="00732CF5">
        <w:rPr>
          <w:lang w:val="el-GR"/>
        </w:rPr>
        <w:t>Μειοδότης αναδεικνύεται ο προσφέρων το μεγ</w:t>
      </w:r>
      <w:r w:rsidR="00C349E3">
        <w:rPr>
          <w:lang w:val="el-GR"/>
        </w:rPr>
        <w:t>αλύτερο ενιαίο ποσοστό έκπτωσης</w:t>
      </w:r>
      <w:r w:rsidR="005950EA" w:rsidRPr="005950EA">
        <w:rPr>
          <w:lang w:val="el-GR"/>
        </w:rPr>
        <w:t>, όπως ορίζεται στα άρθρα 86 του Ν.4412/2016.</w:t>
      </w:r>
    </w:p>
    <w:p w14:paraId="505058A6" w14:textId="77777777" w:rsidR="006D2695" w:rsidRDefault="006D2695">
      <w:pPr>
        <w:pStyle w:val="2"/>
        <w:ind w:left="0" w:firstLine="0"/>
        <w:rPr>
          <w:lang w:val="el-GR"/>
        </w:rPr>
      </w:pPr>
      <w:bookmarkStart w:id="92" w:name="_Toc492031026"/>
      <w:bookmarkStart w:id="93" w:name="_Toc45784118"/>
      <w:r>
        <w:rPr>
          <w:lang w:val="el-GR"/>
        </w:rPr>
        <w:t>2.4</w:t>
      </w:r>
      <w:r>
        <w:rPr>
          <w:lang w:val="el-GR"/>
        </w:rPr>
        <w:tab/>
        <w:t>Κατάρτιση - Περιεχόμενο Προσφορών</w:t>
      </w:r>
      <w:bookmarkEnd w:id="92"/>
      <w:bookmarkEnd w:id="93"/>
    </w:p>
    <w:p w14:paraId="3565B032" w14:textId="77777777" w:rsidR="006D2695" w:rsidRDefault="006D2695">
      <w:pPr>
        <w:pStyle w:val="3"/>
        <w:ind w:left="0" w:firstLine="0"/>
        <w:rPr>
          <w:lang w:val="el-GR"/>
        </w:rPr>
      </w:pPr>
      <w:bookmarkStart w:id="94" w:name="_Toc492031027"/>
      <w:bookmarkStart w:id="95" w:name="_Toc45784119"/>
      <w:r>
        <w:rPr>
          <w:lang w:val="el-GR"/>
        </w:rPr>
        <w:t>2.4.1</w:t>
      </w:r>
      <w:r>
        <w:rPr>
          <w:lang w:val="el-GR"/>
        </w:rPr>
        <w:tab/>
        <w:t>Γενικοί όροι υποβολής προσφορών</w:t>
      </w:r>
      <w:bookmarkEnd w:id="94"/>
      <w:bookmarkEnd w:id="95"/>
    </w:p>
    <w:p w14:paraId="19254A7A" w14:textId="1C61EC48" w:rsidR="006D2695" w:rsidRDefault="006D2695">
      <w:pPr>
        <w:rPr>
          <w:lang w:val="el-GR"/>
        </w:rPr>
      </w:pPr>
      <w:r>
        <w:rPr>
          <w:lang w:val="el-GR"/>
        </w:rPr>
        <w:t xml:space="preserve">Οι προσφορές υποβάλλονται με βάση τις απαιτήσεις που ορίζονται στο </w:t>
      </w:r>
      <w:r w:rsidRPr="00CE7E8F">
        <w:rPr>
          <w:lang w:val="el-GR"/>
        </w:rPr>
        <w:t>Παράρτημα</w:t>
      </w:r>
      <w:r w:rsidR="002D59FB">
        <w:rPr>
          <w:lang w:val="el-GR"/>
        </w:rPr>
        <w:t xml:space="preserve"> </w:t>
      </w:r>
      <w:r w:rsidR="006C6613">
        <w:rPr>
          <w:lang w:val="el-GR"/>
        </w:rPr>
        <w:t xml:space="preserve">Οικονομική Προσφορά </w:t>
      </w:r>
      <w:r w:rsidRPr="00CE7E8F">
        <w:rPr>
          <w:lang w:val="el-GR"/>
        </w:rPr>
        <w:t>της Διακήρυξης</w:t>
      </w:r>
      <w:r>
        <w:rPr>
          <w:lang w:val="el-GR"/>
        </w:rPr>
        <w:t xml:space="preserve">, για το σύνολο της </w:t>
      </w:r>
      <w:proofErr w:type="spellStart"/>
      <w:r>
        <w:rPr>
          <w:lang w:val="el-GR"/>
        </w:rPr>
        <w:t>προκηρυχθείσας</w:t>
      </w:r>
      <w:proofErr w:type="spellEnd"/>
      <w:r>
        <w:rPr>
          <w:lang w:val="el-GR"/>
        </w:rPr>
        <w:t xml:space="preserve"> πο</w:t>
      </w:r>
      <w:r w:rsidR="009E0C2B">
        <w:rPr>
          <w:lang w:val="el-GR"/>
        </w:rPr>
        <w:t>σότητας της προμήθειας</w:t>
      </w:r>
      <w:r>
        <w:rPr>
          <w:lang w:val="el-GR"/>
        </w:rPr>
        <w:t xml:space="preserve">. </w:t>
      </w:r>
    </w:p>
    <w:p w14:paraId="46A6FBC4" w14:textId="77777777" w:rsidR="006D2695" w:rsidRDefault="006D2695">
      <w:pPr>
        <w:rPr>
          <w:rFonts w:cs="Helvetica"/>
          <w:color w:val="000000"/>
          <w:szCs w:val="22"/>
          <w:lang w:val="el-GR" w:eastAsia="el-GR"/>
        </w:rPr>
      </w:pPr>
      <w:r>
        <w:rPr>
          <w:lang w:val="el-GR"/>
        </w:rPr>
        <w:t>Δεν επιτρέπονται εναλλακτικές προσφορές</w:t>
      </w:r>
      <w:r>
        <w:rPr>
          <w:i/>
          <w:iCs/>
          <w:color w:val="5B9BD5"/>
          <w:lang w:val="el-GR"/>
        </w:rPr>
        <w:t>.</w:t>
      </w:r>
    </w:p>
    <w:p w14:paraId="0F15790E" w14:textId="77777777" w:rsidR="006D2695" w:rsidRDefault="006D2695">
      <w:pPr>
        <w:rPr>
          <w:lang w:val="el-GR"/>
        </w:rPr>
      </w:pPr>
      <w:r>
        <w:rPr>
          <w:rFonts w:cs="Helvetica"/>
          <w:color w:val="000000"/>
          <w:szCs w:val="22"/>
          <w:lang w:val="el-GR" w:eastAsia="el-GR"/>
        </w:rPr>
        <w:lastRenderedPageBreak/>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5D1C250" w14:textId="77777777" w:rsidR="006D2695" w:rsidRDefault="006D2695">
      <w:pPr>
        <w:pStyle w:val="3"/>
        <w:ind w:left="0" w:firstLine="0"/>
        <w:rPr>
          <w:lang w:val="el-GR"/>
        </w:rPr>
      </w:pPr>
      <w:bookmarkStart w:id="96" w:name="_Toc492031028"/>
      <w:bookmarkStart w:id="97" w:name="_Toc45784120"/>
      <w:r>
        <w:rPr>
          <w:lang w:val="el-GR"/>
        </w:rPr>
        <w:t>2.4.2</w:t>
      </w:r>
      <w:r>
        <w:rPr>
          <w:lang w:val="el-GR"/>
        </w:rPr>
        <w:tab/>
        <w:t xml:space="preserve"> </w:t>
      </w:r>
      <w:r w:rsidR="00865D99">
        <w:rPr>
          <w:lang w:val="el-GR"/>
        </w:rPr>
        <w:t xml:space="preserve">Χρόνος και </w:t>
      </w:r>
      <w:r>
        <w:rPr>
          <w:lang w:val="el-GR"/>
        </w:rPr>
        <w:t>Τρόπος υποβολής προσφορών</w:t>
      </w:r>
      <w:bookmarkEnd w:id="96"/>
      <w:bookmarkEnd w:id="97"/>
      <w:r>
        <w:rPr>
          <w:lang w:val="el-GR"/>
        </w:rPr>
        <w:t xml:space="preserve"> </w:t>
      </w:r>
    </w:p>
    <w:p w14:paraId="1B1841B2" w14:textId="77777777" w:rsidR="000244AB" w:rsidRPr="000244AB" w:rsidRDefault="000244AB" w:rsidP="000244AB">
      <w:pPr>
        <w:rPr>
          <w:lang w:val="el-GR"/>
        </w:rPr>
      </w:pPr>
      <w:r w:rsidRPr="000244AB">
        <w:rPr>
          <w:lang w:val="el-GR"/>
        </w:rPr>
        <w:t xml:space="preserve">Οι φάκελοι των προσφορών υποβάλλονται μέσα στην προθεσμία του άρθρου </w:t>
      </w:r>
      <w:r>
        <w:rPr>
          <w:lang w:val="el-GR"/>
        </w:rPr>
        <w:t>1.5</w:t>
      </w:r>
      <w:r w:rsidRPr="000244AB">
        <w:rPr>
          <w:lang w:val="el-GR"/>
        </w:rPr>
        <w:t>,</w:t>
      </w:r>
    </w:p>
    <w:p w14:paraId="0C9CF9D9" w14:textId="77777777" w:rsidR="000244AB" w:rsidRPr="000244AB" w:rsidRDefault="000244AB" w:rsidP="000244AB">
      <w:pPr>
        <w:rPr>
          <w:lang w:val="el-GR"/>
        </w:rPr>
      </w:pPr>
      <w:r w:rsidRPr="000244AB">
        <w:rPr>
          <w:lang w:val="el-GR"/>
        </w:rPr>
        <w:tab/>
        <w:t xml:space="preserve">είτε (α) με κατάθεσή τους στην Επιτροπή Διαγωνισμού, </w:t>
      </w:r>
      <w:r w:rsidR="00AE12D2">
        <w:rPr>
          <w:lang w:val="el-GR"/>
        </w:rPr>
        <w:t>την ημέρα και ώρα του διαγωνισμού</w:t>
      </w:r>
      <w:r w:rsidRPr="000244AB">
        <w:rPr>
          <w:lang w:val="el-GR"/>
        </w:rPr>
        <w:t xml:space="preserve"> (διεύθυνση)</w:t>
      </w:r>
      <w:r w:rsidR="00AE12D2">
        <w:rPr>
          <w:lang w:val="el-GR"/>
        </w:rPr>
        <w:t xml:space="preserve"> Δημαρχείο Ξάνθης πλατεία Δημοκρατίας</w:t>
      </w:r>
    </w:p>
    <w:p w14:paraId="7D29A570" w14:textId="77777777" w:rsidR="000244AB" w:rsidRPr="000244AB" w:rsidRDefault="000244AB" w:rsidP="000244AB">
      <w:pPr>
        <w:rPr>
          <w:lang w:val="el-GR"/>
        </w:rPr>
      </w:pPr>
      <w:r w:rsidRPr="000244AB">
        <w:rPr>
          <w:lang w:val="el-GR"/>
        </w:rPr>
        <w:tab/>
        <w:t xml:space="preserve">είτε (β) με αποστολή, επί αποδείξει, προς την αναθέτουσα αρχή, </w:t>
      </w:r>
      <w:proofErr w:type="spellStart"/>
      <w:r w:rsidR="00AE12D2">
        <w:rPr>
          <w:lang w:val="el-GR"/>
        </w:rPr>
        <w:t>Γρ</w:t>
      </w:r>
      <w:proofErr w:type="spellEnd"/>
      <w:r w:rsidR="00AE12D2">
        <w:rPr>
          <w:lang w:val="el-GR"/>
        </w:rPr>
        <w:t xml:space="preserve">. Πρωτοκόλλου Δήμου Ξάνθης </w:t>
      </w:r>
      <w:r w:rsidRPr="000244AB">
        <w:rPr>
          <w:lang w:val="el-GR"/>
        </w:rPr>
        <w:t xml:space="preserve"> (διεύθυνση)</w:t>
      </w:r>
      <w:r w:rsidR="00AE12D2">
        <w:rPr>
          <w:lang w:val="el-GR"/>
        </w:rPr>
        <w:t xml:space="preserve"> πλατεία Δημοκρατίας</w:t>
      </w:r>
    </w:p>
    <w:p w14:paraId="41BCAEF3" w14:textId="77777777" w:rsidR="00AE12D2" w:rsidRPr="000244AB" w:rsidRDefault="000244AB" w:rsidP="00AE12D2">
      <w:pPr>
        <w:rPr>
          <w:lang w:val="el-GR"/>
        </w:rPr>
      </w:pPr>
      <w:r w:rsidRPr="000244AB">
        <w:rPr>
          <w:lang w:val="el-GR"/>
        </w:rPr>
        <w:tab/>
        <w:t xml:space="preserve">είτε (γ) με κατάθεσή τους στο πρωτόκολλο της αναθέτουσας αρχής, </w:t>
      </w:r>
      <w:proofErr w:type="spellStart"/>
      <w:r w:rsidR="00AE12D2">
        <w:rPr>
          <w:lang w:val="el-GR"/>
        </w:rPr>
        <w:t>Γρ</w:t>
      </w:r>
      <w:proofErr w:type="spellEnd"/>
      <w:r w:rsidR="00AE12D2">
        <w:rPr>
          <w:lang w:val="el-GR"/>
        </w:rPr>
        <w:t xml:space="preserve">. Πρωτοκόλλου Δήμου Ξάνθης </w:t>
      </w:r>
      <w:r w:rsidR="00AE12D2" w:rsidRPr="000244AB">
        <w:rPr>
          <w:lang w:val="el-GR"/>
        </w:rPr>
        <w:t xml:space="preserve"> (διεύθυνση)</w:t>
      </w:r>
      <w:r w:rsidR="00AE12D2">
        <w:rPr>
          <w:lang w:val="el-GR"/>
        </w:rPr>
        <w:t xml:space="preserve"> πλατεία Δημοκρατίας.</w:t>
      </w:r>
    </w:p>
    <w:p w14:paraId="7E908474" w14:textId="77777777" w:rsidR="000244AB" w:rsidRDefault="000244AB" w:rsidP="000244AB">
      <w:pPr>
        <w:rPr>
          <w:highlight w:val="yellow"/>
          <w:lang w:val="el-GR"/>
        </w:rPr>
      </w:pPr>
      <w:r w:rsidRPr="000244AB">
        <w:rPr>
          <w:lang w:val="el-GR"/>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w:t>
      </w:r>
      <w:r w:rsidRPr="0005686C">
        <w:rPr>
          <w:lang w:val="el-GR"/>
        </w:rPr>
        <w:t>άρθρο 1</w:t>
      </w:r>
      <w:r w:rsidR="0005686C" w:rsidRPr="0005686C">
        <w:rPr>
          <w:lang w:val="el-GR"/>
        </w:rPr>
        <w:t>.5</w:t>
      </w:r>
      <w:r w:rsidRPr="000244AB">
        <w:rPr>
          <w:lang w:val="el-GR"/>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14:paraId="093650BA"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rPr>
        <w:t xml:space="preserve">Οι προσφορές </w:t>
      </w:r>
      <w:r w:rsidRPr="00FB4E90">
        <w:rPr>
          <w:rFonts w:cs="Cambria"/>
          <w:szCs w:val="22"/>
          <w:lang w:val="el-GR" w:eastAsia="el-GR"/>
        </w:rPr>
        <w:t>υποβάλλονται μέσα σε σφραγισμένο φάκελο (κυρίως φάκελος), στον οποίο πρέπει να αναγράφονται ευκρινώς τα ακόλουθα:</w:t>
      </w:r>
    </w:p>
    <w:p w14:paraId="03C3A958" w14:textId="77777777" w:rsidR="000244AB" w:rsidRPr="00FB4E90" w:rsidRDefault="000244AB" w:rsidP="000244AB">
      <w:pPr>
        <w:shd w:val="clear" w:color="auto" w:fill="FFFFFF"/>
        <w:rPr>
          <w:rFonts w:cs="Cambria"/>
          <w:b/>
          <w:szCs w:val="22"/>
          <w:lang w:val="el-GR" w:eastAsia="el-GR"/>
        </w:rPr>
      </w:pPr>
    </w:p>
    <w:p w14:paraId="04444A2C" w14:textId="77777777"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Προς τον Πρόεδρο της Επιτροπής Διαγωνισμού</w:t>
      </w:r>
    </w:p>
    <w:p w14:paraId="4ADE2C1C" w14:textId="77777777"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Προσφορά </w:t>
      </w:r>
    </w:p>
    <w:p w14:paraId="484F1BDE" w14:textId="77777777"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του ……… </w:t>
      </w:r>
      <w:r w:rsidRPr="00FB4E90">
        <w:rPr>
          <w:rStyle w:val="23"/>
          <w:rFonts w:cs="Cambria"/>
          <w:b/>
          <w:szCs w:val="22"/>
          <w:lang w:eastAsia="el-GR"/>
        </w:rPr>
        <w:endnoteReference w:id="1"/>
      </w:r>
      <w:r w:rsidRPr="00FB4E90">
        <w:rPr>
          <w:rFonts w:cs="Cambria"/>
          <w:b/>
          <w:szCs w:val="22"/>
          <w:lang w:val="el-GR" w:eastAsia="el-GR"/>
        </w:rPr>
        <w:t xml:space="preserve"> </w:t>
      </w:r>
    </w:p>
    <w:p w14:paraId="1DECEA7E" w14:textId="2B9F4B86" w:rsidR="000244AB" w:rsidRPr="00FB4E90" w:rsidRDefault="00ED15DB" w:rsidP="000244AB">
      <w:pPr>
        <w:shd w:val="clear" w:color="auto" w:fill="FFFFFF"/>
        <w:jc w:val="center"/>
        <w:rPr>
          <w:rFonts w:cs="Cambria"/>
          <w:b/>
          <w:szCs w:val="22"/>
          <w:lang w:val="el-GR" w:eastAsia="el-GR"/>
        </w:rPr>
      </w:pPr>
      <w:r>
        <w:rPr>
          <w:rFonts w:cs="Cambria"/>
          <w:b/>
          <w:szCs w:val="22"/>
          <w:lang w:val="el-GR" w:eastAsia="el-GR"/>
        </w:rPr>
        <w:t>για την Προμήθεια</w:t>
      </w:r>
      <w:r w:rsidR="004D0E4D" w:rsidRPr="004D0E4D">
        <w:rPr>
          <w:rFonts w:cs="Cambria"/>
          <w:b/>
          <w:szCs w:val="22"/>
          <w:lang w:val="el-GR" w:eastAsia="el-GR"/>
        </w:rPr>
        <w:t xml:space="preserve"> </w:t>
      </w:r>
      <w:r w:rsidR="004D0E4D">
        <w:rPr>
          <w:rFonts w:cs="Cambria"/>
          <w:b/>
          <w:szCs w:val="22"/>
          <w:lang w:val="el-GR" w:eastAsia="el-GR"/>
        </w:rPr>
        <w:t>με τίτλο</w:t>
      </w:r>
      <w:r>
        <w:rPr>
          <w:rFonts w:cs="Cambria"/>
          <w:b/>
          <w:szCs w:val="22"/>
          <w:lang w:val="el-GR" w:eastAsia="el-GR"/>
        </w:rPr>
        <w:t xml:space="preserve">: </w:t>
      </w:r>
      <w:r w:rsidR="00F95B12" w:rsidRPr="00F95B12">
        <w:rPr>
          <w:b/>
          <w:lang w:val="el-GR"/>
        </w:rPr>
        <w:t xml:space="preserve">«Προμήθεια </w:t>
      </w:r>
      <w:r w:rsidR="00801903">
        <w:rPr>
          <w:b/>
          <w:lang w:val="el-GR"/>
        </w:rPr>
        <w:t>υλικών</w:t>
      </w:r>
      <w:r w:rsidR="00626FAC">
        <w:rPr>
          <w:b/>
          <w:lang w:val="el-GR"/>
        </w:rPr>
        <w:t xml:space="preserve"> για </w:t>
      </w:r>
      <w:proofErr w:type="spellStart"/>
      <w:r w:rsidR="00626FAC">
        <w:rPr>
          <w:b/>
          <w:lang w:val="el-GR"/>
        </w:rPr>
        <w:t>σιδηροκατασκευές</w:t>
      </w:r>
      <w:proofErr w:type="spellEnd"/>
      <w:r w:rsidR="00F95B12" w:rsidRPr="00F95B12">
        <w:rPr>
          <w:b/>
          <w:lang w:val="el-GR"/>
        </w:rPr>
        <w:t>»</w:t>
      </w:r>
    </w:p>
    <w:p w14:paraId="24ECAB42" w14:textId="30B1EE6A"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με αναθέτουσα αρχή </w:t>
      </w:r>
      <w:r w:rsidR="009A0527">
        <w:rPr>
          <w:rFonts w:cs="Cambria"/>
          <w:b/>
          <w:szCs w:val="22"/>
          <w:lang w:val="el-GR" w:eastAsia="el-GR"/>
        </w:rPr>
        <w:t>ΤΟ ΔΗΜΟ</w:t>
      </w:r>
      <w:r w:rsidR="00AE12D2">
        <w:rPr>
          <w:rFonts w:cs="Cambria"/>
          <w:b/>
          <w:szCs w:val="22"/>
          <w:lang w:val="el-GR" w:eastAsia="el-GR"/>
        </w:rPr>
        <w:t xml:space="preserve"> ΞΑΝΘΗΣ</w:t>
      </w:r>
    </w:p>
    <w:p w14:paraId="2672C165" w14:textId="167B0638"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και ημερομηνία λήξης προθεσμίας υποβολής προσφορών </w:t>
      </w:r>
      <w:r w:rsidR="00ED15DB">
        <w:rPr>
          <w:rFonts w:cs="Cambria"/>
          <w:b/>
          <w:szCs w:val="22"/>
          <w:lang w:val="el-GR" w:eastAsia="el-GR"/>
        </w:rPr>
        <w:t xml:space="preserve">την </w:t>
      </w:r>
      <w:r w:rsidR="00801903">
        <w:rPr>
          <w:rFonts w:cs="Cambria"/>
          <w:b/>
          <w:szCs w:val="22"/>
          <w:u w:val="single"/>
          <w:lang w:val="el-GR" w:eastAsia="el-GR"/>
        </w:rPr>
        <w:t>………………….</w:t>
      </w:r>
      <w:r w:rsidR="00ED15DB" w:rsidRPr="00FB3956">
        <w:rPr>
          <w:rFonts w:cs="Cambria"/>
          <w:b/>
          <w:szCs w:val="22"/>
          <w:u w:val="single"/>
          <w:lang w:val="el-GR" w:eastAsia="el-GR"/>
        </w:rPr>
        <w:t xml:space="preserve"> </w:t>
      </w:r>
      <w:r w:rsidR="00801903">
        <w:rPr>
          <w:rFonts w:cs="Cambria"/>
          <w:b/>
          <w:szCs w:val="22"/>
          <w:u w:val="single"/>
          <w:lang w:val="el-GR" w:eastAsia="el-GR"/>
        </w:rPr>
        <w:t>……</w:t>
      </w:r>
      <w:r w:rsidRPr="00FB3956">
        <w:rPr>
          <w:rFonts w:cs="Cambria"/>
          <w:b/>
          <w:szCs w:val="22"/>
          <w:u w:val="single"/>
          <w:lang w:val="el-GR" w:eastAsia="el-GR"/>
        </w:rPr>
        <w:t>/</w:t>
      </w:r>
      <w:r w:rsidR="00801903">
        <w:rPr>
          <w:rFonts w:cs="Cambria"/>
          <w:b/>
          <w:szCs w:val="22"/>
          <w:u w:val="single"/>
          <w:lang w:val="el-GR" w:eastAsia="el-GR"/>
        </w:rPr>
        <w:t>……</w:t>
      </w:r>
      <w:r w:rsidR="00F95B12" w:rsidRPr="00FB3956">
        <w:rPr>
          <w:rFonts w:cs="Cambria"/>
          <w:b/>
          <w:szCs w:val="22"/>
          <w:u w:val="single"/>
          <w:lang w:val="el-GR" w:eastAsia="el-GR"/>
        </w:rPr>
        <w:t>/2020</w:t>
      </w:r>
    </w:p>
    <w:p w14:paraId="1B71FEEF" w14:textId="77777777" w:rsidR="000244AB" w:rsidRPr="00FB4E90" w:rsidRDefault="000244AB" w:rsidP="000244AB">
      <w:pPr>
        <w:shd w:val="clear" w:color="auto" w:fill="FFFFFF"/>
        <w:jc w:val="center"/>
        <w:rPr>
          <w:rFonts w:cs="Cambria"/>
          <w:b/>
          <w:szCs w:val="22"/>
          <w:lang w:val="el-GR" w:eastAsia="el-GR"/>
        </w:rPr>
      </w:pPr>
    </w:p>
    <w:p w14:paraId="7F4DD5FC" w14:textId="77777777" w:rsidR="000244AB" w:rsidRPr="00FB4E90" w:rsidRDefault="000244AB" w:rsidP="000244AB">
      <w:pPr>
        <w:shd w:val="clear" w:color="auto" w:fill="FFFFFF"/>
        <w:rPr>
          <w:rFonts w:cs="Cambria"/>
          <w:szCs w:val="22"/>
          <w:lang w:val="el-GR"/>
        </w:rPr>
      </w:pPr>
      <w:r w:rsidRPr="00FB4E90">
        <w:rPr>
          <w:rFonts w:cs="Cambria"/>
          <w:szCs w:val="22"/>
          <w:lang w:val="el-GR"/>
        </w:rPr>
        <w:t>Ο κυρίως φάκελος της προσφοράς συνοδεύεται από α</w:t>
      </w:r>
      <w:r w:rsidRPr="00FB4E90">
        <w:rPr>
          <w:rFonts w:cs="Cambria"/>
          <w:bCs/>
          <w:szCs w:val="22"/>
          <w:lang w:val="el-GR"/>
        </w:rPr>
        <w:t>ίτηση υποβολής προσφοράς</w:t>
      </w:r>
      <w:r w:rsidRPr="00FB4E90">
        <w:rPr>
          <w:rFonts w:cs="Cambria"/>
          <w:szCs w:val="22"/>
          <w:lang w:val="el-GR"/>
        </w:rPr>
        <w:t xml:space="preserve"> στο διαγωνισμό, η οποία αναγράφει το διαγωνισμό στον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FB4E90">
        <w:rPr>
          <w:rFonts w:cs="Cambria"/>
          <w:szCs w:val="22"/>
          <w:lang w:val="en-US"/>
        </w:rPr>
        <w:t>fax</w:t>
      </w:r>
      <w:r w:rsidRPr="00FB4E90">
        <w:rPr>
          <w:rFonts w:cs="Cambria"/>
          <w:szCs w:val="22"/>
          <w:lang w:val="el-GR"/>
        </w:rPr>
        <w:t xml:space="preserve">, </w:t>
      </w:r>
      <w:r w:rsidRPr="00FB4E90">
        <w:rPr>
          <w:rFonts w:cs="Cambria"/>
          <w:szCs w:val="22"/>
          <w:lang w:val="en-US"/>
        </w:rPr>
        <w:t>e</w:t>
      </w:r>
      <w:r w:rsidRPr="00FB4E90">
        <w:rPr>
          <w:rFonts w:cs="Cambria"/>
          <w:szCs w:val="22"/>
          <w:lang w:val="el-GR"/>
        </w:rPr>
        <w:t>-</w:t>
      </w:r>
      <w:r w:rsidRPr="00FB4E90">
        <w:rPr>
          <w:rFonts w:cs="Cambria"/>
          <w:szCs w:val="22"/>
          <w:lang w:val="en-US"/>
        </w:rPr>
        <w:t>mail</w:t>
      </w:r>
      <w:r w:rsidRPr="00FB4E90">
        <w:rPr>
          <w:rFonts w:cs="Cambria"/>
          <w:szCs w:val="22"/>
          <w:lang w:val="el-GR"/>
        </w:rPr>
        <w:t>).</w:t>
      </w:r>
    </w:p>
    <w:p w14:paraId="68172978"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Εντός του κυρίως φακέλου της προσφοράς περιλαμβάνονται τα ακόλουθα:</w:t>
      </w:r>
    </w:p>
    <w:p w14:paraId="5B9EC36C"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α) ξεχωριστός σφραγισμένος φάκελος, με την ένδειξη «Δικαιολογητικά Συμμετοχής</w:t>
      </w:r>
      <w:r w:rsidR="0005686C">
        <w:rPr>
          <w:rFonts w:cs="Cambria"/>
          <w:szCs w:val="22"/>
          <w:lang w:val="el-GR" w:eastAsia="el-GR"/>
        </w:rPr>
        <w:t xml:space="preserve"> – Τεχνική Προσφορά</w:t>
      </w:r>
      <w:r w:rsidRPr="00FB4E90">
        <w:rPr>
          <w:rFonts w:cs="Cambria"/>
          <w:szCs w:val="22"/>
          <w:lang w:val="el-GR" w:eastAsia="el-GR"/>
        </w:rPr>
        <w:t>»,</w:t>
      </w:r>
    </w:p>
    <w:p w14:paraId="74BBF679"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β) ξεχωριστός σφραγισμένος φάκελος (</w:t>
      </w:r>
      <w:r w:rsidRPr="00FB4E90">
        <w:rPr>
          <w:rFonts w:cs="Cambria"/>
          <w:szCs w:val="22"/>
          <w:lang w:val="el-GR"/>
        </w:rPr>
        <w:t xml:space="preserve">κλεισμένος με τρόπο που δε μπορεί να ανοιχθεί χωρίς να καταστεί τούτο αντιληπτό, </w:t>
      </w:r>
      <w:r w:rsidRPr="00FB4E90">
        <w:rPr>
          <w:rFonts w:cs="Cambria"/>
          <w:b/>
          <w:szCs w:val="22"/>
          <w:lang w:val="el-GR"/>
        </w:rPr>
        <w:t>επί ποινή αποκλεισμού</w:t>
      </w:r>
      <w:r w:rsidRPr="00FB4E90">
        <w:rPr>
          <w:rFonts w:cs="Cambria"/>
          <w:szCs w:val="22"/>
          <w:lang w:val="el-GR"/>
        </w:rPr>
        <w:t>)</w:t>
      </w:r>
      <w:r w:rsidRPr="00FB4E90">
        <w:rPr>
          <w:rFonts w:cs="Cambria"/>
          <w:szCs w:val="22"/>
          <w:lang w:val="el-GR" w:eastAsia="el-GR"/>
        </w:rPr>
        <w:t>, με την ένδειξη «Οικονομική Προσφορά», ο οποίος περιέχει τα οικονομικά στοιχεία της προσφοράς.</w:t>
      </w:r>
    </w:p>
    <w:p w14:paraId="69EB83E7"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Οι ως άνω ξεχωριστοί σφραγισμένοι φάκελοι φέρουν επίσης τις ενδείξεις του κυρίως φακέλου.</w:t>
      </w:r>
    </w:p>
    <w:p w14:paraId="0B30302E" w14:textId="77777777"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Προσφορές που περιέρχονται στην αναθέτουσα αρχή με οποιοδήποτε τρόπο, πριν από την ημερομηνία  υποβολής του άρθρου 1.5 της παρούσας, δεν αποσφραγίζονται, αλλά παραδίδονται στην Επιτροπή Διαγωνισμού.</w:t>
      </w:r>
    </w:p>
    <w:p w14:paraId="52B50078" w14:textId="77777777" w:rsidR="000244AB" w:rsidRPr="00FB4E90" w:rsidRDefault="000244AB" w:rsidP="000244AB">
      <w:pPr>
        <w:pStyle w:val="para-2"/>
        <w:tabs>
          <w:tab w:val="clear" w:pos="1021"/>
          <w:tab w:val="clear" w:pos="1588"/>
          <w:tab w:val="left" w:pos="0"/>
        </w:tabs>
        <w:ind w:left="0" w:firstLine="0"/>
        <w:rPr>
          <w:rFonts w:ascii="Calibri" w:hAnsi="Calibri" w:cs="Cambria"/>
          <w:szCs w:val="22"/>
          <w:lang w:eastAsia="el-GR"/>
        </w:rPr>
      </w:pPr>
      <w:r w:rsidRPr="00FB4E90">
        <w:rPr>
          <w:rFonts w:ascii="Calibri" w:hAnsi="Calibri" w:cs="Cambria"/>
          <w:szCs w:val="22"/>
          <w:lang w:eastAsia="el-GR"/>
        </w:rPr>
        <w:t>Για τυχόν προσφορές που υποβάλλονται εκπρόθεσμα, η</w:t>
      </w:r>
      <w:r w:rsidRPr="00FB4E90">
        <w:rPr>
          <w:rFonts w:ascii="Calibri" w:hAnsi="Calibri" w:cs="Cambria"/>
          <w:szCs w:val="22"/>
        </w:rPr>
        <w:t xml:space="preserve">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 ως μη κανονικές.</w:t>
      </w:r>
    </w:p>
    <w:p w14:paraId="04DFD86F" w14:textId="77777777" w:rsidR="000244AB" w:rsidRPr="00FB4E90" w:rsidRDefault="000244AB" w:rsidP="000244AB">
      <w:pPr>
        <w:rPr>
          <w:rFonts w:cs="Cambria"/>
          <w:szCs w:val="22"/>
          <w:lang w:val="el-GR"/>
        </w:rPr>
      </w:pPr>
      <w:r w:rsidRPr="00FB4E90">
        <w:rPr>
          <w:rFonts w:cs="Cambria"/>
          <w:szCs w:val="22"/>
          <w:lang w:val="el-GR"/>
        </w:rPr>
        <w:lastRenderedPageBreak/>
        <w:t>Οι προσφορές υπογράφονται και μονογράφονται ανά φύλλο για λογαριασμό του οικονομικού φορέα :</w:t>
      </w:r>
    </w:p>
    <w:p w14:paraId="1A7ECFD3" w14:textId="77777777" w:rsidR="000244AB" w:rsidRPr="00FB4E90" w:rsidRDefault="000244AB" w:rsidP="000244AB">
      <w:pPr>
        <w:rPr>
          <w:rFonts w:cs="Cambria"/>
          <w:szCs w:val="22"/>
          <w:lang w:val="el-GR"/>
        </w:rPr>
      </w:pPr>
      <w:r w:rsidRPr="00FB4E90">
        <w:rPr>
          <w:rFonts w:cs="Cambria"/>
          <w:szCs w:val="22"/>
          <w:lang w:val="el-GR"/>
        </w:rPr>
        <w:t xml:space="preserve">α) από τον ίδιο τον προσφέροντα (σε περίπτωση φυσικού προσώπου), </w:t>
      </w:r>
    </w:p>
    <w:p w14:paraId="0DF79FA8" w14:textId="77777777" w:rsidR="000244AB" w:rsidRPr="00FB4E90" w:rsidRDefault="000244AB" w:rsidP="000244AB">
      <w:pPr>
        <w:rPr>
          <w:rFonts w:cs="Cambria"/>
          <w:szCs w:val="22"/>
          <w:lang w:val="el-GR"/>
        </w:rPr>
      </w:pPr>
      <w:r w:rsidRPr="00FB4E90">
        <w:rPr>
          <w:rFonts w:cs="Cambria"/>
          <w:szCs w:val="22"/>
          <w:lang w:val="el-GR"/>
        </w:rPr>
        <w:t xml:space="preserve">β) το νόμιμο εκπρόσωπο του νομικού προσώπου (σε περίπτωση νομικού προσώπου) και </w:t>
      </w:r>
    </w:p>
    <w:p w14:paraId="6FB4A6E0" w14:textId="77777777" w:rsidR="000244AB" w:rsidRPr="00FB4E90" w:rsidRDefault="000244AB" w:rsidP="000244AB">
      <w:pPr>
        <w:rPr>
          <w:rFonts w:cs="Cambria"/>
          <w:szCs w:val="22"/>
          <w:lang w:val="el-GR"/>
        </w:rPr>
      </w:pPr>
      <w:r w:rsidRPr="00FB4E90">
        <w:rPr>
          <w:rFonts w:cs="Cambria"/>
          <w:szCs w:val="22"/>
          <w:lang w:val="el-GR"/>
        </w:rPr>
        <w:t xml:space="preserve">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 τους νομίμως εξουσιοδοτημένο. </w:t>
      </w:r>
    </w:p>
    <w:p w14:paraId="0072DE15" w14:textId="77777777" w:rsidR="000244AB" w:rsidRPr="00FB4E90" w:rsidRDefault="000244AB" w:rsidP="000244AB">
      <w:pPr>
        <w:rPr>
          <w:rFonts w:cs="Arial"/>
          <w:lang w:val="el-GR"/>
        </w:rPr>
      </w:pPr>
      <w:r w:rsidRPr="00FB4E90">
        <w:rPr>
          <w:rFonts w:cs="Cambria"/>
          <w:szCs w:val="22"/>
          <w:lang w:val="el-GR"/>
        </w:rPr>
        <w:t>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14:paraId="51BE8519" w14:textId="77777777" w:rsidR="006D2695" w:rsidRDefault="006D2695">
      <w:pPr>
        <w:rPr>
          <w:lang w:val="el-GR"/>
        </w:rPr>
      </w:pPr>
      <w:r>
        <w:rPr>
          <w:lang w:val="el-GR"/>
        </w:rPr>
        <w:t>Από τον προσφέροντα σημαίνονται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1504F623" w14:textId="77777777" w:rsidR="006D2695" w:rsidRDefault="006D2695">
      <w:pPr>
        <w:rPr>
          <w:lang w:val="el-GR"/>
        </w:rPr>
      </w:pPr>
      <w:r>
        <w:rPr>
          <w:lang w:val="el-GR"/>
        </w:rPr>
        <w:t xml:space="preserve">Δεν χαρακτηρίζονται ως εμπιστευτικές πληροφορίες σχετικά με τις τιμές </w:t>
      </w:r>
      <w:proofErr w:type="spellStart"/>
      <w:r>
        <w:rPr>
          <w:lang w:val="el-GR"/>
        </w:rPr>
        <w:t>μονάδος</w:t>
      </w:r>
      <w:proofErr w:type="spellEnd"/>
      <w:r>
        <w:rPr>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7A636AC9" w14:textId="77777777" w:rsidR="00865D99" w:rsidRDefault="0007705E">
      <w:pPr>
        <w:rPr>
          <w:lang w:val="el-GR"/>
        </w:rPr>
      </w:pPr>
      <w:r w:rsidRPr="0007705E">
        <w:rPr>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έως και δέκα (10) ημέρες πριν την καταληκτική ημερομηνία υποβολής των προσφορών.»</w:t>
      </w:r>
    </w:p>
    <w:p w14:paraId="5304AB90" w14:textId="77777777" w:rsidR="006D2695" w:rsidRDefault="006D2695">
      <w:pPr>
        <w:pStyle w:val="3"/>
        <w:ind w:left="0" w:firstLine="0"/>
        <w:rPr>
          <w:i/>
          <w:iCs/>
          <w:color w:val="5B9BD5"/>
          <w:lang w:val="el-GR"/>
        </w:rPr>
      </w:pPr>
      <w:bookmarkStart w:id="98" w:name="_Toc492031029"/>
      <w:bookmarkStart w:id="99" w:name="_Toc45784121"/>
      <w:r>
        <w:rPr>
          <w:lang w:val="el-GR"/>
        </w:rPr>
        <w:t>2.4.3</w:t>
      </w:r>
      <w:r>
        <w:rPr>
          <w:lang w:val="el-GR"/>
        </w:rPr>
        <w:tab/>
        <w:t>Περιεχόμενα Φακέλου «Δικαιολογητικά Συμμετοχής- Τεχνική Προσφορά»</w:t>
      </w:r>
      <w:bookmarkEnd w:id="98"/>
      <w:bookmarkEnd w:id="99"/>
      <w:r>
        <w:rPr>
          <w:lang w:val="el-GR"/>
        </w:rPr>
        <w:t xml:space="preserve"> </w:t>
      </w:r>
    </w:p>
    <w:p w14:paraId="7536879B" w14:textId="21B3003C" w:rsidR="006D2695" w:rsidRDefault="00DF09BA">
      <w:pPr>
        <w:rPr>
          <w:lang w:val="el-GR"/>
        </w:rPr>
      </w:pPr>
      <w:r w:rsidRPr="00A750F9">
        <w:rPr>
          <w:b/>
          <w:lang w:val="el-GR"/>
        </w:rPr>
        <w:t>2.4.3.</w:t>
      </w:r>
      <w:r>
        <w:rPr>
          <w:b/>
          <w:lang w:val="el-GR"/>
        </w:rPr>
        <w:t>1</w:t>
      </w:r>
      <w:r w:rsidRPr="00A750F9">
        <w:rPr>
          <w:lang w:val="el-GR"/>
        </w:rPr>
        <w:t xml:space="preserve"> </w:t>
      </w:r>
      <w:r w:rsidR="006D2695">
        <w:rPr>
          <w:lang w:val="el-GR"/>
        </w:rPr>
        <w:t xml:space="preserve">Τα στοιχεία και δικαιολογητικά για την συμμετοχή των προσφερόντων στη διαγωνιστική διαδικασία περιλαμβάνουν </w:t>
      </w:r>
      <w:r w:rsidR="007879AA">
        <w:rPr>
          <w:lang w:val="el-GR"/>
        </w:rPr>
        <w:t>τ</w:t>
      </w:r>
      <w:r w:rsidR="006D2695">
        <w:rPr>
          <w:lang w:val="el-GR"/>
        </w:rPr>
        <w:t xml:space="preserve">ο </w:t>
      </w:r>
      <w:r w:rsidR="001A04B1" w:rsidRPr="001A04B1">
        <w:rPr>
          <w:lang w:val="el-GR"/>
        </w:rPr>
        <w:t>Ευρωπαϊκό Ενιαίο Έγγραφο Σύμβασης (Ε.Ε.Ε.Σ.)</w:t>
      </w:r>
      <w:r w:rsidR="001A04B1">
        <w:rPr>
          <w:lang w:val="el-GR"/>
        </w:rPr>
        <w:t xml:space="preserve">, </w:t>
      </w:r>
      <w:r w:rsidR="006D2695">
        <w:rPr>
          <w:lang w:val="el-GR"/>
        </w:rPr>
        <w:t>όπως προβλέπεται στην παρ. 4 του άρθρου 79 του ν. 4412/2016, σύμφωνα με την παράγραφο 2.2.</w:t>
      </w:r>
      <w:r w:rsidR="007879AA">
        <w:rPr>
          <w:lang w:val="el-GR"/>
        </w:rPr>
        <w:t>7</w:t>
      </w:r>
      <w:r w:rsidR="006D2695">
        <w:rPr>
          <w:lang w:val="el-GR"/>
        </w:rPr>
        <w:t xml:space="preserve">.1. της παρούσας διακήρυξης. Οι προσφέροντες συμπληρώνουν το σχετικό πρότυπο </w:t>
      </w:r>
      <w:r w:rsidR="003F6CD5">
        <w:rPr>
          <w:lang w:val="el-GR"/>
        </w:rPr>
        <w:t>Ε.Ε.Ε.Σ.</w:t>
      </w:r>
      <w:r w:rsidR="006D2695">
        <w:rPr>
          <w:lang w:val="el-GR"/>
        </w:rPr>
        <w:t xml:space="preserve"> το οποίο έχει αναρτηθεί, και σε επεξεργάσιμη μορφή αρχείου </w:t>
      </w:r>
      <w:r w:rsidR="006D2695">
        <w:rPr>
          <w:lang w:val="en-US"/>
        </w:rPr>
        <w:t>doc</w:t>
      </w:r>
      <w:r w:rsidR="006D2695">
        <w:rPr>
          <w:lang w:val="el-GR"/>
        </w:rPr>
        <w:t>, και αποτελεί α</w:t>
      </w:r>
      <w:r w:rsidR="0070171B">
        <w:rPr>
          <w:lang w:val="el-GR"/>
        </w:rPr>
        <w:t>ναπόσπαστο τμήμα της διακήρυξης</w:t>
      </w:r>
      <w:r w:rsidR="002D59FB" w:rsidRPr="00C742E5">
        <w:rPr>
          <w:lang w:val="el-GR"/>
        </w:rPr>
        <w:t>,</w:t>
      </w:r>
    </w:p>
    <w:p w14:paraId="47FD2C69" w14:textId="7A820644" w:rsidR="006D2695" w:rsidRDefault="006D2695">
      <w:pPr>
        <w:rPr>
          <w:b/>
          <w:bCs/>
          <w:lang w:val="el-GR"/>
        </w:rPr>
      </w:pPr>
      <w:r>
        <w:rPr>
          <w:lang w:val="el-GR"/>
        </w:rPr>
        <w:t xml:space="preserve">Οι ενώσεις οικονομικών φορέων που υποβάλλουν κοινή προσφορά, υποβάλλουν το </w:t>
      </w:r>
      <w:r w:rsidR="001A04B1">
        <w:rPr>
          <w:lang w:val="el-GR"/>
        </w:rPr>
        <w:t>Ε.Ε.Ε.Σ.</w:t>
      </w:r>
      <w:r>
        <w:rPr>
          <w:lang w:val="el-GR"/>
        </w:rPr>
        <w:t xml:space="preserve"> για κάθε οικονομικό φορέα που συμμετέχει στην ένωση.</w:t>
      </w:r>
    </w:p>
    <w:p w14:paraId="569D8F96" w14:textId="77777777" w:rsidR="009C73FA" w:rsidRDefault="006D2695">
      <w:pPr>
        <w:rPr>
          <w:lang w:val="el-GR"/>
        </w:rPr>
      </w:pPr>
      <w:r>
        <w:rPr>
          <w:b/>
          <w:bCs/>
          <w:lang w:val="el-GR"/>
        </w:rPr>
        <w:t>2.4.3.2</w:t>
      </w:r>
      <w:r>
        <w:rPr>
          <w:lang w:val="el-GR"/>
        </w:rPr>
        <w:t xml:space="preserve"> </w:t>
      </w: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w:t>
      </w:r>
      <w:r w:rsidR="0070171B">
        <w:rPr>
          <w:lang w:val="el-GR"/>
        </w:rPr>
        <w:t>της Διακήρυξης</w:t>
      </w:r>
      <w:r>
        <w:rPr>
          <w:lang w:val="el-GR"/>
        </w:rPr>
        <w:t xml:space="preserve">, περιγράφοντας ακριβώς πώς οι συγκεκριμένες απαιτήσεις και προδιαγραφές πληρούνται. </w:t>
      </w:r>
    </w:p>
    <w:p w14:paraId="759A465B" w14:textId="77777777" w:rsidR="004162F2" w:rsidRDefault="004162F2">
      <w:pPr>
        <w:rPr>
          <w:rStyle w:val="WW-FootnoteReference9"/>
          <w:lang w:val="el-GR"/>
        </w:rPr>
      </w:pPr>
      <w:r>
        <w:rPr>
          <w:lang w:val="el-GR"/>
        </w:rPr>
        <w:t xml:space="preserve">Προς απόδειξη των παραπάνω απαιτείται η κατάθεση: </w:t>
      </w:r>
    </w:p>
    <w:p w14:paraId="3A89FB3C" w14:textId="779C90C1" w:rsidR="00E574D5" w:rsidRDefault="00D51152" w:rsidP="00C07D39">
      <w:pPr>
        <w:rPr>
          <w:rStyle w:val="WW-FootnoteReference9"/>
          <w:vertAlign w:val="baseline"/>
          <w:lang w:val="el-GR"/>
        </w:rPr>
      </w:pPr>
      <w:r w:rsidRPr="00D51152">
        <w:rPr>
          <w:rStyle w:val="WW-FootnoteReference9"/>
          <w:vertAlign w:val="baseline"/>
          <w:lang w:val="el-GR"/>
        </w:rPr>
        <w:t xml:space="preserve">α) </w:t>
      </w:r>
      <w:r w:rsidR="00C07D39" w:rsidRPr="00C07D39">
        <w:rPr>
          <w:rStyle w:val="WW-FootnoteReference9"/>
          <w:vertAlign w:val="baseline"/>
          <w:lang w:val="el-GR"/>
        </w:rPr>
        <w:t>Υπεύθυνη</w:t>
      </w:r>
      <w:r w:rsidR="001826DA">
        <w:rPr>
          <w:rStyle w:val="WW-FootnoteReference9"/>
          <w:vertAlign w:val="baseline"/>
          <w:lang w:val="el-GR"/>
        </w:rPr>
        <w:t>ς</w:t>
      </w:r>
      <w:r w:rsidR="00C07D39" w:rsidRPr="00C07D39">
        <w:rPr>
          <w:rStyle w:val="WW-FootnoteReference9"/>
          <w:vertAlign w:val="baseline"/>
          <w:lang w:val="el-GR"/>
        </w:rPr>
        <w:t xml:space="preserve"> δήλωση</w:t>
      </w:r>
      <w:r w:rsidR="001826DA">
        <w:rPr>
          <w:rStyle w:val="WW-FootnoteReference9"/>
          <w:vertAlign w:val="baseline"/>
          <w:lang w:val="el-GR"/>
        </w:rPr>
        <w:t>ς</w:t>
      </w:r>
      <w:r w:rsidR="00C07D39" w:rsidRPr="00C07D39">
        <w:rPr>
          <w:rStyle w:val="WW-FootnoteReference9"/>
          <w:vertAlign w:val="baseline"/>
          <w:lang w:val="el-GR"/>
        </w:rPr>
        <w:t xml:space="preserve"> του άρθρου 8. παρ. 4 του ν. 1599/1986,  </w:t>
      </w:r>
      <w:r w:rsidR="001826DA">
        <w:rPr>
          <w:rStyle w:val="WW-FootnoteReference9"/>
          <w:vertAlign w:val="baseline"/>
          <w:lang w:val="el-GR"/>
        </w:rPr>
        <w:t xml:space="preserve">που να αναφέρεται </w:t>
      </w:r>
      <w:r w:rsidR="00C07D39" w:rsidRPr="00C07D39">
        <w:rPr>
          <w:rStyle w:val="WW-FootnoteReference9"/>
          <w:vertAlign w:val="baseline"/>
          <w:lang w:val="el-GR"/>
        </w:rPr>
        <w:t>ότι</w:t>
      </w:r>
      <w:r w:rsidR="001826DA">
        <w:rPr>
          <w:rStyle w:val="WW-FootnoteReference9"/>
          <w:vertAlign w:val="baseline"/>
          <w:lang w:val="el-GR"/>
        </w:rPr>
        <w:t>,</w:t>
      </w:r>
      <w:r w:rsidR="00C07D39" w:rsidRPr="00C07D39">
        <w:rPr>
          <w:rStyle w:val="WW-FootnoteReference9"/>
          <w:vertAlign w:val="baseline"/>
          <w:lang w:val="el-GR"/>
        </w:rPr>
        <w:t xml:space="preserve"> τα προσφε</w:t>
      </w:r>
      <w:r w:rsidR="001826DA">
        <w:rPr>
          <w:rStyle w:val="WW-FootnoteReference9"/>
          <w:vertAlign w:val="baseline"/>
          <w:lang w:val="el-GR"/>
        </w:rPr>
        <w:t>ρ</w:t>
      </w:r>
      <w:r w:rsidR="00801903">
        <w:rPr>
          <w:rStyle w:val="WW-FootnoteReference9"/>
          <w:vertAlign w:val="baseline"/>
          <w:lang w:val="el-GR"/>
        </w:rPr>
        <w:t>όμενα</w:t>
      </w:r>
      <w:r w:rsidR="001826DA">
        <w:rPr>
          <w:rStyle w:val="WW-FootnoteReference9"/>
          <w:vertAlign w:val="baseline"/>
          <w:lang w:val="el-GR"/>
        </w:rPr>
        <w:t xml:space="preserve"> είδη</w:t>
      </w:r>
      <w:r w:rsidR="00C07D39" w:rsidRPr="00C07D39">
        <w:rPr>
          <w:rStyle w:val="WW-FootnoteReference9"/>
          <w:vertAlign w:val="baseline"/>
          <w:lang w:val="el-GR"/>
        </w:rPr>
        <w:t xml:space="preserve"> </w:t>
      </w:r>
      <w:r w:rsidR="00801903">
        <w:rPr>
          <w:rStyle w:val="WW-FootnoteReference9"/>
          <w:vertAlign w:val="baseline"/>
          <w:lang w:val="el-GR"/>
        </w:rPr>
        <w:t>καλύπτουν</w:t>
      </w:r>
      <w:r w:rsidR="00C07D39" w:rsidRPr="00C07D39">
        <w:rPr>
          <w:rStyle w:val="WW-FootnoteReference9"/>
          <w:vertAlign w:val="baseline"/>
          <w:lang w:val="el-GR"/>
        </w:rPr>
        <w:t xml:space="preserve"> τις προδιαγραφές που περιγράφονται στην με αριθ. Π-</w:t>
      </w:r>
      <w:r w:rsidR="00F57F1D">
        <w:rPr>
          <w:rStyle w:val="WW-FootnoteReference9"/>
          <w:vertAlign w:val="baseline"/>
          <w:lang w:val="el-GR"/>
        </w:rPr>
        <w:t>03</w:t>
      </w:r>
      <w:r w:rsidR="00C07D39" w:rsidRPr="00C07D39">
        <w:rPr>
          <w:rStyle w:val="WW-FootnoteReference9"/>
          <w:vertAlign w:val="baseline"/>
          <w:lang w:val="el-GR"/>
        </w:rPr>
        <w:t>/20</w:t>
      </w:r>
      <w:r w:rsidR="00BD783B">
        <w:rPr>
          <w:rStyle w:val="WW-FootnoteReference9"/>
          <w:vertAlign w:val="baseline"/>
          <w:lang w:val="el-GR"/>
        </w:rPr>
        <w:t>20</w:t>
      </w:r>
      <w:r w:rsidR="00D0290A">
        <w:rPr>
          <w:rStyle w:val="WW-FootnoteReference9"/>
          <w:vertAlign w:val="baseline"/>
          <w:lang w:val="el-GR"/>
        </w:rPr>
        <w:t xml:space="preserve"> Μ</w:t>
      </w:r>
      <w:r w:rsidR="00C07D39" w:rsidRPr="00C07D39">
        <w:rPr>
          <w:rStyle w:val="WW-FootnoteReference9"/>
          <w:vertAlign w:val="baseline"/>
          <w:lang w:val="el-GR"/>
        </w:rPr>
        <w:t xml:space="preserve">ελέτη – Τεχνική Περιγραφή της Διεύθυνσης </w:t>
      </w:r>
      <w:r w:rsidR="00801903">
        <w:rPr>
          <w:rStyle w:val="WW-FootnoteReference9"/>
          <w:vertAlign w:val="baseline"/>
          <w:lang w:val="el-GR"/>
        </w:rPr>
        <w:t>Τεχνικών Υπηρεσιών</w:t>
      </w:r>
      <w:r w:rsidR="00C07D39" w:rsidRPr="00C07D39">
        <w:rPr>
          <w:rStyle w:val="WW-FootnoteReference9"/>
          <w:vertAlign w:val="baseline"/>
          <w:lang w:val="el-GR"/>
        </w:rPr>
        <w:t xml:space="preserve"> του Δήμου Ξάνθης</w:t>
      </w:r>
      <w:r w:rsidR="00295C71">
        <w:rPr>
          <w:rStyle w:val="WW-FootnoteReference9"/>
          <w:vertAlign w:val="baseline"/>
          <w:lang w:val="el-GR"/>
        </w:rPr>
        <w:t>, όπως επίσης θα είναι σύμφωνα με τα αντίστοιχα ελληνικά πρότυπα και κανονισμούς (ΕΛΟΤ, ΕΝ) και με τις διεθνώς ακολουθούμενες πιστοποιήσεις (</w:t>
      </w:r>
      <w:r w:rsidR="00295C71">
        <w:rPr>
          <w:rStyle w:val="WW-FootnoteReference9"/>
          <w:vertAlign w:val="baseline"/>
          <w:lang w:val="en-US"/>
        </w:rPr>
        <w:t>DIN</w:t>
      </w:r>
      <w:r w:rsidR="00295C71" w:rsidRPr="00295C71">
        <w:rPr>
          <w:rStyle w:val="WW-FootnoteReference9"/>
          <w:vertAlign w:val="baseline"/>
          <w:lang w:val="el-GR"/>
        </w:rPr>
        <w:t xml:space="preserve">, </w:t>
      </w:r>
      <w:r w:rsidR="00295C71">
        <w:rPr>
          <w:rStyle w:val="WW-FootnoteReference9"/>
          <w:vertAlign w:val="baseline"/>
          <w:lang w:val="en-US"/>
        </w:rPr>
        <w:t>ESO</w:t>
      </w:r>
      <w:r w:rsidR="00B77FC3">
        <w:rPr>
          <w:rStyle w:val="WW-FootnoteReference9"/>
          <w:vertAlign w:val="baseline"/>
          <w:lang w:val="el-GR"/>
        </w:rPr>
        <w:t>,</w:t>
      </w:r>
      <w:r w:rsidR="00295C71" w:rsidRPr="00295C71">
        <w:rPr>
          <w:rStyle w:val="WW-FootnoteReference9"/>
          <w:vertAlign w:val="baseline"/>
          <w:lang w:val="el-GR"/>
        </w:rPr>
        <w:t xml:space="preserve"> </w:t>
      </w:r>
      <w:proofErr w:type="spellStart"/>
      <w:r w:rsidR="00295C71">
        <w:rPr>
          <w:rStyle w:val="WW-FootnoteReference9"/>
          <w:vertAlign w:val="baseline"/>
          <w:lang w:val="el-GR"/>
        </w:rPr>
        <w:t>κ.λ.π</w:t>
      </w:r>
      <w:proofErr w:type="spellEnd"/>
      <w:r w:rsidR="00295C71">
        <w:rPr>
          <w:rStyle w:val="WW-FootnoteReference9"/>
          <w:vertAlign w:val="baseline"/>
          <w:lang w:val="el-GR"/>
        </w:rPr>
        <w:t>.)</w:t>
      </w:r>
      <w:r w:rsidR="00D01E6E">
        <w:rPr>
          <w:rStyle w:val="WW-FootnoteReference9"/>
          <w:vertAlign w:val="baseline"/>
          <w:lang w:val="el-GR"/>
        </w:rPr>
        <w:t>,</w:t>
      </w:r>
      <w:r w:rsidR="008D7707">
        <w:rPr>
          <w:rStyle w:val="WW-FootnoteReference9"/>
          <w:vertAlign w:val="baseline"/>
          <w:lang w:val="el-GR"/>
        </w:rPr>
        <w:t xml:space="preserve"> η </w:t>
      </w:r>
      <w:r w:rsidR="00B77FC3">
        <w:rPr>
          <w:rStyle w:val="WW-FootnoteReference9"/>
          <w:vertAlign w:val="baseline"/>
          <w:lang w:val="el-GR"/>
        </w:rPr>
        <w:t xml:space="preserve">δε </w:t>
      </w:r>
      <w:r w:rsidR="008D7707">
        <w:rPr>
          <w:rStyle w:val="WW-FootnoteReference9"/>
          <w:vertAlign w:val="baseline"/>
          <w:lang w:val="el-GR"/>
        </w:rPr>
        <w:t xml:space="preserve">παράδοση των ειδών θα πραγματοποιείται σε διάστημα επτά (7) ημερών από την έγγραφη παραγγελία τους, στις εγκαταστάσεις του Δήμου.  </w:t>
      </w:r>
    </w:p>
    <w:p w14:paraId="5A77EF1B" w14:textId="604B89D4" w:rsidR="00073764" w:rsidRDefault="00073764" w:rsidP="00FD024F">
      <w:pPr>
        <w:rPr>
          <w:rStyle w:val="WW-FootnoteReference9"/>
          <w:vertAlign w:val="baseline"/>
          <w:lang w:val="el-GR"/>
        </w:rPr>
      </w:pPr>
      <w:r>
        <w:rPr>
          <w:rStyle w:val="WW-FootnoteReference9"/>
          <w:vertAlign w:val="baseline"/>
          <w:lang w:val="el-GR"/>
        </w:rPr>
        <w:t xml:space="preserve">β) </w:t>
      </w:r>
      <w:r w:rsidRPr="00073764">
        <w:rPr>
          <w:rStyle w:val="WW-FootnoteReference9"/>
          <w:vertAlign w:val="baseline"/>
          <w:lang w:val="el-GR"/>
        </w:rPr>
        <w:t>Οι εγκατεστημένοι στην Ελλάδα οικονομικοί φορείς προσκομίζουν βεβαίωση εγγραφής στο Βιοτεχνικό ή Εμπορικό ή Βιομηχανικό Επιμελητήριο</w:t>
      </w:r>
      <w:r>
        <w:rPr>
          <w:rStyle w:val="WW-FootnoteReference9"/>
          <w:vertAlign w:val="baseline"/>
          <w:lang w:val="el-GR"/>
        </w:rPr>
        <w:t xml:space="preserve"> </w:t>
      </w:r>
      <w:r w:rsidR="00FD024F">
        <w:rPr>
          <w:rStyle w:val="WW-FootnoteReference9"/>
          <w:vertAlign w:val="baseline"/>
          <w:lang w:val="el-GR"/>
        </w:rPr>
        <w:t xml:space="preserve">από το οποίο να προκύπτει ότι, </w:t>
      </w:r>
      <w:r w:rsidR="00FD024F" w:rsidRPr="00FD024F">
        <w:rPr>
          <w:rStyle w:val="WW-FootnoteReference9"/>
          <w:vertAlign w:val="baseline"/>
          <w:lang w:val="el-GR"/>
        </w:rPr>
        <w:t>ασκούν εμπορική ή βιομηχανική ή βιοτεχνική δραστηριότητα συναφή με το αντικείμενο της προμήθειας</w:t>
      </w:r>
      <w:r w:rsidR="00FD024F">
        <w:rPr>
          <w:rStyle w:val="WW-FootnoteReference9"/>
          <w:vertAlign w:val="baseline"/>
          <w:lang w:val="el-GR"/>
        </w:rPr>
        <w:t>.</w:t>
      </w:r>
    </w:p>
    <w:p w14:paraId="461CD57F" w14:textId="77777777" w:rsidR="006D2695" w:rsidRDefault="006D2695">
      <w:pPr>
        <w:pStyle w:val="3"/>
        <w:ind w:left="0" w:firstLine="0"/>
        <w:rPr>
          <w:lang w:val="el-GR"/>
        </w:rPr>
      </w:pPr>
      <w:bookmarkStart w:id="100" w:name="_Toc492031030"/>
      <w:bookmarkStart w:id="101" w:name="_Toc45784122"/>
      <w:r>
        <w:rPr>
          <w:lang w:val="el-GR"/>
        </w:rPr>
        <w:t>2.4.4</w:t>
      </w:r>
      <w:r>
        <w:rPr>
          <w:lang w:val="el-GR"/>
        </w:rPr>
        <w:tab/>
        <w:t>Περιεχόμενα Φακέλου «Οικονομική Προσφορά» / Τρόπος σύνταξης και υποβολής οικονομικών προσφορών</w:t>
      </w:r>
      <w:bookmarkEnd w:id="100"/>
      <w:bookmarkEnd w:id="101"/>
    </w:p>
    <w:p w14:paraId="5B37382F" w14:textId="77777777" w:rsidR="006D2695" w:rsidRDefault="006D2695">
      <w:pPr>
        <w:rPr>
          <w:i/>
          <w:color w:val="5B9BD5"/>
          <w:lang w:val="el-GR" w:eastAsia="el-GR"/>
        </w:rPr>
      </w:pPr>
      <w:r>
        <w:rPr>
          <w:lang w:val="el-GR"/>
        </w:rPr>
        <w:t xml:space="preserve">Η Οικονομική Προσφορά συντάσσεται με βάση το αναγραφόμενο στην παρούσα κριτήριο ανάθεσης όπως ορίζεται κατωτέρω </w:t>
      </w:r>
      <w:r w:rsidR="007879AA">
        <w:rPr>
          <w:lang w:val="el-GR"/>
        </w:rPr>
        <w:t xml:space="preserve"> και </w:t>
      </w:r>
      <w:r>
        <w:rPr>
          <w:lang w:val="el-GR"/>
        </w:rPr>
        <w:t xml:space="preserve">σύμφωνα με τα οριζόμενα της διακήρυξης: </w:t>
      </w:r>
    </w:p>
    <w:p w14:paraId="7073551D" w14:textId="4C6A44EF" w:rsidR="006D2695" w:rsidRPr="006C6613" w:rsidRDefault="006D2695">
      <w:pPr>
        <w:rPr>
          <w:u w:val="single"/>
          <w:lang w:val="el-GR"/>
        </w:rPr>
      </w:pPr>
      <w:r w:rsidRPr="006C6613">
        <w:rPr>
          <w:u w:val="single"/>
          <w:lang w:val="el-GR"/>
        </w:rPr>
        <w:t>Στην οικονομική π</w:t>
      </w:r>
      <w:r w:rsidR="0015666C">
        <w:rPr>
          <w:u w:val="single"/>
          <w:lang w:val="el-GR"/>
        </w:rPr>
        <w:t>ροσφορά δίνεται το προσφερόμενο</w:t>
      </w:r>
      <w:r w:rsidR="0070171B" w:rsidRPr="006C6613">
        <w:rPr>
          <w:u w:val="single"/>
          <w:lang w:val="el-GR"/>
        </w:rPr>
        <w:t xml:space="preserve"> </w:t>
      </w:r>
      <w:r w:rsidR="00D0290A">
        <w:rPr>
          <w:u w:val="single"/>
          <w:lang w:val="el-GR"/>
        </w:rPr>
        <w:t xml:space="preserve">ενιαίο </w:t>
      </w:r>
      <w:r w:rsidR="0015666C">
        <w:rPr>
          <w:u w:val="single"/>
          <w:lang w:val="el-GR"/>
        </w:rPr>
        <w:t>ποσ</w:t>
      </w:r>
      <w:r w:rsidR="00C07D39">
        <w:rPr>
          <w:u w:val="single"/>
          <w:lang w:val="el-GR"/>
        </w:rPr>
        <w:t>οστό</w:t>
      </w:r>
      <w:r w:rsidRPr="006C6613">
        <w:rPr>
          <w:u w:val="single"/>
          <w:lang w:val="el-GR"/>
        </w:rPr>
        <w:t xml:space="preserve"> έκπτωσης </w:t>
      </w:r>
      <w:r w:rsidR="0015666C">
        <w:rPr>
          <w:u w:val="single"/>
          <w:lang w:val="el-GR"/>
        </w:rPr>
        <w:t>επιμέρους</w:t>
      </w:r>
      <w:r w:rsidR="00E574D5">
        <w:rPr>
          <w:u w:val="single"/>
          <w:lang w:val="el-GR"/>
        </w:rPr>
        <w:t xml:space="preserve"> σε ευρώ</w:t>
      </w:r>
      <w:r w:rsidR="0015666C">
        <w:rPr>
          <w:u w:val="single"/>
          <w:lang w:val="el-GR"/>
        </w:rPr>
        <w:t xml:space="preserve">, </w:t>
      </w:r>
      <w:r w:rsidR="0070171B" w:rsidRPr="006C6613">
        <w:rPr>
          <w:u w:val="single"/>
          <w:lang w:val="el-GR"/>
        </w:rPr>
        <w:t>βάσει των κατωτέρω τιμ</w:t>
      </w:r>
      <w:r w:rsidRPr="006C6613">
        <w:rPr>
          <w:u w:val="single"/>
          <w:lang w:val="el-GR"/>
        </w:rPr>
        <w:t>ών αναφοράς</w:t>
      </w:r>
      <w:r w:rsidR="0005686C" w:rsidRPr="006C6613">
        <w:rPr>
          <w:u w:val="single"/>
          <w:lang w:val="el-GR"/>
        </w:rPr>
        <w:t xml:space="preserve"> </w:t>
      </w:r>
      <w:r w:rsidR="0015666C">
        <w:rPr>
          <w:u w:val="single"/>
          <w:lang w:val="el-GR"/>
        </w:rPr>
        <w:t>του Ενδεικτικού Προϋπολογισμού,</w:t>
      </w:r>
      <w:r w:rsidRPr="006C6613">
        <w:rPr>
          <w:u w:val="single"/>
          <w:lang w:val="el-GR" w:eastAsia="el-GR"/>
        </w:rPr>
        <w:t xml:space="preserve"> σ</w:t>
      </w:r>
      <w:r w:rsidR="0070171B" w:rsidRPr="006C6613">
        <w:rPr>
          <w:u w:val="single"/>
          <w:lang w:val="el-GR" w:eastAsia="el-GR"/>
        </w:rPr>
        <w:t>ύμφωνα με την κείμενη νομοθεσία.</w:t>
      </w:r>
    </w:p>
    <w:p w14:paraId="139524E9" w14:textId="47975300" w:rsidR="006D2695" w:rsidRDefault="006D2695" w:rsidP="007879AA">
      <w:pPr>
        <w:rPr>
          <w:lang w:val="el-GR"/>
        </w:rPr>
      </w:pPr>
      <w:r>
        <w:rPr>
          <w:lang w:val="el-GR" w:eastAsia="el-GR"/>
        </w:rPr>
        <w:lastRenderedPageBreak/>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w:t>
      </w:r>
      <w:r w:rsidR="0070171B">
        <w:rPr>
          <w:lang w:val="el-GR" w:eastAsia="el-GR"/>
        </w:rPr>
        <w:t>προμήθεια</w:t>
      </w:r>
      <w:r>
        <w:rPr>
          <w:lang w:val="el-GR" w:eastAsia="el-GR"/>
        </w:rPr>
        <w:t xml:space="preserve"> στον τόπο και με τον τρόπο που προβλέπεται στα έγγραφα της σύμβασης</w:t>
      </w:r>
      <w:r>
        <w:rPr>
          <w:rStyle w:val="WW-FootnoteReference9"/>
          <w:lang w:val="el-GR" w:eastAsia="el-GR"/>
        </w:rPr>
        <w:t>.</w:t>
      </w:r>
    </w:p>
    <w:p w14:paraId="5BB5BD5C" w14:textId="23E35261" w:rsidR="006D2695" w:rsidRDefault="006D2695">
      <w:pPr>
        <w:rPr>
          <w:lang w:val="el-GR"/>
        </w:rPr>
      </w:pPr>
      <w:r>
        <w:rPr>
          <w:lang w:val="el-GR"/>
        </w:rPr>
        <w:t>Οι υπέρ τρίτων κρατήσεις υπόκεινται στο εκάστοτε ισχύον αναλογικό τέλος χαρτοσήμου</w:t>
      </w:r>
      <w:r w:rsidR="002D59FB">
        <w:rPr>
          <w:lang w:val="el-GR"/>
        </w:rPr>
        <w:t xml:space="preserve"> </w:t>
      </w:r>
      <w:r w:rsidR="007879AA">
        <w:rPr>
          <w:lang w:val="el-GR"/>
        </w:rPr>
        <w:t>3</w:t>
      </w:r>
      <w:r w:rsidR="002D59FB">
        <w:rPr>
          <w:lang w:val="el-GR"/>
        </w:rPr>
        <w:t xml:space="preserve"> % </w:t>
      </w:r>
      <w:r>
        <w:rPr>
          <w:lang w:val="el-GR"/>
        </w:rPr>
        <w:t xml:space="preserve">και στην επ’ αυτού εισφορά υπέρ ΟΓΑ </w:t>
      </w:r>
      <w:r w:rsidR="002D59FB">
        <w:rPr>
          <w:lang w:val="el-GR"/>
        </w:rPr>
        <w:t xml:space="preserve"> </w:t>
      </w:r>
      <w:r w:rsidR="007879AA">
        <w:rPr>
          <w:lang w:val="el-GR"/>
        </w:rPr>
        <w:t>0,6</w:t>
      </w:r>
      <w:r w:rsidR="002D59FB">
        <w:rPr>
          <w:lang w:val="el-GR"/>
        </w:rPr>
        <w:t xml:space="preserve"> </w:t>
      </w:r>
      <w:r>
        <w:rPr>
          <w:lang w:val="el-GR"/>
        </w:rPr>
        <w:t>%.</w:t>
      </w:r>
    </w:p>
    <w:p w14:paraId="662E4D88" w14:textId="77777777" w:rsidR="006D2695" w:rsidRDefault="006D2695">
      <w:pPr>
        <w:rPr>
          <w:lang w:val="el-GR"/>
        </w:rPr>
      </w:pPr>
      <w:r>
        <w:rPr>
          <w:lang w:val="el-GR"/>
        </w:rPr>
        <w:t xml:space="preserve">Οι προσφερόμενες τιμές είναι σταθερές καθ’ όλη τη διάρκεια της σύμβασης και δεν αναπροσαρμόζονται </w:t>
      </w:r>
      <w:r w:rsidR="007879AA">
        <w:rPr>
          <w:i/>
          <w:color w:val="5B9BD5"/>
          <w:lang w:val="el-GR" w:eastAsia="el-GR"/>
        </w:rPr>
        <w:t>.</w:t>
      </w:r>
    </w:p>
    <w:p w14:paraId="196155D1" w14:textId="77777777" w:rsidR="006D2695" w:rsidRDefault="006D2695">
      <w:pPr>
        <w:rPr>
          <w:lang w:val="el-GR"/>
        </w:rPr>
      </w:pPr>
      <w:r>
        <w:rPr>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κεφάλαιο του Παραρτήματος </w:t>
      </w:r>
      <w:r w:rsidR="005950EA">
        <w:rPr>
          <w:lang w:val="el-GR"/>
        </w:rPr>
        <w:t>Ενδεικτικός Προϋπολογισμός</w:t>
      </w:r>
      <w:r w:rsidR="002D59FB">
        <w:rPr>
          <w:lang w:val="el-GR"/>
        </w:rPr>
        <w:t xml:space="preserve"> </w:t>
      </w:r>
      <w:r>
        <w:rPr>
          <w:lang w:val="el-GR"/>
        </w:rPr>
        <w:t xml:space="preserve">της παρούσας διακήρυξης. </w:t>
      </w:r>
    </w:p>
    <w:p w14:paraId="4625EC9F" w14:textId="77777777" w:rsidR="006D2695" w:rsidRDefault="006D2695">
      <w:pPr>
        <w:pStyle w:val="3"/>
        <w:ind w:left="0" w:firstLine="0"/>
        <w:rPr>
          <w:lang w:val="el-GR" w:eastAsia="el-GR"/>
        </w:rPr>
      </w:pPr>
      <w:bookmarkStart w:id="102" w:name="_Toc492031031"/>
      <w:bookmarkStart w:id="103" w:name="_Toc45784123"/>
      <w:r>
        <w:rPr>
          <w:lang w:val="el-GR"/>
        </w:rPr>
        <w:t>2.4.5</w:t>
      </w:r>
      <w:r>
        <w:rPr>
          <w:lang w:val="el-GR"/>
        </w:rPr>
        <w:tab/>
        <w:t>Χρόνος ισχύος των προσφορών</w:t>
      </w:r>
      <w:bookmarkEnd w:id="102"/>
      <w:bookmarkEnd w:id="103"/>
      <w:r>
        <w:rPr>
          <w:lang w:val="el-GR"/>
        </w:rPr>
        <w:t xml:space="preserve">  </w:t>
      </w:r>
    </w:p>
    <w:p w14:paraId="37F3645B" w14:textId="3342CC3A" w:rsidR="006D2695" w:rsidRDefault="006D2695">
      <w:pPr>
        <w:rPr>
          <w:lang w:val="el-GR" w:eastAsia="el-GR"/>
        </w:rPr>
      </w:pPr>
      <w:r>
        <w:rPr>
          <w:lang w:val="el-GR" w:eastAsia="el-GR"/>
        </w:rPr>
        <w:t xml:space="preserve">Οι υποβαλλόμενες προσφορές ισχύουν και δεσμεύουν τους οικονομικούς φορείς για </w:t>
      </w:r>
      <w:r w:rsidRPr="0070171B">
        <w:rPr>
          <w:lang w:val="el-GR" w:eastAsia="el-GR"/>
        </w:rPr>
        <w:t xml:space="preserve">διάστημα </w:t>
      </w:r>
      <w:r w:rsidR="00A71249">
        <w:rPr>
          <w:lang w:val="el-GR" w:eastAsia="el-GR"/>
        </w:rPr>
        <w:t>δώδεκα (</w:t>
      </w:r>
      <w:r w:rsidR="00A71249">
        <w:rPr>
          <w:u w:val="single"/>
          <w:lang w:val="el-GR" w:eastAsia="el-GR"/>
        </w:rPr>
        <w:t>12)</w:t>
      </w:r>
      <w:r w:rsidR="0070171B" w:rsidRPr="009F1053">
        <w:rPr>
          <w:u w:val="single"/>
          <w:lang w:val="el-GR" w:eastAsia="el-GR"/>
        </w:rPr>
        <w:t xml:space="preserve"> μηνών</w:t>
      </w:r>
      <w:r w:rsidR="00DC2372" w:rsidRPr="0015666C">
        <w:rPr>
          <w:lang w:val="el-GR" w:eastAsia="el-GR"/>
        </w:rPr>
        <w:t xml:space="preserve"> </w:t>
      </w:r>
      <w:r>
        <w:rPr>
          <w:lang w:val="el-GR" w:eastAsia="el-GR"/>
        </w:rPr>
        <w:t xml:space="preserve">από την επόμενη της διενέργειας του διαγωνισμού </w:t>
      </w:r>
    </w:p>
    <w:p w14:paraId="0F5DD3AC" w14:textId="77777777" w:rsidR="006D2695" w:rsidRDefault="006D2695">
      <w:pPr>
        <w:rPr>
          <w:lang w:val="el-GR" w:eastAsia="el-GR"/>
        </w:rPr>
      </w:pPr>
      <w:r>
        <w:rPr>
          <w:lang w:val="el-GR" w:eastAsia="el-GR"/>
        </w:rPr>
        <w:t>Προσφορά η οποία ορίζει χρόνο ισχύος μικρότερο από τον ανωτέρω προβλεπόμενο απορρίπτεται.</w:t>
      </w:r>
    </w:p>
    <w:p w14:paraId="1D8E3472" w14:textId="77777777" w:rsidR="006D2695" w:rsidRDefault="006D2695">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14:paraId="737EAD69" w14:textId="77777777" w:rsidR="006D2695" w:rsidRDefault="006D2695">
      <w:pPr>
        <w:rPr>
          <w:lang w:val="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Pr>
          <w:lang w:val="el-GR" w:eastAsia="el-GR"/>
        </w:rPr>
        <w:t>παρέτειναν</w:t>
      </w:r>
      <w:proofErr w:type="spellEnd"/>
      <w:r>
        <w:rPr>
          <w:lang w:val="el-GR" w:eastAsia="el-GR"/>
        </w:rPr>
        <w:t xml:space="preserve"> τις προσφορές τους και αποκλείονται οι λοιποί οικονομικοί φορείς.</w:t>
      </w:r>
    </w:p>
    <w:p w14:paraId="5DCF9798" w14:textId="77777777" w:rsidR="006D2695" w:rsidRPr="00444085" w:rsidRDefault="006D2695">
      <w:pPr>
        <w:pStyle w:val="3"/>
        <w:ind w:left="0" w:firstLine="0"/>
        <w:rPr>
          <w:lang w:val="el-GR"/>
        </w:rPr>
      </w:pPr>
      <w:bookmarkStart w:id="104" w:name="_Toc492031032"/>
      <w:bookmarkStart w:id="105" w:name="_Toc45784124"/>
      <w:r>
        <w:rPr>
          <w:lang w:val="el-GR"/>
        </w:rPr>
        <w:t>2.4.6</w:t>
      </w:r>
      <w:r>
        <w:rPr>
          <w:lang w:val="el-GR"/>
        </w:rPr>
        <w:tab/>
        <w:t>Λόγοι απόρριψης προσφορών</w:t>
      </w:r>
      <w:bookmarkEnd w:id="104"/>
      <w:bookmarkEnd w:id="105"/>
    </w:p>
    <w:p w14:paraId="7FF78532" w14:textId="77777777" w:rsidR="006D2695" w:rsidRDefault="006D2695">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55BDCD58" w14:textId="77777777" w:rsidR="006D2695" w:rsidRDefault="006D2695">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w:t>
      </w:r>
      <w:r w:rsidR="001D10CF" w:rsidRPr="001D10CF">
        <w:rPr>
          <w:lang w:val="el-GR"/>
        </w:rPr>
        <w:t>προσωρινού αναδόχου</w:t>
      </w:r>
      <w:r>
        <w:rPr>
          <w:lang w:val="el-GR"/>
        </w:rPr>
        <w:t xml:space="preserve">) της παρούσας, </w:t>
      </w:r>
    </w:p>
    <w:p w14:paraId="6D7B7E4F" w14:textId="77777777" w:rsidR="006D2695" w:rsidRDefault="006D2695">
      <w:pPr>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14:paraId="35A998A2" w14:textId="77777777" w:rsidR="006D2695" w:rsidRDefault="006D2695">
      <w:pPr>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14:paraId="4651431C" w14:textId="77777777" w:rsidR="006D2695" w:rsidRPr="00B36724" w:rsidRDefault="006D2695">
      <w:pPr>
        <w:rPr>
          <w:lang w:val="el-GR"/>
        </w:rPr>
      </w:pPr>
      <w:r>
        <w:rPr>
          <w:lang w:val="el-GR"/>
        </w:rPr>
        <w:t xml:space="preserve">δ) η οποία είναι εναλλακτική προσφορά, </w:t>
      </w:r>
    </w:p>
    <w:p w14:paraId="36887538" w14:textId="77777777" w:rsidR="006D2695" w:rsidRPr="00A06724" w:rsidRDefault="006D2695">
      <w:pPr>
        <w:rPr>
          <w:strike/>
          <w:lang w:val="el-GR"/>
        </w:rPr>
      </w:pPr>
      <w:r>
        <w:rPr>
          <w:lang w:val="el-GR"/>
        </w:rPr>
        <w:t>ε) η οποία υποβάλλεται από έναν προσφέροντα που έχει υποβάλλει δύο ή περισσότερες προσφορές</w:t>
      </w:r>
      <w:r>
        <w:rPr>
          <w:i/>
          <w:iCs/>
          <w:color w:val="5B9BD5"/>
          <w:lang w:val="el-GR"/>
        </w:rPr>
        <w:t>.</w:t>
      </w:r>
      <w:r>
        <w:rPr>
          <w:lang w:val="el-GR"/>
        </w:rPr>
        <w:t xml:space="preserve"> </w:t>
      </w:r>
      <w:r w:rsidRPr="0005686C">
        <w:rPr>
          <w:lang w:val="el-GR"/>
        </w:rPr>
        <w:t xml:space="preserve">Ο περιορισμός αυτός ισχύει,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C05BC56" w14:textId="77777777" w:rsidR="006D2695" w:rsidRDefault="006D2695">
      <w:pPr>
        <w:rPr>
          <w:lang w:val="el-GR"/>
        </w:rPr>
      </w:pPr>
      <w:r>
        <w:rPr>
          <w:lang w:val="el-GR"/>
        </w:rPr>
        <w:t>ζ) η οποία είναι υπό αίρεση,</w:t>
      </w:r>
    </w:p>
    <w:p w14:paraId="731704A8" w14:textId="77777777" w:rsidR="006D2695" w:rsidRDefault="006D2695">
      <w:pPr>
        <w:rPr>
          <w:lang w:val="el-GR"/>
        </w:rPr>
      </w:pPr>
      <w:r>
        <w:rPr>
          <w:lang w:val="el-GR"/>
        </w:rPr>
        <w:t xml:space="preserve">η) </w:t>
      </w:r>
      <w:r w:rsidR="00DC2372" w:rsidRPr="002D59FB">
        <w:rPr>
          <w:lang w:val="el-GR"/>
        </w:rPr>
        <w:t>η</w:t>
      </w:r>
      <w:r>
        <w:rPr>
          <w:lang w:val="el-GR"/>
        </w:rPr>
        <w:t xml:space="preserve"> οποία θέτει όρο αναπροσαρμογής, </w:t>
      </w:r>
    </w:p>
    <w:p w14:paraId="551AA3EE" w14:textId="77777777" w:rsidR="006D2695" w:rsidRDefault="006D2695">
      <w:pPr>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7A0FC7E2" w14:textId="77777777" w:rsidR="006D2695" w:rsidRDefault="006D2695">
      <w:pPr>
        <w:pStyle w:val="1"/>
        <w:tabs>
          <w:tab w:val="left" w:pos="567"/>
        </w:tabs>
        <w:rPr>
          <w:lang w:val="el-GR"/>
        </w:rPr>
      </w:pPr>
      <w:bookmarkStart w:id="106" w:name="_Toc45784125"/>
      <w:r>
        <w:rPr>
          <w:lang w:val="el-GR"/>
        </w:rPr>
        <w:lastRenderedPageBreak/>
        <w:t>3.</w:t>
      </w:r>
      <w:r>
        <w:rPr>
          <w:lang w:val="el-GR"/>
        </w:rPr>
        <w:tab/>
        <w:t>ΔΙΕΝΕΡΓΕΙΑ ΔΙΑΔΙΚΑΣΙΑΣ - ΑΞΙΟΛΟΓΗΣΗ ΠΡΟΣΦΟΡΩΝ</w:t>
      </w:r>
      <w:bookmarkEnd w:id="106"/>
      <w:r>
        <w:rPr>
          <w:lang w:val="el-GR"/>
        </w:rPr>
        <w:t xml:space="preserve">  </w:t>
      </w:r>
    </w:p>
    <w:p w14:paraId="4A7434EB" w14:textId="77777777" w:rsidR="006D2695" w:rsidRDefault="006D2695">
      <w:pPr>
        <w:pStyle w:val="2"/>
        <w:ind w:left="0" w:firstLine="0"/>
        <w:rPr>
          <w:lang w:val="el-GR"/>
        </w:rPr>
      </w:pPr>
      <w:bookmarkStart w:id="107" w:name="_Toc492031033"/>
      <w:bookmarkStart w:id="108" w:name="_Toc45784126"/>
      <w:r>
        <w:rPr>
          <w:lang w:val="el-GR"/>
        </w:rPr>
        <w:t>3.1</w:t>
      </w:r>
      <w:r>
        <w:rPr>
          <w:lang w:val="el-GR"/>
        </w:rPr>
        <w:tab/>
        <w:t>Αποσφράγιση και αξιολόγηση προσφορών</w:t>
      </w:r>
      <w:bookmarkEnd w:id="107"/>
      <w:bookmarkEnd w:id="108"/>
      <w:r>
        <w:rPr>
          <w:lang w:val="el-GR"/>
        </w:rPr>
        <w:t xml:space="preserve"> </w:t>
      </w:r>
    </w:p>
    <w:p w14:paraId="671EF31C" w14:textId="77777777" w:rsidR="006D2695" w:rsidRDefault="006D2695">
      <w:pPr>
        <w:pStyle w:val="3"/>
        <w:ind w:left="0" w:firstLine="0"/>
        <w:rPr>
          <w:lang w:val="el-GR"/>
        </w:rPr>
      </w:pPr>
      <w:bookmarkStart w:id="109" w:name="_Toc492031034"/>
      <w:bookmarkStart w:id="110" w:name="_Toc45784127"/>
      <w:r>
        <w:rPr>
          <w:lang w:val="el-GR"/>
        </w:rPr>
        <w:t>3.1.1</w:t>
      </w:r>
      <w:r>
        <w:rPr>
          <w:lang w:val="el-GR"/>
        </w:rPr>
        <w:tab/>
      </w:r>
      <w:r w:rsidR="00FC2ADB">
        <w:rPr>
          <w:lang w:val="el-GR"/>
        </w:rPr>
        <w:t xml:space="preserve">Κατάθεση και </w:t>
      </w:r>
      <w:r w:rsidR="00A06724">
        <w:rPr>
          <w:lang w:val="el-GR"/>
        </w:rPr>
        <w:t>Α</w:t>
      </w:r>
      <w:r>
        <w:rPr>
          <w:lang w:val="el-GR"/>
        </w:rPr>
        <w:t>ποσφράγιση προσφορών</w:t>
      </w:r>
      <w:bookmarkEnd w:id="109"/>
      <w:bookmarkEnd w:id="110"/>
    </w:p>
    <w:p w14:paraId="29616DE9" w14:textId="77777777" w:rsidR="00B36724" w:rsidRPr="00B36724" w:rsidRDefault="00B36724" w:rsidP="00B36724">
      <w:pPr>
        <w:rPr>
          <w:lang w:val="el-GR"/>
        </w:rPr>
      </w:pPr>
      <w:r w:rsidRPr="00B36724">
        <w:rPr>
          <w:lang w:val="el-GR"/>
        </w:rPr>
        <w:t xml:space="preserve">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 της προθεσμίας του άρθρου </w:t>
      </w:r>
      <w:r>
        <w:rPr>
          <w:lang w:val="el-GR"/>
        </w:rPr>
        <w:t xml:space="preserve">1.5 </w:t>
      </w:r>
      <w:r w:rsidR="007D0FBD">
        <w:rPr>
          <w:lang w:val="el-GR"/>
        </w:rPr>
        <w:t>της παρούσης</w:t>
      </w:r>
      <w:r w:rsidRPr="00B36724">
        <w:rPr>
          <w:lang w:val="el-GR"/>
        </w:rPr>
        <w:t>.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14:paraId="19C25D56" w14:textId="77777777" w:rsidR="00B36724" w:rsidRDefault="00B36724" w:rsidP="00B36724">
      <w:pPr>
        <w:rPr>
          <w:rFonts w:ascii="Cambria" w:hAnsi="Cambria" w:cs="Cambria"/>
          <w:szCs w:val="22"/>
          <w:lang w:val="el-GR"/>
        </w:rPr>
      </w:pPr>
      <w:r w:rsidRPr="00B36724">
        <w:rPr>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w:t>
      </w:r>
      <w:r>
        <w:rPr>
          <w:lang w:val="el-GR"/>
        </w:rPr>
        <w:t>2.4.2</w:t>
      </w:r>
      <w:r w:rsidRPr="00B36724">
        <w:rPr>
          <w:lang w:val="el-GR"/>
        </w:rPr>
        <w:t xml:space="preserve"> </w:t>
      </w:r>
      <w:r w:rsidR="007D0FBD">
        <w:rPr>
          <w:lang w:val="el-GR"/>
        </w:rPr>
        <w:t>της παρούσης</w:t>
      </w:r>
      <w:r w:rsidRPr="00B36724">
        <w:rPr>
          <w:lang w:val="el-GR"/>
        </w:rPr>
        <w:t xml:space="preserve">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Pr="00B36724">
        <w:rPr>
          <w:rFonts w:ascii="Cambria" w:hAnsi="Cambria" w:cs="Cambria"/>
          <w:szCs w:val="22"/>
          <w:lang w:val="el-GR"/>
        </w:rPr>
        <w:t xml:space="preserve"> </w:t>
      </w:r>
    </w:p>
    <w:p w14:paraId="50836FFA" w14:textId="77777777" w:rsidR="007D0FBD" w:rsidRDefault="007D0FBD" w:rsidP="007D0FBD">
      <w:pPr>
        <w:rPr>
          <w:lang w:val="el-GR"/>
        </w:rPr>
      </w:pPr>
      <w:r w:rsidRPr="007D0FBD">
        <w:rPr>
          <w:lang w:val="el-GR"/>
        </w:rPr>
        <w:t xml:space="preserve">Η Επιτροπή Διαγωνισμού στην καθορισμένη από την παρούσα ημέρα και ώρα, ή μετά τη λήξη της παραλαβής σύμφωνα με τα προβλεπόμενα στο άρθρο </w:t>
      </w:r>
      <w:r>
        <w:rPr>
          <w:lang w:val="el-GR"/>
        </w:rPr>
        <w:t>2.4.2</w:t>
      </w:r>
      <w:r w:rsidRPr="007D0FBD">
        <w:rPr>
          <w:lang w:val="el-GR"/>
        </w:rPr>
        <w:t xml:space="preserve"> </w:t>
      </w:r>
      <w:r>
        <w:rPr>
          <w:lang w:val="el-GR"/>
        </w:rPr>
        <w:t>της παρούσης</w:t>
      </w:r>
      <w:r w:rsidRPr="007D0FBD">
        <w:rPr>
          <w:lang w:val="el-GR"/>
        </w:rPr>
        <w:t>, αποσφραγίζει τους κυρίως φακέλους και στη συνέχεια, τους φακέλους των δικαιολογητικών συμμετοχής</w:t>
      </w:r>
      <w:r w:rsidR="00A90F4C" w:rsidRPr="008B5906">
        <w:rPr>
          <w:lang w:val="el-GR"/>
        </w:rPr>
        <w:t xml:space="preserve"> με την επιφύλαξη των πτυχών εκείνων της κάθε προσφοράς, που έχουν χαρακτηρισθεί ως εμπιστευτικές</w:t>
      </w:r>
      <w:r w:rsidRPr="007D0FBD">
        <w:rPr>
          <w:lang w:val="el-GR"/>
        </w:rPr>
        <w:t xml:space="preserve">. </w:t>
      </w:r>
    </w:p>
    <w:p w14:paraId="5D6BAB73" w14:textId="77777777" w:rsidR="006D2695" w:rsidRDefault="006D2695" w:rsidP="007D0FBD">
      <w:pPr>
        <w:rPr>
          <w:lang w:val="el-GR"/>
        </w:rPr>
      </w:pPr>
      <w:r>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069D4E9F" w14:textId="77777777" w:rsidR="006D2695" w:rsidRDefault="006D2695">
      <w:pPr>
        <w:pStyle w:val="3"/>
        <w:ind w:left="0" w:firstLine="0"/>
        <w:rPr>
          <w:lang w:val="el-GR"/>
        </w:rPr>
      </w:pPr>
      <w:bookmarkStart w:id="111" w:name="_Toc492031035"/>
      <w:bookmarkStart w:id="112" w:name="_Toc45784128"/>
      <w:r>
        <w:rPr>
          <w:lang w:val="el-GR"/>
        </w:rPr>
        <w:t>3.1.2</w:t>
      </w:r>
      <w:r>
        <w:rPr>
          <w:lang w:val="el-GR"/>
        </w:rPr>
        <w:tab/>
        <w:t>Αξιολόγηση προσφορών</w:t>
      </w:r>
      <w:bookmarkEnd w:id="111"/>
      <w:bookmarkEnd w:id="112"/>
    </w:p>
    <w:p w14:paraId="5BDDD631" w14:textId="77777777" w:rsidR="007D0FBD" w:rsidRDefault="007D0FBD" w:rsidP="007D0FBD">
      <w:pPr>
        <w:rPr>
          <w:lang w:val="el-GR"/>
        </w:rPr>
      </w:pPr>
      <w:r>
        <w:rPr>
          <w:lang w:val="el-GR"/>
        </w:rPr>
        <w:t xml:space="preserve">Μετά </w:t>
      </w:r>
      <w:r w:rsidRPr="00FC2ADB">
        <w:rPr>
          <w:lang w:val="el-GR"/>
        </w:rPr>
        <w:t>την αποσφράγιση</w:t>
      </w:r>
      <w:r>
        <w:rPr>
          <w:lang w:val="el-GR"/>
        </w:rPr>
        <w:t xml:space="preserve"> των προσφορών η Αναθέτουσα Αρχή προβαίνει στην αξιολόγηση αυτών, εφαρμοζόμενων των κειμένων διατάξεων.</w:t>
      </w:r>
    </w:p>
    <w:p w14:paraId="686F0AFD" w14:textId="77777777" w:rsidR="007D0FBD" w:rsidRDefault="007D0FBD" w:rsidP="007D0FBD">
      <w:pPr>
        <w:rPr>
          <w:lang w:val="el-GR"/>
        </w:rPr>
      </w:pPr>
      <w:r>
        <w:rPr>
          <w:lang w:val="el-GR"/>
        </w:rPr>
        <w:t>Ειδικότερα :</w:t>
      </w:r>
    </w:p>
    <w:p w14:paraId="0705690D" w14:textId="77777777" w:rsidR="007D0FBD" w:rsidRDefault="007D0FBD" w:rsidP="007D0FBD">
      <w:pPr>
        <w:rPr>
          <w:lang w:val="el-GR"/>
        </w:rPr>
      </w:pPr>
      <w:r>
        <w:rPr>
          <w:lang w:val="el-GR"/>
        </w:rPr>
        <w:t xml:space="preserve">α) </w:t>
      </w:r>
      <w:r w:rsidRPr="007D0FBD">
        <w:rPr>
          <w:lang w:val="el-GR"/>
        </w:rPr>
        <w:t>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14:paraId="759BC2BB" w14:textId="77777777" w:rsidR="0036560C" w:rsidRPr="0036560C" w:rsidRDefault="0036560C" w:rsidP="0036560C">
      <w:pPr>
        <w:rPr>
          <w:lang w:val="el-GR"/>
        </w:rPr>
      </w:pPr>
      <w:r w:rsidRPr="0036560C">
        <w:rPr>
          <w:lang w:val="el-GR"/>
        </w:rPr>
        <w:t xml:space="preserve">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 Για όσες προσφορές δεν κρίθηκαν αποδεκτές κατά τα προηγούμενα ως άνω στάδια α΄ και β΄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14:paraId="738A63CF" w14:textId="77777777" w:rsidR="0036560C" w:rsidRPr="0036560C" w:rsidRDefault="0036560C" w:rsidP="0036560C">
      <w:pPr>
        <w:rPr>
          <w:lang w:val="el-GR"/>
        </w:rPr>
      </w:pPr>
      <w:r w:rsidRPr="0036560C">
        <w:rPr>
          <w:lang w:val="el-GR"/>
        </w:rPr>
        <w:t>γ) Με την ολοκλήρωση διαδικασίας,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14:paraId="1F240159" w14:textId="77777777" w:rsidR="006A5708" w:rsidRPr="00105314" w:rsidRDefault="006D2695" w:rsidP="006A5708">
      <w:pPr>
        <w:textAlignment w:val="baseline"/>
        <w:rPr>
          <w:lang w:val="el-GR"/>
        </w:rPr>
      </w:pPr>
      <w:r>
        <w:rPr>
          <w:lang w:val="el-GR"/>
        </w:rPr>
        <w:t xml:space="preserve">δ) </w:t>
      </w:r>
      <w:r w:rsidR="006A5708">
        <w:rPr>
          <w:kern w:val="1"/>
          <w:lang w:val="el-GR"/>
        </w:rPr>
        <w:t>Το αρμόδιο γνωμοδοτικό όργανο</w:t>
      </w:r>
      <w:r w:rsidR="006A5708" w:rsidRPr="00A90752">
        <w:rPr>
          <w:kern w:val="1"/>
          <w:lang w:val="el-GR"/>
        </w:rPr>
        <w:t xml:space="preserve"> προβαίνει στην αξιολόγηση των οικονομικών προσφορών </w:t>
      </w:r>
      <w:r w:rsidR="006A5708" w:rsidRPr="00752608">
        <w:rPr>
          <w:kern w:val="1"/>
          <w:lang w:val="el-GR"/>
        </w:rPr>
        <w:t>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w:t>
      </w:r>
      <w:r w:rsidR="006A5708">
        <w:rPr>
          <w:kern w:val="1"/>
          <w:lang w:val="el-GR"/>
        </w:rPr>
        <w:t xml:space="preserve"> </w:t>
      </w:r>
      <w:r w:rsidR="006A5708" w:rsidRPr="00A90752">
        <w:rPr>
          <w:kern w:val="1"/>
          <w:lang w:val="el-GR"/>
        </w:rPr>
        <w:t>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r w:rsidR="006A5708" w:rsidRPr="002947AA">
        <w:rPr>
          <w:lang w:val="el-GR"/>
        </w:rPr>
        <w:t xml:space="preserve"> </w:t>
      </w:r>
      <w:r w:rsidR="006A5708" w:rsidRPr="00752608">
        <w:rPr>
          <w:kern w:val="1"/>
          <w:lang w:val="el-GR"/>
        </w:rPr>
        <w:t>Το εν λόγω πρακτικό κοινοποιείται από το ως άνω όργανο, στην αναθέτουσα αρχή  προς έγκριση</w:t>
      </w:r>
      <w:r w:rsidR="006A5708">
        <w:rPr>
          <w:kern w:val="1"/>
          <w:lang w:val="el-GR"/>
        </w:rPr>
        <w:t>.</w:t>
      </w:r>
    </w:p>
    <w:p w14:paraId="435484A1" w14:textId="77777777" w:rsidR="006A5708" w:rsidRPr="00105314" w:rsidRDefault="006A5708" w:rsidP="006A5708">
      <w:pPr>
        <w:textAlignment w:val="baseline"/>
        <w:rPr>
          <w:lang w:val="el-GR"/>
        </w:rPr>
      </w:pPr>
      <w:r w:rsidRPr="00A90752">
        <w:rPr>
          <w:kern w:val="1"/>
          <w:lang w:val="el-GR"/>
        </w:rPr>
        <w:lastRenderedPageBreak/>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14:paraId="1C70F167" w14:textId="77777777" w:rsidR="006A5708" w:rsidRDefault="006A5708" w:rsidP="006A5708">
      <w:pPr>
        <w:textAlignment w:val="baseline"/>
        <w:rPr>
          <w:kern w:val="1"/>
          <w:lang w:val="el-GR"/>
        </w:rPr>
      </w:pPr>
      <w:r w:rsidRPr="00A90752">
        <w:rPr>
          <w:kern w:val="1"/>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kern w:val="1"/>
          <w:lang w:val="el-GR"/>
        </w:rPr>
        <w:t>.</w:t>
      </w:r>
      <w:r w:rsidRPr="008B5906">
        <w:rPr>
          <w:rStyle w:val="ab"/>
          <w:lang w:val="el-GR"/>
        </w:rPr>
        <w:footnoteReference w:id="4"/>
      </w:r>
    </w:p>
    <w:p w14:paraId="33E9B8E3" w14:textId="77777777" w:rsidR="006A5708" w:rsidRPr="008B5906" w:rsidRDefault="006A5708" w:rsidP="006A5708">
      <w:pPr>
        <w:textAlignment w:val="baseline"/>
        <w:rPr>
          <w:b/>
          <w:bCs/>
          <w:kern w:val="1"/>
          <w:lang w:val="el-GR"/>
        </w:rPr>
      </w:pPr>
      <w:r w:rsidRPr="008B5906">
        <w:rPr>
          <w:b/>
          <w:bCs/>
          <w:kern w:val="1"/>
          <w:lang w:val="el-GR"/>
        </w:rPr>
        <w:t>Τα αποτελέσματα των ανωτέρω σταδίων</w:t>
      </w:r>
      <w:r w:rsidRPr="008B5906">
        <w:rPr>
          <w:b/>
          <w:bCs/>
        </w:rPr>
        <w:footnoteReference w:id="5"/>
      </w:r>
      <w:r w:rsidRPr="008B5906">
        <w:rPr>
          <w:b/>
          <w:bCs/>
          <w:kern w:val="1"/>
          <w:lang w:val="el-GR"/>
        </w:rPr>
        <w:t xml:space="preserve"> («Δικαιολογητικά Συμμετοχής», «Τεχνική Προσφορά» και «Οικονομική Προσφορά») επικυρώνονται με μια απόφαση του αποφαινόμενου οργάνου της αναθέτουσας αρχής, η οποία κοινοποιείται με επιμέλεια αυτής, στους προσφέροντες μαζί με αντίγραφο των αντιστοίχων πρακτικών της διαδικασίας ελέγχου και αξιολόγησης των προσφορών των ως άνω σταδίων</w:t>
      </w:r>
      <w:r w:rsidRPr="008B5906">
        <w:rPr>
          <w:rStyle w:val="ab"/>
          <w:lang w:val="el-GR"/>
        </w:rPr>
        <w:footnoteReference w:id="6"/>
      </w:r>
      <w:r w:rsidRPr="008B5906">
        <w:rPr>
          <w:b/>
          <w:bCs/>
          <w:kern w:val="1"/>
          <w:lang w:val="el-GR"/>
        </w:rPr>
        <w:t xml:space="preserve">. </w:t>
      </w:r>
    </w:p>
    <w:p w14:paraId="2866A659" w14:textId="77777777" w:rsidR="006A5708" w:rsidRPr="008B5906" w:rsidRDefault="006A5708" w:rsidP="006A5708">
      <w:pPr>
        <w:textAlignment w:val="baseline"/>
        <w:rPr>
          <w:b/>
          <w:bCs/>
          <w:kern w:val="1"/>
          <w:lang w:val="el-GR"/>
        </w:rPr>
      </w:pPr>
      <w:r w:rsidRPr="008B5906">
        <w:rPr>
          <w:b/>
          <w:bCs/>
          <w:kern w:val="1"/>
          <w:lang w:val="el-GR"/>
        </w:rPr>
        <w:t>Κατά της εν λόγω απόφασης χωρεί ένσταση σύμφωνα με τα οριζόμενα στο άρθρο 3.4 της παρούσας.</w:t>
      </w:r>
    </w:p>
    <w:p w14:paraId="05085B8F" w14:textId="77777777" w:rsidR="006D2695" w:rsidRDefault="006D2695">
      <w:pPr>
        <w:pStyle w:val="2"/>
        <w:ind w:left="0" w:firstLine="0"/>
        <w:rPr>
          <w:lang w:val="el-GR"/>
        </w:rPr>
      </w:pPr>
      <w:bookmarkStart w:id="113" w:name="_Toc492031036"/>
      <w:bookmarkStart w:id="114" w:name="_Toc45784129"/>
      <w:r>
        <w:rPr>
          <w:lang w:val="el-GR"/>
        </w:rPr>
        <w:t>3.2</w:t>
      </w:r>
      <w:r>
        <w:rPr>
          <w:lang w:val="el-GR"/>
        </w:rPr>
        <w:tab/>
        <w:t xml:space="preserve">Πρόσκληση υποβολής δικαιολογητικών </w:t>
      </w:r>
      <w:r w:rsidR="001D10CF">
        <w:rPr>
          <w:lang w:val="el-GR"/>
        </w:rPr>
        <w:t>προσωρινού αναδόχου</w:t>
      </w:r>
      <w:r>
        <w:rPr>
          <w:rStyle w:val="WW-FootnoteReference11"/>
          <w:lang w:val="el-GR"/>
        </w:rPr>
        <w:footnoteReference w:id="7"/>
      </w:r>
      <w:r>
        <w:rPr>
          <w:lang w:val="el-GR"/>
        </w:rPr>
        <w:t xml:space="preserve"> - Δικαιολογητικά </w:t>
      </w:r>
      <w:bookmarkEnd w:id="113"/>
      <w:r w:rsidR="001D10CF">
        <w:rPr>
          <w:lang w:val="el-GR"/>
        </w:rPr>
        <w:t>προσωρινού αναδόχου</w:t>
      </w:r>
      <w:bookmarkEnd w:id="114"/>
    </w:p>
    <w:p w14:paraId="2CAD2B68" w14:textId="77777777" w:rsidR="00F64DAE" w:rsidRDefault="00F64DAE" w:rsidP="00F64DAE">
      <w:pPr>
        <w:rPr>
          <w:lang w:val="el-GR"/>
        </w:rPr>
      </w:pPr>
      <w:r>
        <w:rPr>
          <w:lang w:val="el-GR"/>
        </w:rPr>
        <w:t xml:space="preserve">Μετά την αξιολόγηση των προσφορών, η αναθέτουσα αρχή αποστέλλει σχετική πρόσκληση στον προσφέροντα, στον οποίο πρόκειται να γίνει η κατακύρωση («προσωρινό ανάδοχο»), και τον καλεί να υποβάλει εντός προθεσμίας, </w:t>
      </w:r>
      <w:r w:rsidRPr="002947AA">
        <w:rPr>
          <w:lang w:val="el-GR"/>
        </w:rPr>
        <w:t>δέκα (10)</w:t>
      </w:r>
      <w:r w:rsidRPr="00B80ADF">
        <w:rPr>
          <w:lang w:val="el-GR"/>
        </w:rPr>
        <w:t xml:space="preserve"> </w:t>
      </w:r>
      <w:r>
        <w:rPr>
          <w:lang w:val="el-GR"/>
        </w:rPr>
        <w:t xml:space="preserve">ημερών  από την κοινοποίηση της σχετικής  έγγραφης ειδοποίησης σε αυτόν, </w:t>
      </w:r>
      <w:r w:rsidRPr="00383CEF">
        <w:rPr>
          <w:lang w:val="el-GR"/>
        </w:rPr>
        <w:t>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w:t>
      </w:r>
      <w:r>
        <w:rPr>
          <w:lang w:val="el-GR"/>
        </w:rPr>
        <w:t>7</w:t>
      </w:r>
      <w:r w:rsidRPr="00383CEF">
        <w:rPr>
          <w:lang w:val="el-GR"/>
        </w:rPr>
        <w:t>.2. της παρούσας διακήρυξης, ως αποδεικτικά στοιχεία για τη μη συνδρομή των λόγων αποκλεισμού της παραγράφου 2.2.</w:t>
      </w:r>
      <w:r>
        <w:rPr>
          <w:lang w:val="el-GR"/>
        </w:rPr>
        <w:t>2</w:t>
      </w:r>
      <w:r w:rsidRPr="00383CEF">
        <w:rPr>
          <w:lang w:val="el-GR"/>
        </w:rPr>
        <w:t xml:space="preserve"> της διακήρυξης, καθώς και για την πλήρωση των κριτηρίων ποιοτικής επιλογής των παραγράφων 2.2.</w:t>
      </w:r>
      <w:r>
        <w:rPr>
          <w:lang w:val="el-GR"/>
        </w:rPr>
        <w:t>3</w:t>
      </w:r>
      <w:r w:rsidRPr="00383CEF">
        <w:rPr>
          <w:lang w:val="el-GR"/>
        </w:rPr>
        <w:t xml:space="preserve"> - 2.2.</w:t>
      </w:r>
      <w:r>
        <w:rPr>
          <w:lang w:val="el-GR"/>
        </w:rPr>
        <w:t>6</w:t>
      </w:r>
      <w:r w:rsidRPr="00383CEF">
        <w:rPr>
          <w:lang w:val="el-GR"/>
        </w:rPr>
        <w:t xml:space="preserve">  αυτής.</w:t>
      </w:r>
      <w:r>
        <w:rPr>
          <w:lang w:val="el-GR"/>
        </w:rPr>
        <w:t xml:space="preserve">  </w:t>
      </w:r>
      <w:r w:rsidRPr="00617DC2">
        <w:rPr>
          <w:lang w:val="el-GR"/>
        </w:rPr>
        <w:t>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Pr>
          <w:lang w:val="el-GR"/>
        </w:rPr>
        <w:t>.</w:t>
      </w:r>
      <w:r>
        <w:rPr>
          <w:rStyle w:val="ab"/>
          <w:lang w:val="el-GR"/>
        </w:rPr>
        <w:footnoteReference w:id="8"/>
      </w:r>
    </w:p>
    <w:p w14:paraId="0A66FFF0" w14:textId="77777777" w:rsidR="00F64DAE" w:rsidRDefault="00F64DAE" w:rsidP="00F64DAE">
      <w:pPr>
        <w:rPr>
          <w:lang w:val="el-GR"/>
        </w:rPr>
      </w:pPr>
      <w:r w:rsidRPr="00617DC2">
        <w:rPr>
          <w:lang w:val="el-GR"/>
        </w:rPr>
        <w:t xml:space="preserve">Αν δεν προσκομισθούν τα παραπάνω δικαιολογητικά ή υπάρχουν ελλείψεις σε αυτά που </w:t>
      </w:r>
      <w:proofErr w:type="spellStart"/>
      <w:r w:rsidRPr="00617DC2">
        <w:rPr>
          <w:lang w:val="el-GR"/>
        </w:rPr>
        <w:t>υπoβλήθηκαν</w:t>
      </w:r>
      <w:proofErr w:type="spellEnd"/>
      <w:r w:rsidRPr="00617DC2">
        <w:rPr>
          <w:lang w:val="el-GR"/>
        </w:rPr>
        <w:t xml:space="preserve">, και ο προσωρινός ανάδοχος υποβάλει εντός της προθεσμίας της παρ. 5.3.1 </w:t>
      </w:r>
      <w:r>
        <w:rPr>
          <w:lang w:val="el-GR"/>
        </w:rPr>
        <w:t>της παρούσας</w:t>
      </w:r>
      <w:r w:rsidRPr="00617DC2">
        <w:rPr>
          <w:lang w:val="el-GR"/>
        </w:rPr>
        <w:t>,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r>
        <w:rPr>
          <w:rStyle w:val="ab"/>
          <w:lang w:val="el-GR"/>
        </w:rPr>
        <w:footnoteReference w:id="9"/>
      </w:r>
      <w:r>
        <w:rPr>
          <w:lang w:val="el-GR"/>
        </w:rPr>
        <w:t>.</w:t>
      </w:r>
    </w:p>
    <w:p w14:paraId="2C7554C8" w14:textId="77777777" w:rsidR="00F64DAE" w:rsidRPr="00105314" w:rsidRDefault="00F64DAE" w:rsidP="00F64DAE">
      <w:pPr>
        <w:rPr>
          <w:lang w:val="el-GR"/>
        </w:rPr>
      </w:pPr>
      <w:r>
        <w:rPr>
          <w:lang w:val="el-GR"/>
        </w:rPr>
        <w:t xml:space="preserve"> </w:t>
      </w:r>
      <w:r w:rsidRPr="00617DC2">
        <w:rPr>
          <w:lang w:val="el-GR"/>
        </w:rPr>
        <w:t>Όσοι δεν έχουν αποκλειστεί οριστικά</w:t>
      </w:r>
      <w:r w:rsidRPr="00617DC2" w:rsidDel="00617DC2">
        <w:rPr>
          <w:lang w:val="el-GR"/>
        </w:rPr>
        <w:t xml:space="preserve"> </w:t>
      </w:r>
      <w:r>
        <w:rPr>
          <w:rStyle w:val="ab"/>
          <w:lang w:val="el-GR"/>
        </w:rPr>
        <w:footnoteReference w:id="10"/>
      </w:r>
      <w:r>
        <w:rPr>
          <w:lang w:val="el-GR"/>
        </w:rPr>
        <w:t>λαμβάνουν γνώση των παραπάνω δικαιολογητικών που κατατέθηκαν.</w:t>
      </w:r>
    </w:p>
    <w:p w14:paraId="2C425825" w14:textId="77777777" w:rsidR="00F64DAE" w:rsidRPr="00105314" w:rsidRDefault="00F64DAE" w:rsidP="00F64DAE">
      <w:pPr>
        <w:rPr>
          <w:lang w:val="el-GR"/>
        </w:rPr>
      </w:pPr>
      <w:r>
        <w:rPr>
          <w:lang w:val="el-GR"/>
        </w:rPr>
        <w:t>Απορρίπτεται η προσφορά του προσωρινού αναδόχου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83C54F8" w14:textId="27222022" w:rsidR="006D2695" w:rsidRDefault="006D2695">
      <w:pPr>
        <w:rPr>
          <w:lang w:val="el-GR"/>
        </w:rPr>
      </w:pPr>
      <w:r>
        <w:rPr>
          <w:lang w:val="el-GR"/>
        </w:rPr>
        <w:t xml:space="preserve">i)  κατά τον έλεγχο των παραπάνω δικαιολογητικών διαπιστωθεί ότι τα στοιχεία που δηλώθηκαν με </w:t>
      </w:r>
      <w:r>
        <w:rPr>
          <w:i/>
          <w:color w:val="5B9BD5"/>
          <w:lang w:val="el-GR" w:eastAsia="el-GR"/>
        </w:rPr>
        <w:t xml:space="preserve"> </w:t>
      </w:r>
      <w:r>
        <w:rPr>
          <w:lang w:val="el-GR"/>
        </w:rPr>
        <w:t xml:space="preserve">το </w:t>
      </w:r>
      <w:r w:rsidR="00837C0C">
        <w:rPr>
          <w:lang w:val="el-GR"/>
        </w:rPr>
        <w:t>Ε.Ε.Ε.Σ</w:t>
      </w:r>
      <w:r>
        <w:rPr>
          <w:lang w:val="el-GR"/>
        </w:rPr>
        <w:t xml:space="preserve">., είναι ψευδή ή ανακριβή, ή </w:t>
      </w:r>
    </w:p>
    <w:p w14:paraId="0D945330" w14:textId="77777777" w:rsidR="006D2695" w:rsidRDefault="006D2695">
      <w:pPr>
        <w:rPr>
          <w:lang w:val="el-GR"/>
        </w:rPr>
      </w:pPr>
      <w:proofErr w:type="spellStart"/>
      <w:r>
        <w:rPr>
          <w:lang w:val="el-GR"/>
        </w:rPr>
        <w:lastRenderedPageBreak/>
        <w:t>ii</w:t>
      </w:r>
      <w:proofErr w:type="spellEnd"/>
      <w:r>
        <w:rPr>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0E48088B" w14:textId="77777777" w:rsidR="006D2695" w:rsidRDefault="006D2695">
      <w:pPr>
        <w:rPr>
          <w:lang w:val="el-GR"/>
        </w:rPr>
      </w:pPr>
      <w:proofErr w:type="spellStart"/>
      <w:r>
        <w:rPr>
          <w:lang w:val="el-GR"/>
        </w:rPr>
        <w:t>iii</w:t>
      </w:r>
      <w:proofErr w:type="spellEnd"/>
      <w:r>
        <w:rPr>
          <w:lang w:val="el-GR"/>
        </w:rPr>
        <w:t xml:space="preserve">) από τα δικαιολογητικά που προσκομίσθηκαν νομίμως και εμπροθέσμως, δεν αποδεικνύονται οι όροι και οι προϋποθέσεις συμμετοχής σύμφωνα με τα </w:t>
      </w:r>
      <w:r w:rsidRPr="00DA3AC6">
        <w:rPr>
          <w:lang w:val="el-GR"/>
        </w:rPr>
        <w:t>άρθρα 2.2.</w:t>
      </w:r>
      <w:r w:rsidR="00DA3AC6" w:rsidRPr="00DA3AC6">
        <w:rPr>
          <w:lang w:val="el-GR"/>
        </w:rPr>
        <w:t xml:space="preserve">2 </w:t>
      </w:r>
      <w:r w:rsidRPr="00DA3AC6">
        <w:rPr>
          <w:lang w:val="el-GR"/>
        </w:rPr>
        <w:t>(λόγοι αποκλεισμού) και 2.2.</w:t>
      </w:r>
      <w:r w:rsidR="00DA3AC6" w:rsidRPr="00DA3AC6">
        <w:rPr>
          <w:lang w:val="el-GR"/>
        </w:rPr>
        <w:t xml:space="preserve">3 </w:t>
      </w:r>
      <w:r w:rsidRPr="00DA3AC6">
        <w:rPr>
          <w:lang w:val="el-GR"/>
        </w:rPr>
        <w:t>έως 2.2.</w:t>
      </w:r>
      <w:r w:rsidR="00DA3AC6" w:rsidRPr="00DA3AC6">
        <w:rPr>
          <w:lang w:val="el-GR"/>
        </w:rPr>
        <w:t xml:space="preserve">6 </w:t>
      </w:r>
      <w:r w:rsidRPr="00DA3AC6">
        <w:rPr>
          <w:lang w:val="el-GR"/>
        </w:rPr>
        <w:t>(κριτήρια ποιοτικής επιλογής) της παρούσας,</w:t>
      </w:r>
      <w:r>
        <w:rPr>
          <w:lang w:val="el-GR"/>
        </w:rPr>
        <w:t xml:space="preserve"> </w:t>
      </w:r>
    </w:p>
    <w:p w14:paraId="7C7C877F" w14:textId="351425FC" w:rsidR="00E91E00" w:rsidRPr="00E91E00" w:rsidRDefault="00E91E00" w:rsidP="00E91E00">
      <w:pPr>
        <w:rPr>
          <w:lang w:val="el-GR"/>
        </w:rPr>
      </w:pPr>
      <w:r w:rsidRPr="00E91E00">
        <w:rPr>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w:t>
      </w:r>
      <w:r w:rsidR="000C3E93">
        <w:rPr>
          <w:lang w:val="el-GR"/>
        </w:rPr>
        <w:t>Ε.Ε.Ε.Σ</w:t>
      </w:r>
      <w:r w:rsidRPr="00E91E00">
        <w:rPr>
          <w:lang w:val="el-GR"/>
        </w:rPr>
        <w:t>.,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E91E00">
        <w:rPr>
          <w:lang w:val="el-GR"/>
        </w:rPr>
        <w:t>οψιγενείς</w:t>
      </w:r>
      <w:proofErr w:type="spellEnd"/>
      <w:r w:rsidRPr="00E91E00">
        <w:rPr>
          <w:lang w:val="el-GR"/>
        </w:rPr>
        <w:t xml:space="preserve"> μεταβολές), δεν καταπίπτει υπέρ της αναθέτουσας αρχής η εγγύηση συμμετοχής του.</w:t>
      </w:r>
    </w:p>
    <w:p w14:paraId="50670C85" w14:textId="77777777" w:rsidR="006D2695" w:rsidRDefault="006D2695">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w:t>
      </w:r>
      <w:r w:rsidR="00DA3AC6">
        <w:rPr>
          <w:lang w:val="el-GR"/>
        </w:rPr>
        <w:t xml:space="preserve">3 </w:t>
      </w:r>
      <w:r>
        <w:rPr>
          <w:lang w:val="el-GR"/>
        </w:rPr>
        <w:t>-2.2.</w:t>
      </w:r>
      <w:r w:rsidR="00DA3AC6">
        <w:rPr>
          <w:lang w:val="el-GR"/>
        </w:rPr>
        <w:t xml:space="preserve">6 </w:t>
      </w:r>
      <w:r>
        <w:rPr>
          <w:lang w:val="el-GR"/>
        </w:rPr>
        <w:t xml:space="preserve">της παρούσας διακήρυξης, η διαδικασία ματαιώνεται. </w:t>
      </w:r>
    </w:p>
    <w:p w14:paraId="1C582E0C" w14:textId="77777777" w:rsidR="006A28DA" w:rsidRDefault="006D2695">
      <w:pPr>
        <w:rPr>
          <w:lang w:val="el-GR"/>
        </w:rPr>
      </w:pPr>
      <w:r>
        <w:rPr>
          <w:lang w:val="el-GR"/>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w:t>
      </w:r>
      <w:r w:rsidR="006A28DA">
        <w:rPr>
          <w:lang w:val="el-GR"/>
        </w:rPr>
        <w:t>εκατό και ως εξής:  Ποσοστό 15%</w:t>
      </w:r>
      <w:r>
        <w:rPr>
          <w:rStyle w:val="FootnoteReference2"/>
          <w:lang w:val="el-GR"/>
        </w:rPr>
        <w:footnoteReference w:id="11"/>
      </w:r>
      <w:r>
        <w:rPr>
          <w:lang w:val="el-GR"/>
        </w:rPr>
        <w:t xml:space="preserve"> στην περίπτωση της μεγαλ</w:t>
      </w:r>
      <w:r w:rsidR="006A28DA">
        <w:rPr>
          <w:lang w:val="el-GR"/>
        </w:rPr>
        <w:t>ύτερης ποσότητας και ποσοστό 50%</w:t>
      </w:r>
      <w:r>
        <w:rPr>
          <w:rStyle w:val="FootnoteReference2"/>
          <w:lang w:val="el-GR"/>
        </w:rPr>
        <w:footnoteReference w:id="12"/>
      </w:r>
      <w:r>
        <w:rPr>
          <w:lang w:val="el-GR"/>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 </w:t>
      </w:r>
    </w:p>
    <w:p w14:paraId="7DEB5321" w14:textId="77777777" w:rsidR="006D2695" w:rsidRDefault="006D2695">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47E111D9" w14:textId="77777777" w:rsidR="006D2695" w:rsidRDefault="006D2695">
      <w:pPr>
        <w:pStyle w:val="2"/>
        <w:ind w:left="0" w:firstLine="0"/>
        <w:rPr>
          <w:i/>
          <w:color w:val="5B9BD5"/>
          <w:lang w:val="el-GR" w:eastAsia="el-GR"/>
        </w:rPr>
      </w:pPr>
      <w:bookmarkStart w:id="116" w:name="_Toc492031037"/>
      <w:bookmarkStart w:id="117" w:name="_Toc45784130"/>
      <w:r>
        <w:rPr>
          <w:lang w:val="el-GR"/>
        </w:rPr>
        <w:t>3.3</w:t>
      </w:r>
      <w:r>
        <w:rPr>
          <w:lang w:val="el-GR"/>
        </w:rPr>
        <w:tab/>
        <w:t>Κατακύρωση - σύναψη σύμβασης</w:t>
      </w:r>
      <w:bookmarkEnd w:id="116"/>
      <w:bookmarkEnd w:id="117"/>
      <w:r>
        <w:rPr>
          <w:lang w:val="el-GR"/>
        </w:rPr>
        <w:t xml:space="preserve"> </w:t>
      </w:r>
    </w:p>
    <w:p w14:paraId="20768B39" w14:textId="77777777" w:rsidR="006D2695" w:rsidRDefault="006D2695">
      <w:pPr>
        <w:rPr>
          <w:lang w:val="el-GR"/>
        </w:rPr>
      </w:pPr>
      <w:r>
        <w:rPr>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w:t>
      </w:r>
      <w:r w:rsidR="00E609F9">
        <w:rPr>
          <w:lang w:val="el-GR"/>
        </w:rPr>
        <w:t>.</w:t>
      </w:r>
      <w:r>
        <w:rPr>
          <w:lang w:val="el-GR"/>
        </w:rPr>
        <w:t xml:space="preserve"> </w:t>
      </w:r>
    </w:p>
    <w:p w14:paraId="7EC7D7EE" w14:textId="77777777" w:rsidR="0026688B" w:rsidRPr="0026688B" w:rsidRDefault="0026688B" w:rsidP="0026688B">
      <w:pPr>
        <w:rPr>
          <w:lang w:val="el-GR"/>
        </w:rPr>
      </w:pPr>
      <w:r w:rsidRPr="0026688B">
        <w:rPr>
          <w:lang w:val="el-GR"/>
        </w:rPr>
        <w:t xml:space="preserve">Η εν λόγω απόφαση αναφέρει την προθεσμία για την αναστολή της σύναψης της σύμβασης σύμφωνα με την επόμενη παράγραφο 3.4. </w:t>
      </w:r>
    </w:p>
    <w:p w14:paraId="53B3B793" w14:textId="77777777" w:rsidR="0026688B" w:rsidRPr="0026688B" w:rsidRDefault="0026688B" w:rsidP="0026688B">
      <w:pPr>
        <w:rPr>
          <w:lang w:val="el-GR"/>
        </w:rPr>
      </w:pPr>
      <w:r w:rsidRPr="0026688B">
        <w:rPr>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309674D2" w14:textId="77777777" w:rsidR="0026688B" w:rsidRPr="0026688B" w:rsidRDefault="0026688B" w:rsidP="0026688B">
      <w:pPr>
        <w:rPr>
          <w:lang w:val="el-GR"/>
        </w:rPr>
      </w:pPr>
      <w:r w:rsidRPr="0026688B">
        <w:rPr>
          <w:lang w:val="el-GR"/>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14:paraId="170C5DC7" w14:textId="77777777" w:rsidR="00E91E00" w:rsidRDefault="0026688B">
      <w:pPr>
        <w:rPr>
          <w:lang w:val="el-GR"/>
        </w:rPr>
      </w:pPr>
      <w:r w:rsidRPr="0026688B">
        <w:rPr>
          <w:lang w:val="el-GR"/>
        </w:rPr>
        <w:t xml:space="preserve">Στην περίπτωση που ο ανάδοχος δεν προσέλθει να υπογράψει το ως άνω συμφωνητικό μέσα στην </w:t>
      </w:r>
      <w:proofErr w:type="spellStart"/>
      <w:r w:rsidRPr="0026688B">
        <w:rPr>
          <w:lang w:val="el-GR"/>
        </w:rPr>
        <w:t>τεθείσα</w:t>
      </w:r>
      <w:proofErr w:type="spellEnd"/>
      <w:r w:rsidRPr="0026688B">
        <w:rPr>
          <w:lang w:val="el-GR"/>
        </w:rPr>
        <w:t xml:space="preserve"> προθεσμία, κηρύσσεται έκπτωτος, και ακολουθείται η διαδικασία του άρθρου 103 του ν. 4412/2016 για τον προσφέροντα που υπέβαλε την  αμέσως επόμενη πλέον συμφέρουσα από οικονομική άποψη προσφορά.</w:t>
      </w:r>
    </w:p>
    <w:p w14:paraId="50766BB1" w14:textId="77777777" w:rsidR="006D2695" w:rsidRDefault="006D2695" w:rsidP="0026688B">
      <w:pPr>
        <w:pStyle w:val="2"/>
        <w:ind w:left="0" w:firstLine="0"/>
        <w:rPr>
          <w:i/>
          <w:iCs/>
          <w:color w:val="5B9BD5"/>
          <w:spacing w:val="5"/>
          <w:lang w:val="el-GR"/>
        </w:rPr>
      </w:pPr>
      <w:bookmarkStart w:id="118" w:name="_Toc492031038"/>
      <w:bookmarkStart w:id="119" w:name="_Toc45784131"/>
      <w:r>
        <w:rPr>
          <w:lang w:val="el-GR"/>
        </w:rPr>
        <w:t>3.4</w:t>
      </w:r>
      <w:r>
        <w:rPr>
          <w:lang w:val="el-GR"/>
        </w:rPr>
        <w:tab/>
        <w:t>Ενστάσεις</w:t>
      </w:r>
      <w:bookmarkEnd w:id="118"/>
      <w:bookmarkEnd w:id="119"/>
      <w:r>
        <w:rPr>
          <w:lang w:val="el-GR"/>
        </w:rPr>
        <w:t xml:space="preserve"> </w:t>
      </w:r>
    </w:p>
    <w:p w14:paraId="6A0E3B51" w14:textId="71C33562" w:rsidR="00A77967" w:rsidRPr="00A77967" w:rsidRDefault="00A77967" w:rsidP="00A77967">
      <w:pPr>
        <w:spacing w:after="0"/>
        <w:rPr>
          <w:spacing w:val="5"/>
          <w:lang w:val="el-GR"/>
        </w:rPr>
      </w:pPr>
      <w:r w:rsidRPr="00A77967">
        <w:rPr>
          <w:spacing w:val="5"/>
          <w:lang w:val="el-GR"/>
        </w:rPr>
        <w:t>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Η ένσταση κατά της διακήρυξης υποβάλλεται σε προθεσμία που εκτείνεται μέχρι το ήμισυ του χρονικού διαστήματος από τη δημοσίευση της παρούσας διακήρυξης στο ΚΗΜΔΗΣ μέχρι την καταληκτική ημερομηνία υποβολής των προσφορών του άρθρου 14 της παρούσας. Για τον υπολογισμό της προθεσμίας αυτής συνυπολογίζονται και οι ημερομηνίες της δημοσίευσης και της υποβολής των προσφορών.</w:t>
      </w:r>
    </w:p>
    <w:p w14:paraId="3F068059" w14:textId="77777777" w:rsidR="00A77967" w:rsidRPr="00A77967" w:rsidRDefault="00A77967" w:rsidP="00A77967">
      <w:pPr>
        <w:spacing w:after="0"/>
        <w:rPr>
          <w:spacing w:val="5"/>
          <w:lang w:val="el-GR"/>
        </w:rPr>
      </w:pPr>
      <w:r w:rsidRPr="00A77967">
        <w:rPr>
          <w:spacing w:val="5"/>
          <w:lang w:val="el-GR"/>
        </w:rPr>
        <w:lastRenderedPageBreak/>
        <w:t xml:space="preserve">Η ένσταση υποβάλλεται ενώπιον της αναθέτουσας αρχής, η οποία αποφασίζει, ύστερα από γνώμη της Επιτροπής Αξιολόγησης Ενστάσεων, εντός προθεσμίας δέκα (10) ημερών από την κοινοποίηση της ένστασης. 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w:t>
      </w:r>
      <w:proofErr w:type="spellStart"/>
      <w:r w:rsidRPr="00A77967">
        <w:rPr>
          <w:spacing w:val="5"/>
          <w:lang w:val="el-GR"/>
        </w:rPr>
        <w:t>παραβόλου</w:t>
      </w:r>
      <w:proofErr w:type="spellEnd"/>
      <w:r w:rsidRPr="00A77967">
        <w:rPr>
          <w:spacing w:val="5"/>
          <w:lang w:val="el-GR"/>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w:t>
      </w:r>
      <w:proofErr w:type="spellStart"/>
      <w:r w:rsidRPr="00A77967">
        <w:rPr>
          <w:spacing w:val="5"/>
          <w:lang w:val="el-GR"/>
        </w:rPr>
        <w:t>αποφασίζον</w:t>
      </w:r>
      <w:proofErr w:type="spellEnd"/>
      <w:r w:rsidRPr="00A77967">
        <w:rPr>
          <w:spacing w:val="5"/>
          <w:lang w:val="el-GR"/>
        </w:rPr>
        <w:t xml:space="preserve"> διοικητικό όργανο.  </w:t>
      </w:r>
    </w:p>
    <w:p w14:paraId="77769BB6" w14:textId="77777777" w:rsidR="00A77967" w:rsidRPr="00A77967" w:rsidRDefault="00A77967" w:rsidP="00A77967">
      <w:pPr>
        <w:spacing w:after="0"/>
        <w:rPr>
          <w:spacing w:val="5"/>
          <w:lang w:val="el-GR"/>
        </w:rPr>
      </w:pPr>
      <w:r w:rsidRPr="00A77967">
        <w:rPr>
          <w:spacing w:val="5"/>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14:paraId="1C409CF7" w14:textId="77777777" w:rsidR="00A77967" w:rsidRPr="00A77967" w:rsidRDefault="00A77967" w:rsidP="00A77967">
      <w:pPr>
        <w:spacing w:after="0"/>
        <w:rPr>
          <w:spacing w:val="5"/>
          <w:lang w:val="el-GR"/>
        </w:rPr>
      </w:pPr>
      <w:r w:rsidRPr="00A77967">
        <w:rPr>
          <w:spacing w:val="5"/>
          <w:lang w:val="el-GR"/>
        </w:rPr>
        <w:t xml:space="preserve">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w:t>
      </w:r>
      <w:proofErr w:type="spellStart"/>
      <w:r w:rsidRPr="00A77967">
        <w:rPr>
          <w:spacing w:val="5"/>
          <w:lang w:val="el-GR"/>
        </w:rPr>
        <w:t>π.δ.</w:t>
      </w:r>
      <w:proofErr w:type="spellEnd"/>
      <w:r w:rsidRPr="00A77967">
        <w:rPr>
          <w:spacing w:val="5"/>
          <w:lang w:val="el-GR"/>
        </w:rPr>
        <w:t xml:space="preserve"> 18/1989 (Α΄ 8).</w:t>
      </w:r>
    </w:p>
    <w:p w14:paraId="75D26F57" w14:textId="77777777" w:rsidR="00A77967" w:rsidRPr="00A77967" w:rsidRDefault="00A77967" w:rsidP="00A77967">
      <w:pPr>
        <w:spacing w:after="0"/>
        <w:rPr>
          <w:spacing w:val="5"/>
          <w:lang w:val="el-GR"/>
        </w:rPr>
      </w:pPr>
      <w:r w:rsidRPr="00A77967">
        <w:rPr>
          <w:spacing w:val="5"/>
          <w:lang w:val="el-GR"/>
        </w:rPr>
        <w:t xml:space="preserve">Η άσκηση της ένστασης αποτελεί προϋπόθεση για την άσκηση των ενδίκων βοηθημάτων του παρόντος. Πέραν από την </w:t>
      </w:r>
      <w:proofErr w:type="spellStart"/>
      <w:r w:rsidRPr="00A77967">
        <w:rPr>
          <w:spacing w:val="5"/>
          <w:lang w:val="el-GR"/>
        </w:rPr>
        <w:t>ενδικοφανή</w:t>
      </w:r>
      <w:proofErr w:type="spellEnd"/>
      <w:r w:rsidRPr="00A77967">
        <w:rPr>
          <w:spacing w:val="5"/>
          <w:lang w:val="el-GR"/>
        </w:rPr>
        <w:t xml:space="preserve"> αυτή προσφυγή δεν χωρεί καμία άλλη τυχόν προβλεπόμενη από γενική διάταξη </w:t>
      </w:r>
      <w:proofErr w:type="spellStart"/>
      <w:r w:rsidRPr="00A77967">
        <w:rPr>
          <w:spacing w:val="5"/>
          <w:lang w:val="el-GR"/>
        </w:rPr>
        <w:t>ενδικοφανής</w:t>
      </w:r>
      <w:proofErr w:type="spellEnd"/>
      <w:r w:rsidRPr="00A77967">
        <w:rPr>
          <w:spacing w:val="5"/>
          <w:lang w:val="el-GR"/>
        </w:rPr>
        <w:t xml:space="preserve"> προσφυγή ή ειδική προσφυγή νομιμότητας.</w:t>
      </w:r>
    </w:p>
    <w:p w14:paraId="250664FA" w14:textId="77777777" w:rsidR="00A77967" w:rsidRDefault="00A77967" w:rsidP="005A3A6B">
      <w:pPr>
        <w:spacing w:after="0"/>
        <w:rPr>
          <w:spacing w:val="5"/>
          <w:lang w:val="el-GR"/>
        </w:rPr>
      </w:pPr>
      <w:r w:rsidRPr="00A77967">
        <w:rPr>
          <w:spacing w:val="5"/>
          <w:lang w:val="el-GR"/>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A77967">
        <w:rPr>
          <w:spacing w:val="5"/>
          <w:lang w:val="el-GR"/>
        </w:rPr>
        <w:t>π.δ.</w:t>
      </w:r>
      <w:proofErr w:type="spellEnd"/>
      <w:r w:rsidRPr="00A77967">
        <w:rPr>
          <w:spacing w:val="5"/>
          <w:lang w:val="el-GR"/>
        </w:rPr>
        <w:t xml:space="preserve"> 18/1989 (Α΄ 8).</w:t>
      </w:r>
    </w:p>
    <w:p w14:paraId="015C94C7" w14:textId="77777777" w:rsidR="006D2695" w:rsidRDefault="006D2695">
      <w:pPr>
        <w:pStyle w:val="2"/>
        <w:ind w:left="0" w:firstLine="0"/>
        <w:rPr>
          <w:lang w:val="el-GR"/>
        </w:rPr>
      </w:pPr>
      <w:bookmarkStart w:id="120" w:name="_Toc492031039"/>
      <w:bookmarkStart w:id="121" w:name="_Toc45784132"/>
      <w:r>
        <w:rPr>
          <w:lang w:val="el-GR"/>
        </w:rPr>
        <w:t>3.5</w:t>
      </w:r>
      <w:r>
        <w:rPr>
          <w:lang w:val="el-GR"/>
        </w:rPr>
        <w:tab/>
        <w:t>Ματαίωση Διαδικασίας</w:t>
      </w:r>
      <w:bookmarkEnd w:id="120"/>
      <w:bookmarkEnd w:id="121"/>
    </w:p>
    <w:p w14:paraId="57C4547B" w14:textId="77777777" w:rsidR="006D2695" w:rsidRDefault="006D269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1E9E9BF" w14:textId="77777777" w:rsidR="006D2695" w:rsidRDefault="006D2695">
      <w:pPr>
        <w:pStyle w:val="1"/>
        <w:rPr>
          <w:lang w:val="el-GR"/>
        </w:rPr>
      </w:pPr>
      <w:bookmarkStart w:id="122" w:name="_Toc45784133"/>
      <w:r>
        <w:rPr>
          <w:lang w:val="el-GR"/>
        </w:rPr>
        <w:lastRenderedPageBreak/>
        <w:t>4.</w:t>
      </w:r>
      <w:r>
        <w:rPr>
          <w:lang w:val="el-GR"/>
        </w:rPr>
        <w:tab/>
        <w:t>ΟΡΟΙ ΕΚΤΕΛΕΣΗΣ ΤΗΣ ΣΥΜΒΑΣΗΣ</w:t>
      </w:r>
      <w:bookmarkEnd w:id="122"/>
      <w:r>
        <w:rPr>
          <w:lang w:val="el-GR"/>
        </w:rPr>
        <w:t xml:space="preserve"> </w:t>
      </w:r>
    </w:p>
    <w:p w14:paraId="25B91B61" w14:textId="77777777" w:rsidR="006D2695" w:rsidRDefault="00BA000F">
      <w:pPr>
        <w:pStyle w:val="2"/>
        <w:ind w:left="0" w:firstLine="0"/>
        <w:rPr>
          <w:lang w:val="el-GR"/>
        </w:rPr>
      </w:pPr>
      <w:bookmarkStart w:id="123" w:name="_Toc492031040"/>
      <w:bookmarkStart w:id="124" w:name="_Toc45784134"/>
      <w:r>
        <w:rPr>
          <w:lang w:val="el-GR"/>
        </w:rPr>
        <w:t>4.1</w:t>
      </w:r>
      <w:r>
        <w:rPr>
          <w:lang w:val="el-GR"/>
        </w:rPr>
        <w:tab/>
        <w:t>Εγγύηση  καλής εκτέλεσης</w:t>
      </w:r>
      <w:bookmarkEnd w:id="123"/>
      <w:bookmarkEnd w:id="124"/>
    </w:p>
    <w:p w14:paraId="495C2DA8" w14:textId="77777777" w:rsidR="006D2695" w:rsidRDefault="006D2695">
      <w:pPr>
        <w:rPr>
          <w:lang w:val="el-GR"/>
        </w:rPr>
      </w:pPr>
      <w:r>
        <w:rPr>
          <w:lang w:val="el-GR"/>
        </w:rPr>
        <w:t>Εγγύηση καλής εκτ</w:t>
      </w:r>
      <w:r w:rsidR="00BA000F">
        <w:rPr>
          <w:lang w:val="el-GR"/>
        </w:rPr>
        <w:t xml:space="preserve">έλεσης </w:t>
      </w:r>
    </w:p>
    <w:p w14:paraId="70506291" w14:textId="77777777" w:rsidR="006D2695" w:rsidRDefault="006D2695">
      <w:pPr>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14:paraId="56E23B07" w14:textId="77777777" w:rsidR="006D2695" w:rsidRDefault="006D2695">
      <w:pPr>
        <w:rPr>
          <w:lang w:val="el-GR"/>
        </w:rPr>
      </w:pPr>
      <w:r>
        <w:rPr>
          <w:lang w:val="el-GR"/>
        </w:rPr>
        <w:t xml:space="preserve">Η εγγύηση καλής εκτέλεσης, προκειμένου να γίνει αποδεκτή , πρέπει να περιλαμβάνει κατ' ελάχιστον τα αναφερόμενα </w:t>
      </w:r>
      <w:r w:rsidRPr="00F061CC">
        <w:rPr>
          <w:lang w:val="el-GR"/>
        </w:rPr>
        <w:t>στην παράγραφο 2.1.5. στοιχεία της</w:t>
      </w:r>
      <w:r>
        <w:rPr>
          <w:lang w:val="el-GR"/>
        </w:rPr>
        <w:t xml:space="preserve"> παρούσας και επιπλέον τον αριθμό και τον τίτλο της σχετικής σύμβασης</w:t>
      </w:r>
      <w:r w:rsidR="001F29E0" w:rsidRPr="001F29E0">
        <w:rPr>
          <w:lang w:val="el-GR"/>
        </w:rPr>
        <w:t>.</w:t>
      </w:r>
      <w:r>
        <w:rPr>
          <w:lang w:val="el-GR"/>
        </w:rPr>
        <w:t xml:space="preserve"> Το περιεχόμενό της είναι σύμφωνο με τα οριζόμενα στο άρθρο 72 του ν. 4412/2016.</w:t>
      </w:r>
    </w:p>
    <w:p w14:paraId="3FFF5A2D" w14:textId="77777777" w:rsidR="006D2695" w:rsidRDefault="006D2695">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w:t>
      </w:r>
      <w:r w:rsidR="00BA000F">
        <w:rPr>
          <w:lang w:val="el-GR"/>
        </w:rPr>
        <w:t>ουσας αρχής έναντι του αναδόχου</w:t>
      </w:r>
      <w:r w:rsidR="00637D20">
        <w:rPr>
          <w:strike/>
          <w:lang w:val="el-GR"/>
        </w:rPr>
        <w:t>.</w:t>
      </w:r>
      <w:r w:rsidRPr="00C959C6">
        <w:rPr>
          <w:rStyle w:val="FootnoteReference2"/>
          <w:strike/>
          <w:lang w:val="el-GR"/>
        </w:rPr>
        <w:footnoteReference w:id="13"/>
      </w:r>
    </w:p>
    <w:p w14:paraId="423359FF" w14:textId="77777777" w:rsidR="006D2695" w:rsidRDefault="006D2695">
      <w:pPr>
        <w:rPr>
          <w:lang w:val="el-GR"/>
        </w:rPr>
      </w:pPr>
      <w:r>
        <w:rPr>
          <w:lang w:val="el-GR"/>
        </w:rPr>
        <w:t>Σε περίπτωση τροποποίησης της σύμβασης κατά την παράγραφο 4.</w:t>
      </w:r>
      <w:r w:rsidR="00BA000F">
        <w:rPr>
          <w:lang w:val="el-GR"/>
        </w:rPr>
        <w:t>5</w:t>
      </w:r>
      <w:r>
        <w:rPr>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471069D2" w14:textId="77777777" w:rsidR="006D2695" w:rsidRDefault="006D2695">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14:paraId="5BB8837D" w14:textId="77777777" w:rsidR="006D2695" w:rsidRDefault="006D2695">
      <w:pPr>
        <w:rPr>
          <w:lang w:val="el-GR"/>
        </w:rPr>
      </w:pPr>
      <w:r>
        <w:rPr>
          <w:lang w:val="el-GR"/>
        </w:rPr>
        <w:t>Η εγγύηση καλής εκτέλεσης επιστρέφ</w:t>
      </w:r>
      <w:r w:rsidR="001F29E0">
        <w:rPr>
          <w:lang w:val="el-GR"/>
        </w:rPr>
        <w:t>ε</w:t>
      </w:r>
      <w:r>
        <w:rPr>
          <w:lang w:val="el-GR"/>
        </w:rPr>
        <w:t xml:space="preserve">ται στο σύνολό </w:t>
      </w:r>
      <w:r w:rsidR="00FC2ADB">
        <w:rPr>
          <w:lang w:val="el-GR"/>
        </w:rPr>
        <w:t>της</w:t>
      </w:r>
      <w:r>
        <w:rPr>
          <w:i/>
          <w:iCs/>
          <w:color w:val="5B9BD5"/>
          <w:spacing w:val="5"/>
          <w:lang w:val="el-GR"/>
        </w:rPr>
        <w:t xml:space="preserve"> </w:t>
      </w:r>
      <w:r>
        <w:rPr>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50994952" w14:textId="77777777" w:rsidR="006D2695" w:rsidRDefault="006D2695">
      <w:pPr>
        <w:pStyle w:val="2"/>
        <w:ind w:left="0" w:firstLine="0"/>
        <w:rPr>
          <w:lang w:val="el-GR"/>
        </w:rPr>
      </w:pPr>
      <w:bookmarkStart w:id="125" w:name="_Toc492031041"/>
      <w:bookmarkStart w:id="126" w:name="_Toc45784135"/>
      <w:r>
        <w:rPr>
          <w:lang w:val="el-GR"/>
        </w:rPr>
        <w:t xml:space="preserve">4.2 </w:t>
      </w:r>
      <w:r>
        <w:rPr>
          <w:lang w:val="el-GR"/>
        </w:rPr>
        <w:tab/>
        <w:t>Συμβατικό Πλαίσιο - Εφαρμοστέα Νομοθεσία</w:t>
      </w:r>
      <w:bookmarkEnd w:id="125"/>
      <w:bookmarkEnd w:id="126"/>
      <w:r>
        <w:rPr>
          <w:lang w:val="el-GR"/>
        </w:rPr>
        <w:t xml:space="preserve"> </w:t>
      </w:r>
    </w:p>
    <w:p w14:paraId="239EB2BF" w14:textId="77777777" w:rsidR="006D2695" w:rsidRDefault="006D2695">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A3C08B4" w14:textId="77777777" w:rsidR="006D2695" w:rsidRDefault="006D2695">
      <w:pPr>
        <w:pStyle w:val="2"/>
        <w:ind w:left="0" w:firstLine="0"/>
        <w:rPr>
          <w:lang w:val="el-GR"/>
        </w:rPr>
      </w:pPr>
      <w:bookmarkStart w:id="127" w:name="_Toc492031042"/>
      <w:bookmarkStart w:id="128" w:name="_Toc45784136"/>
      <w:r>
        <w:rPr>
          <w:lang w:val="el-GR"/>
        </w:rPr>
        <w:t>4.3</w:t>
      </w:r>
      <w:r>
        <w:rPr>
          <w:lang w:val="el-GR"/>
        </w:rPr>
        <w:tab/>
        <w:t>Όροι εκτέλεσης της σύμβασης</w:t>
      </w:r>
      <w:bookmarkEnd w:id="127"/>
      <w:bookmarkEnd w:id="128"/>
    </w:p>
    <w:p w14:paraId="0C26A787" w14:textId="77777777" w:rsidR="006D2695" w:rsidRDefault="006D2695">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41F59A1E" w14:textId="77777777" w:rsidR="006D2695" w:rsidRDefault="006D2695">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62653F5" w14:textId="77777777" w:rsidR="006D2695" w:rsidRDefault="006D2695">
      <w:pPr>
        <w:pStyle w:val="2"/>
        <w:ind w:left="0" w:firstLine="0"/>
        <w:rPr>
          <w:lang w:val="el-GR"/>
        </w:rPr>
      </w:pPr>
      <w:bookmarkStart w:id="129" w:name="_Toc492031043"/>
      <w:bookmarkStart w:id="130" w:name="_Toc45784137"/>
      <w:r>
        <w:rPr>
          <w:lang w:val="el-GR"/>
        </w:rPr>
        <w:t>4.4</w:t>
      </w:r>
      <w:r>
        <w:rPr>
          <w:lang w:val="el-GR"/>
        </w:rPr>
        <w:tab/>
        <w:t>Τροποποίηση σύμβασης κατά τη διάρκειά της</w:t>
      </w:r>
      <w:bookmarkEnd w:id="129"/>
      <w:bookmarkEnd w:id="130"/>
      <w:r>
        <w:rPr>
          <w:lang w:val="el-GR"/>
        </w:rPr>
        <w:t xml:space="preserve"> </w:t>
      </w:r>
    </w:p>
    <w:p w14:paraId="076F966E" w14:textId="77777777" w:rsidR="006D2695" w:rsidRDefault="006D2695">
      <w:pPr>
        <w:rPr>
          <w:lang w:val="el-GR"/>
        </w:rPr>
      </w:pPr>
      <w:r>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w:t>
      </w:r>
      <w:r w:rsidR="00EC007E" w:rsidRPr="00EC007E">
        <w:rPr>
          <w:lang w:val="el-GR"/>
        </w:rPr>
        <w:t xml:space="preserve">κατόπιν γνωμοδότησης της Επιτροπής της περ. β  της παρ. 11 του άρθρου 221 του </w:t>
      </w:r>
      <w:r w:rsidR="00EC007E">
        <w:rPr>
          <w:lang w:val="el-GR"/>
        </w:rPr>
        <w:t>ν. 4412/2016.</w:t>
      </w:r>
      <w:r w:rsidR="00EC007E" w:rsidRPr="00EC007E">
        <w:rPr>
          <w:lang w:val="el-GR"/>
        </w:rPr>
        <w:t xml:space="preserve">  </w:t>
      </w:r>
    </w:p>
    <w:p w14:paraId="5EEAA4D2" w14:textId="77777777" w:rsidR="000062C2" w:rsidRDefault="000062C2" w:rsidP="000062C2">
      <w:pPr>
        <w:pStyle w:val="normalwithoutspacing"/>
      </w:pPr>
      <w:r>
        <w:t xml:space="preserve">Υφίστανται για τη παρούσα σύμβαση δικαίωμα προαίρεσης και δικαίωμα παράτασης με αύξηση φυσικού – οικονομικού αντικειμένου και για τις δύο παραπάνω ομάδες.    </w:t>
      </w:r>
    </w:p>
    <w:p w14:paraId="6AC1E23B" w14:textId="77777777" w:rsidR="006D2695" w:rsidRDefault="006D2695">
      <w:pPr>
        <w:pStyle w:val="2"/>
        <w:ind w:left="0" w:firstLine="0"/>
        <w:rPr>
          <w:bCs/>
          <w:lang w:val="el-GR"/>
        </w:rPr>
      </w:pPr>
      <w:bookmarkStart w:id="131" w:name="_Toc492031044"/>
      <w:bookmarkStart w:id="132" w:name="_Toc45784138"/>
      <w:r>
        <w:rPr>
          <w:lang w:val="el-GR"/>
        </w:rPr>
        <w:t>4.</w:t>
      </w:r>
      <w:r w:rsidR="000532ED">
        <w:rPr>
          <w:lang w:val="el-GR"/>
        </w:rPr>
        <w:t>5</w:t>
      </w:r>
      <w:r>
        <w:rPr>
          <w:lang w:val="el-GR"/>
        </w:rPr>
        <w:tab/>
        <w:t>Δικαίωμα μονομερούς λύσης της σύμβασης</w:t>
      </w:r>
      <w:bookmarkEnd w:id="131"/>
      <w:bookmarkEnd w:id="132"/>
      <w:r>
        <w:rPr>
          <w:lang w:val="el-GR"/>
        </w:rPr>
        <w:t xml:space="preserve"> </w:t>
      </w:r>
    </w:p>
    <w:p w14:paraId="2B10D863" w14:textId="77777777" w:rsidR="006D2695" w:rsidRDefault="006D2695">
      <w:pPr>
        <w:rPr>
          <w:lang w:val="el-GR"/>
        </w:rPr>
      </w:pPr>
      <w:r>
        <w:rPr>
          <w:b/>
          <w:bCs/>
          <w:lang w:val="el-GR"/>
        </w:rPr>
        <w:t>4.</w:t>
      </w:r>
      <w:r w:rsidR="000532ED">
        <w:rPr>
          <w:b/>
          <w:bCs/>
          <w:lang w:val="el-GR"/>
        </w:rPr>
        <w:t>5</w:t>
      </w:r>
      <w:r>
        <w:rPr>
          <w:b/>
          <w:bCs/>
          <w:lang w:val="el-GR"/>
        </w:rPr>
        <w:t>.1.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04A1778" w14:textId="541E34F0" w:rsidR="006D2695" w:rsidRDefault="006D2695">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C15E71">
        <w:rPr>
          <w:lang w:val="el-GR"/>
        </w:rPr>
        <w:t>,</w:t>
      </w:r>
      <w:r>
        <w:rPr>
          <w:lang w:val="el-GR"/>
        </w:rPr>
        <w:t xml:space="preserve"> </w:t>
      </w:r>
    </w:p>
    <w:p w14:paraId="757337B3" w14:textId="77777777" w:rsidR="006D2695" w:rsidRDefault="006D2695">
      <w:pPr>
        <w:rPr>
          <w:szCs w:val="22"/>
          <w:lang w:val="el-GR"/>
        </w:rPr>
      </w:pPr>
      <w:r>
        <w:rPr>
          <w:lang w:val="el-GR"/>
        </w:rPr>
        <w:lastRenderedPageBreak/>
        <w:t xml:space="preserve">β) ο ανάδοχος, κατά το χρόνο της ανάθεσης της σύμβασης, τελούσε σε μια από τις καταστάσεις που </w:t>
      </w:r>
      <w:r w:rsidR="00EC007E">
        <w:rPr>
          <w:lang w:val="el-GR"/>
        </w:rPr>
        <w:t>αναφέρονται στην παράγραφο 2.2.2</w:t>
      </w:r>
      <w:r>
        <w:rPr>
          <w:lang w:val="el-GR"/>
        </w:rPr>
        <w:t>.1 και, ως εκ τούτου, θα έπρεπε να έχει αποκλειστεί από τη διαδικασία σύναψης της σύμβασης,</w:t>
      </w:r>
    </w:p>
    <w:p w14:paraId="602CB773" w14:textId="77777777" w:rsidR="006D2695" w:rsidRDefault="006D2695">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E86A67F" w14:textId="77777777" w:rsidR="006D2695" w:rsidRDefault="006D2695">
      <w:pPr>
        <w:rPr>
          <w:lang w:val="el-GR"/>
        </w:rPr>
      </w:pPr>
    </w:p>
    <w:p w14:paraId="7EAE294E" w14:textId="77777777" w:rsidR="006D2695" w:rsidRDefault="006D2695">
      <w:pPr>
        <w:rPr>
          <w:lang w:val="el-GR"/>
        </w:rPr>
      </w:pPr>
    </w:p>
    <w:p w14:paraId="7A738700" w14:textId="77777777" w:rsidR="006D2695" w:rsidRDefault="006D2695">
      <w:pPr>
        <w:pStyle w:val="1"/>
        <w:rPr>
          <w:lang w:val="el-GR"/>
        </w:rPr>
      </w:pPr>
      <w:bookmarkStart w:id="133" w:name="_Toc45784139"/>
      <w:r>
        <w:rPr>
          <w:lang w:val="el-GR"/>
        </w:rPr>
        <w:lastRenderedPageBreak/>
        <w:t>5.</w:t>
      </w:r>
      <w:r>
        <w:rPr>
          <w:lang w:val="el-GR"/>
        </w:rPr>
        <w:tab/>
        <w:t>ΕΙΔΙΚΟΙ ΟΡΟΙ ΕΚΤΕΛΕΣΗΣ ΤΗΣ ΣΥΜΒΑΣΗΣ</w:t>
      </w:r>
      <w:bookmarkEnd w:id="133"/>
      <w:r>
        <w:rPr>
          <w:lang w:val="el-GR"/>
        </w:rPr>
        <w:t xml:space="preserve"> </w:t>
      </w:r>
    </w:p>
    <w:p w14:paraId="3D0EF9F8" w14:textId="77777777" w:rsidR="006D2695" w:rsidRDefault="006D2695">
      <w:pPr>
        <w:pStyle w:val="2"/>
        <w:ind w:left="0" w:firstLine="0"/>
        <w:rPr>
          <w:bCs/>
          <w:lang w:val="el-GR"/>
        </w:rPr>
      </w:pPr>
      <w:bookmarkStart w:id="134" w:name="_Toc492031045"/>
      <w:bookmarkStart w:id="135" w:name="_Toc45784140"/>
      <w:r>
        <w:rPr>
          <w:lang w:val="el-GR"/>
        </w:rPr>
        <w:t>5.1</w:t>
      </w:r>
      <w:r>
        <w:rPr>
          <w:lang w:val="el-GR"/>
        </w:rPr>
        <w:tab/>
        <w:t>Τρόπος πληρωμής</w:t>
      </w:r>
      <w:bookmarkEnd w:id="134"/>
      <w:bookmarkEnd w:id="135"/>
      <w:r>
        <w:rPr>
          <w:lang w:val="el-GR"/>
        </w:rPr>
        <w:t xml:space="preserve"> </w:t>
      </w:r>
    </w:p>
    <w:p w14:paraId="02987963" w14:textId="77777777" w:rsidR="00D54DB1" w:rsidRDefault="006D2695">
      <w:pPr>
        <w:rPr>
          <w:b/>
          <w:lang w:val="el-GR"/>
        </w:rPr>
      </w:pPr>
      <w:r>
        <w:rPr>
          <w:b/>
          <w:bCs/>
          <w:lang w:val="el-GR"/>
        </w:rPr>
        <w:t>5.1.1.</w:t>
      </w:r>
      <w:r>
        <w:rPr>
          <w:lang w:val="el-GR"/>
        </w:rPr>
        <w:t xml:space="preserve"> Η πληρωμή του αναδόχου θα πραγμα</w:t>
      </w:r>
      <w:r w:rsidR="00C84A15">
        <w:rPr>
          <w:lang w:val="el-GR"/>
        </w:rPr>
        <w:t>τοποιηθεί με τον πιο κάτω τρόπο</w:t>
      </w:r>
      <w:r>
        <w:rPr>
          <w:b/>
          <w:lang w:val="el-GR"/>
        </w:rPr>
        <w:t xml:space="preserve">: </w:t>
      </w:r>
    </w:p>
    <w:p w14:paraId="2E7579B9" w14:textId="77777777" w:rsidR="00D54DB1" w:rsidRDefault="006D2695">
      <w:pPr>
        <w:rPr>
          <w:b/>
          <w:lang w:val="el-GR"/>
        </w:rPr>
      </w:pPr>
      <w:r>
        <w:rPr>
          <w:lang w:val="el-GR"/>
        </w:rPr>
        <w:t xml:space="preserve">Το </w:t>
      </w:r>
      <w:r>
        <w:rPr>
          <w:b/>
          <w:lang w:val="el-GR"/>
        </w:rPr>
        <w:t>100%</w:t>
      </w:r>
      <w:r>
        <w:rPr>
          <w:lang w:val="el-GR"/>
        </w:rPr>
        <w:t xml:space="preserve"> της συμβατικής αξίας μετά την οριστική παραλαβή των υλικών</w:t>
      </w:r>
      <w:r>
        <w:rPr>
          <w:b/>
          <w:lang w:val="el-GR"/>
        </w:rPr>
        <w:t xml:space="preserve"> </w:t>
      </w:r>
      <w:r w:rsidR="005333B2" w:rsidRPr="005333B2">
        <w:rPr>
          <w:u w:val="single"/>
          <w:lang w:val="el-GR"/>
        </w:rPr>
        <w:t>(τμηματική παράδοση)</w:t>
      </w:r>
      <w:r w:rsidR="003F2EFD">
        <w:rPr>
          <w:u w:val="single"/>
          <w:lang w:val="el-GR"/>
        </w:rPr>
        <w:t>.</w:t>
      </w:r>
    </w:p>
    <w:p w14:paraId="6BCB6EDF" w14:textId="77777777" w:rsidR="006D2695" w:rsidRDefault="006D2695">
      <w:pPr>
        <w:rPr>
          <w:b/>
          <w:bCs/>
          <w:lang w:val="el-GR"/>
        </w:rPr>
      </w:pPr>
      <w:r>
        <w:rPr>
          <w:lang w:val="el-GR"/>
        </w:rPr>
        <w:t xml:space="preserve">Η πληρωμή του συμβατικού τιμήματος θα γίνεται </w:t>
      </w:r>
      <w:r w:rsidR="005333B2" w:rsidRPr="005333B2">
        <w:rPr>
          <w:u w:val="single"/>
          <w:lang w:val="el-GR"/>
        </w:rPr>
        <w:t>(τμηματικά)</w:t>
      </w:r>
      <w:r w:rsidR="005333B2">
        <w:rPr>
          <w:lang w:val="el-GR"/>
        </w:rPr>
        <w:t xml:space="preserve"> </w:t>
      </w:r>
      <w:r>
        <w:rPr>
          <w:lang w:val="el-GR"/>
        </w:rPr>
        <w:t xml:space="preserve">με την προσκόμιση των </w:t>
      </w:r>
      <w:r w:rsidR="001353F0">
        <w:rPr>
          <w:lang w:val="el-GR"/>
        </w:rPr>
        <w:t>νόμιμων</w:t>
      </w:r>
      <w:r>
        <w:rPr>
          <w:lang w:val="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lang w:val="el-GR"/>
        </w:rPr>
        <w:t xml:space="preserve"> </w:t>
      </w:r>
    </w:p>
    <w:p w14:paraId="7669487C" w14:textId="77777777" w:rsidR="006D2695" w:rsidRDefault="006D2695">
      <w:pPr>
        <w:rPr>
          <w:lang w:val="el-GR"/>
        </w:rPr>
      </w:pPr>
      <w:r>
        <w:rPr>
          <w:b/>
          <w:bCs/>
          <w:lang w:val="el-GR"/>
        </w:rPr>
        <w:t>5.1.2.</w:t>
      </w:r>
      <w:r w:rsidR="001353F0">
        <w:rPr>
          <w:lang w:val="el-GR"/>
        </w:rPr>
        <w:t xml:space="preserve"> Τον </w:t>
      </w:r>
      <w:r>
        <w:rPr>
          <w:lang w:val="el-GR"/>
        </w:rPr>
        <w:t xml:space="preserve">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r w:rsidR="001353F0">
        <w:rPr>
          <w:lang w:val="el-GR" w:eastAsia="el-GR"/>
        </w:rPr>
        <w:t>βαρύνετε</w:t>
      </w:r>
      <w:r>
        <w:rPr>
          <w:lang w:val="el-GR" w:eastAsia="el-GR"/>
        </w:rPr>
        <w:t xml:space="preserve"> με τις </w:t>
      </w:r>
      <w:r>
        <w:rPr>
          <w:lang w:val="el-GR"/>
        </w:rPr>
        <w:t xml:space="preserve">ακόλουθες κρατήσεις: </w:t>
      </w:r>
    </w:p>
    <w:p w14:paraId="400EB768" w14:textId="77777777" w:rsidR="006D2695" w:rsidRDefault="00C84A15">
      <w:pPr>
        <w:rPr>
          <w:lang w:val="el-GR"/>
        </w:rPr>
      </w:pPr>
      <w:r>
        <w:rPr>
          <w:lang w:val="el-GR"/>
        </w:rPr>
        <w:t>α) Κράτηση 0,07</w:t>
      </w:r>
      <w:r w:rsidR="006D2695">
        <w:rPr>
          <w:lang w:val="el-GR"/>
        </w:rPr>
        <w:t xml:space="preserve">% η οποία υπολογίζεται επί της αξίας κάθε πληρωμής προ φόρων και κρατήσεων της αρχικής, καθώς και κάθε συμπληρωματικής σύμβασης </w:t>
      </w:r>
      <w:r w:rsidR="00E80E24">
        <w:rPr>
          <w:lang w:val="el-GR"/>
        </w:rPr>
        <w:t xml:space="preserve">υπέρ </w:t>
      </w:r>
      <w:r w:rsidR="006D2695">
        <w:rPr>
          <w:lang w:val="el-GR"/>
        </w:rPr>
        <w:t>της Ενιαίας Ανεξάρτητης Αρχής Δημοσίων Συμβάσεων (άρθρο 4 Ν.4013/2011 όπως ισχύει)</w:t>
      </w:r>
    </w:p>
    <w:p w14:paraId="0F9EDC16" w14:textId="77777777" w:rsidR="006D2695" w:rsidRDefault="006D2695">
      <w:pPr>
        <w:rPr>
          <w:lang w:val="el-GR"/>
        </w:rPr>
      </w:pPr>
      <w:r>
        <w:rPr>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r w:rsidR="001353F0">
        <w:rPr>
          <w:lang w:val="el-GR"/>
        </w:rPr>
        <w:t>παρακρατείτε</w:t>
      </w:r>
      <w:r>
        <w:rPr>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007A3115">
        <w:rPr>
          <w:lang w:val="el-GR"/>
        </w:rPr>
        <w:t>.</w:t>
      </w:r>
    </w:p>
    <w:p w14:paraId="5C6E0085" w14:textId="77777777" w:rsidR="00E80E24" w:rsidRDefault="00E80E24">
      <w:pPr>
        <w:rPr>
          <w:lang w:val="el-GR"/>
        </w:rPr>
      </w:pPr>
      <w:r>
        <w:rPr>
          <w:lang w:val="el-GR"/>
        </w:rPr>
        <w:t>γ) Κράτηση 0,06% η οποία υπολογίζεται επί της αξίας</w:t>
      </w:r>
      <w:r w:rsidR="001353F0">
        <w:rPr>
          <w:lang w:val="el-GR"/>
        </w:rPr>
        <w:t xml:space="preserve"> κάθε πληρωμής προ φόρων και</w:t>
      </w:r>
      <w:r>
        <w:rPr>
          <w:lang w:val="el-GR"/>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14:paraId="0316E7EE" w14:textId="77777777" w:rsidR="006D2695" w:rsidRDefault="006D2695">
      <w:pPr>
        <w:rPr>
          <w:lang w:val="el-GR"/>
        </w:rPr>
      </w:pPr>
      <w:r>
        <w:rPr>
          <w:lang w:val="el-GR"/>
        </w:rPr>
        <w:t xml:space="preserve">Οι υπέρ τρίτων κρατήσεις υπόκεινται στο εκάστοτε ισχύον αναλογικό τέλος χαρτοσήμου </w:t>
      </w:r>
      <w:r w:rsidR="009C72FC">
        <w:rPr>
          <w:lang w:val="el-GR"/>
        </w:rPr>
        <w:t xml:space="preserve"> </w:t>
      </w:r>
      <w:r w:rsidR="001A5C61" w:rsidRPr="001A5C61">
        <w:rPr>
          <w:lang w:val="el-GR"/>
        </w:rPr>
        <w:t>3</w:t>
      </w:r>
      <w:r w:rsidR="009C72FC">
        <w:rPr>
          <w:lang w:val="el-GR"/>
        </w:rPr>
        <w:t xml:space="preserve"> % </w:t>
      </w:r>
      <w:r>
        <w:rPr>
          <w:lang w:val="el-GR"/>
        </w:rPr>
        <w:t xml:space="preserve">και στην επ’ αυτού εισφορά υπέρ ΟΓΑ </w:t>
      </w:r>
      <w:r w:rsidR="001A5C61" w:rsidRPr="001A5C61">
        <w:rPr>
          <w:lang w:val="el-GR"/>
        </w:rPr>
        <w:t>0,6</w:t>
      </w:r>
      <w:r w:rsidR="009C72FC">
        <w:rPr>
          <w:lang w:val="el-GR"/>
        </w:rPr>
        <w:t xml:space="preserve"> </w:t>
      </w:r>
      <w:r>
        <w:rPr>
          <w:lang w:val="el-GR"/>
        </w:rPr>
        <w:t>%.</w:t>
      </w:r>
    </w:p>
    <w:p w14:paraId="20CC415F" w14:textId="77777777" w:rsidR="006D2695" w:rsidRDefault="006D2695">
      <w:pPr>
        <w:rPr>
          <w:lang w:val="el-GR"/>
        </w:rPr>
      </w:pPr>
      <w:r>
        <w:rPr>
          <w:lang w:val="el-GR"/>
        </w:rPr>
        <w:t xml:space="preserve">Με κάθε πληρωμή θα γίνεται η προβλεπόμενη από την κείμενη νομοθεσία παρακράτηση φόρου εισοδήματος </w:t>
      </w:r>
      <w:r w:rsidRPr="00C84A15">
        <w:rPr>
          <w:u w:val="single"/>
          <w:lang w:val="el-GR"/>
        </w:rPr>
        <w:t xml:space="preserve">αξίας </w:t>
      </w:r>
      <w:r w:rsidR="009C72FC" w:rsidRPr="00C84A15">
        <w:rPr>
          <w:u w:val="single"/>
          <w:lang w:val="el-GR"/>
        </w:rPr>
        <w:t xml:space="preserve"> </w:t>
      </w:r>
      <w:r w:rsidR="001A5C61" w:rsidRPr="00C84A15">
        <w:rPr>
          <w:u w:val="single"/>
          <w:lang w:val="el-GR"/>
        </w:rPr>
        <w:t>4</w:t>
      </w:r>
      <w:r w:rsidR="009C72FC" w:rsidRPr="00C84A15">
        <w:rPr>
          <w:u w:val="single"/>
          <w:lang w:val="el-GR"/>
        </w:rPr>
        <w:t xml:space="preserve"> %</w:t>
      </w:r>
      <w:r w:rsidR="009C72FC">
        <w:rPr>
          <w:lang w:val="el-GR"/>
        </w:rPr>
        <w:t xml:space="preserve"> </w:t>
      </w:r>
      <w:r>
        <w:rPr>
          <w:lang w:val="el-GR"/>
        </w:rPr>
        <w:t>επί του καθαρού ποσού.</w:t>
      </w:r>
    </w:p>
    <w:p w14:paraId="56F49DEC" w14:textId="77777777" w:rsidR="006D2695" w:rsidRDefault="006D2695">
      <w:pPr>
        <w:pStyle w:val="2"/>
        <w:ind w:left="0" w:firstLine="0"/>
        <w:rPr>
          <w:bCs/>
          <w:lang w:val="el-GR"/>
        </w:rPr>
      </w:pPr>
      <w:bookmarkStart w:id="136" w:name="_Toc492031046"/>
      <w:bookmarkStart w:id="137" w:name="_Toc45784141"/>
      <w:r>
        <w:rPr>
          <w:lang w:val="el-GR"/>
        </w:rPr>
        <w:t>5.2</w:t>
      </w:r>
      <w:r>
        <w:rPr>
          <w:lang w:val="el-GR"/>
        </w:rPr>
        <w:tab/>
        <w:t>Κήρυξη οικονομικού φορέα εκπτώτου - Κυρώσεις</w:t>
      </w:r>
      <w:bookmarkEnd w:id="136"/>
      <w:bookmarkEnd w:id="137"/>
      <w:r>
        <w:rPr>
          <w:lang w:val="el-GR"/>
        </w:rPr>
        <w:t xml:space="preserve"> </w:t>
      </w:r>
    </w:p>
    <w:p w14:paraId="015B515D" w14:textId="62DC06A3" w:rsidR="00E23412" w:rsidRPr="000C4284" w:rsidRDefault="00E23412" w:rsidP="00E23412">
      <w:pPr>
        <w:suppressAutoHyphens w:val="0"/>
        <w:autoSpaceDE w:val="0"/>
        <w:rPr>
          <w:lang w:val="el-GR"/>
        </w:rPr>
      </w:pPr>
      <w:bookmarkStart w:id="138" w:name="_Toc492031047"/>
      <w:r>
        <w:rPr>
          <w:b/>
          <w:bCs/>
          <w:lang w:val="el-GR"/>
        </w:rPr>
        <w:t>5.2.1.</w:t>
      </w:r>
      <w:r>
        <w:rPr>
          <w:lang w:val="el-GR"/>
        </w:rPr>
        <w:t xml:space="preserve"> Ο ανάδοχος κηρύσσεται υποχρεωτικά έκπτωτος</w:t>
      </w:r>
      <w:r>
        <w:rPr>
          <w:rStyle w:val="WW-FootnoteReference14"/>
          <w:lang w:val="el-GR"/>
        </w:rPr>
        <w:footnoteReference w:id="14"/>
      </w:r>
      <w:r>
        <w:rPr>
          <w:lang w:val="el-GR"/>
        </w:rPr>
        <w:t xml:space="preserve">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την παράγραφο </w:t>
      </w:r>
      <w:r w:rsidRPr="007A3115">
        <w:rPr>
          <w:lang w:val="el-GR"/>
        </w:rPr>
        <w:t>.6.2.</w:t>
      </w:r>
      <w:r>
        <w:rPr>
          <w:lang w:val="el-GR"/>
        </w:rPr>
        <w:t xml:space="preserve"> της παρούσας </w:t>
      </w:r>
    </w:p>
    <w:p w14:paraId="274CFC1B" w14:textId="77777777" w:rsidR="00E23412" w:rsidRPr="000C4284" w:rsidRDefault="00E23412" w:rsidP="00E23412">
      <w:pPr>
        <w:suppressAutoHyphens w:val="0"/>
        <w:autoSpaceDE w:val="0"/>
        <w:rPr>
          <w:lang w:val="el-GR"/>
        </w:rPr>
      </w:pPr>
      <w:r>
        <w:rPr>
          <w:lang w:val="el-GR"/>
        </w:rPr>
        <w:t>Δεν κηρύσσεται έκπτωτος  όταν:</w:t>
      </w:r>
    </w:p>
    <w:p w14:paraId="4F706ECD" w14:textId="77777777" w:rsidR="00E23412" w:rsidRPr="000C4284" w:rsidRDefault="00E23412" w:rsidP="00E23412">
      <w:pPr>
        <w:suppressAutoHyphens w:val="0"/>
        <w:autoSpaceDE w:val="0"/>
        <w:rPr>
          <w:lang w:val="el-GR"/>
        </w:rPr>
      </w:pPr>
      <w:r>
        <w:rPr>
          <w:lang w:val="el-GR"/>
        </w:rPr>
        <w:t>α) το υλικό δεν φορτωθεί ή παραδοθεί ή αντικατασταθεί με ευθύνη του φορέα που εκτελεί τη σύμβαση.</w:t>
      </w:r>
    </w:p>
    <w:p w14:paraId="27578F65" w14:textId="77777777" w:rsidR="00E23412" w:rsidRPr="000C4284" w:rsidRDefault="00E23412" w:rsidP="00E23412">
      <w:pPr>
        <w:suppressAutoHyphens w:val="0"/>
        <w:autoSpaceDE w:val="0"/>
        <w:rPr>
          <w:lang w:val="el-GR"/>
        </w:rPr>
      </w:pPr>
      <w:r>
        <w:rPr>
          <w:lang w:val="el-GR"/>
        </w:rPr>
        <w:t>β) συντρέχουν λόγοι ανωτέρας βίας</w:t>
      </w:r>
    </w:p>
    <w:p w14:paraId="6524DA79" w14:textId="77777777" w:rsidR="00E23412" w:rsidRPr="000C4284" w:rsidRDefault="00E23412" w:rsidP="00E23412">
      <w:pPr>
        <w:suppressAutoHyphens w:val="0"/>
        <w:autoSpaceDE w:val="0"/>
        <w:rPr>
          <w:lang w:val="el-GR"/>
        </w:rPr>
      </w:pPr>
      <w:r>
        <w:rPr>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14:paraId="51DE4A6B" w14:textId="77777777" w:rsidR="00E23412" w:rsidRPr="000C4284" w:rsidRDefault="00E23412" w:rsidP="00E23412">
      <w:pPr>
        <w:suppressAutoHyphens w:val="0"/>
        <w:autoSpaceDE w:val="0"/>
        <w:rPr>
          <w:lang w:val="el-GR"/>
        </w:rPr>
      </w:pPr>
      <w:r>
        <w:rPr>
          <w:lang w:val="el-GR"/>
        </w:rPr>
        <w:t>α) ολική κατάπτωση της εγγύησης καλής εκτέλεσης της σύμβασης,</w:t>
      </w:r>
    </w:p>
    <w:p w14:paraId="595C2047" w14:textId="77777777" w:rsidR="00E23412" w:rsidRPr="000C4284" w:rsidRDefault="00E23412" w:rsidP="00E23412">
      <w:pPr>
        <w:suppressAutoHyphens w:val="0"/>
        <w:autoSpaceDE w:val="0"/>
        <w:rPr>
          <w:lang w:val="el-GR"/>
        </w:rPr>
      </w:pPr>
      <w:r>
        <w:rPr>
          <w:b/>
          <w:bCs/>
          <w:lang w:val="el-GR"/>
        </w:rPr>
        <w:t>5.2.2.</w:t>
      </w:r>
      <w:r>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Pr>
          <w:rStyle w:val="WW-FootnoteReference14"/>
          <w:lang w:val="el-GR"/>
        </w:rPr>
        <w:footnoteReference w:id="15"/>
      </w:r>
      <w:r>
        <w:rPr>
          <w:lang w:val="el-GR"/>
        </w:rPr>
        <w:t xml:space="preserve"> 5% επί της συμβατικής αξίας της ποσότητας που παραδόθηκε εκπρόθεσμα.</w:t>
      </w:r>
    </w:p>
    <w:p w14:paraId="3E4F2E0B" w14:textId="77777777" w:rsidR="00E23412" w:rsidRPr="000C4284" w:rsidRDefault="00E23412" w:rsidP="00E23412">
      <w:pPr>
        <w:suppressAutoHyphens w:val="0"/>
        <w:autoSpaceDE w:val="0"/>
        <w:rPr>
          <w:lang w:val="el-GR"/>
        </w:rPr>
      </w:pPr>
      <w:r>
        <w:rPr>
          <w:lang w:val="el-GR"/>
        </w:rPr>
        <w:t xml:space="preserve">Το παραπάνω πρόστιμο υπολογίζεται επί της συμβατικής αξίας των εκπρόθεσμα </w:t>
      </w:r>
      <w:proofErr w:type="spellStart"/>
      <w:r>
        <w:rPr>
          <w:lang w:val="el-GR"/>
        </w:rPr>
        <w:t>παραδοθέντων</w:t>
      </w:r>
      <w:proofErr w:type="spellEnd"/>
      <w:r>
        <w:rPr>
          <w:lang w:val="el-GR"/>
        </w:rPr>
        <w:t xml:space="preserve"> υλικών, χωρίς ΦΠΑ. Εάν τα υλικά που παραδόθηκαν εκπρόθεσμα επηρεάζουν τη χρησιμοποίηση των υλικών που </w:t>
      </w:r>
      <w:r>
        <w:rPr>
          <w:lang w:val="el-GR"/>
        </w:rPr>
        <w:lastRenderedPageBreak/>
        <w:t>παραδόθηκαν εμπρόθεσμα, το πρόστιμο υπολογίζεται επί της συμβατικής αξίας της συνολικής ποσότητας αυτών.</w:t>
      </w:r>
    </w:p>
    <w:p w14:paraId="7EA62533" w14:textId="77777777" w:rsidR="00E23412" w:rsidRPr="000C4284" w:rsidRDefault="00E23412" w:rsidP="00E23412">
      <w:pPr>
        <w:suppressAutoHyphens w:val="0"/>
        <w:autoSpaceDE w:val="0"/>
        <w:rPr>
          <w:lang w:val="el-GR"/>
        </w:rPr>
      </w:pPr>
      <w:r>
        <w:rPr>
          <w:lang w:val="el-GR"/>
        </w:rPr>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Pr>
          <w:lang w:val="el-GR"/>
        </w:rPr>
        <w:t>αποφαινομένου</w:t>
      </w:r>
      <w:proofErr w:type="spellEnd"/>
      <w:r>
        <w:rPr>
          <w:lang w:val="el-GR"/>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46EE0120" w14:textId="77777777" w:rsidR="00E23412" w:rsidRPr="000C4284" w:rsidRDefault="00E23412" w:rsidP="00E23412">
      <w:pPr>
        <w:suppressAutoHyphens w:val="0"/>
        <w:autoSpaceDE w:val="0"/>
        <w:rPr>
          <w:lang w:val="el-GR"/>
        </w:rPr>
      </w:pPr>
      <w:r>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14:paraId="33ADFC2C" w14:textId="77777777" w:rsidR="00E23412" w:rsidRPr="000C4284" w:rsidRDefault="00E23412" w:rsidP="00E23412">
      <w:pPr>
        <w:suppressAutoHyphens w:val="0"/>
        <w:autoSpaceDE w:val="0"/>
        <w:rPr>
          <w:lang w:val="el-GR"/>
        </w:rPr>
      </w:pPr>
      <w:r>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34AFEBC4" w14:textId="77777777" w:rsidR="00E23412" w:rsidRPr="000C4284" w:rsidRDefault="00E23412" w:rsidP="00E23412">
      <w:pPr>
        <w:suppressAutoHyphens w:val="0"/>
        <w:autoSpaceDE w:val="0"/>
        <w:rPr>
          <w:lang w:val="el-GR"/>
        </w:rPr>
      </w:pPr>
      <w:r>
        <w:rPr>
          <w:lang w:val="el-GR"/>
        </w:rPr>
        <w:t>Σε περίπτωση ένωσης οικονομικών φορέων, το πρόστιμο και οι τόκοι επιβάλλονται αναλόγως σε όλα τα μέλη της ένωσης.</w:t>
      </w:r>
    </w:p>
    <w:p w14:paraId="5BF4987E" w14:textId="77777777" w:rsidR="006D2695" w:rsidRDefault="006D2695">
      <w:pPr>
        <w:pStyle w:val="2"/>
        <w:suppressAutoHyphens w:val="0"/>
        <w:autoSpaceDE w:val="0"/>
        <w:ind w:left="0" w:firstLine="0"/>
        <w:rPr>
          <w:lang w:val="el-GR"/>
        </w:rPr>
      </w:pPr>
      <w:bookmarkStart w:id="139" w:name="_Toc45784142"/>
      <w:r>
        <w:rPr>
          <w:lang w:val="el-GR"/>
        </w:rPr>
        <w:t>5.3</w:t>
      </w:r>
      <w:r>
        <w:rPr>
          <w:lang w:val="el-GR"/>
        </w:rPr>
        <w:tab/>
        <w:t>Διοικητικές προσφυγές κατά τη διαδικασία εκτέλεσης των συμβάσεων</w:t>
      </w:r>
      <w:bookmarkEnd w:id="138"/>
      <w:bookmarkEnd w:id="139"/>
      <w:r>
        <w:rPr>
          <w:lang w:val="el-GR"/>
        </w:rPr>
        <w:t xml:space="preserve">  </w:t>
      </w:r>
    </w:p>
    <w:p w14:paraId="518AEEE4" w14:textId="77777777" w:rsidR="00CC2E48" w:rsidRPr="00CC2E48" w:rsidRDefault="00CC2E48" w:rsidP="00CC2E48">
      <w:pPr>
        <w:suppressAutoHyphens w:val="0"/>
        <w:autoSpaceDE w:val="0"/>
        <w:rPr>
          <w:lang w:val="el-GR"/>
        </w:rPr>
      </w:pPr>
      <w:r w:rsidRPr="00CC2E48">
        <w:rPr>
          <w:lang w:val="el-GR"/>
        </w:rPr>
        <w:t>Ο ανάδοχος μπορεί κατά των αποφάσεων που επιβάλλουν σε βάρος του κυρώσεις κατ’ εφαρμογή των άρθρων 203, 206, 208, 207, 213, 218, 219 και 220 του ν. 4412/2016, καθώς και κατ’ εφαρμογή των συμβατικών όρων να ασκήσει προσφυγή για λόγους νομιμότητας και ουσίας ενώπιον της αναθέτουσας αρχής μέσα σε ανατρεπτική προθεσμία (30) ημερών από την ημερομηνία της κοινοποίησης ή της πλήρους γνώσης της σχετικής απόφασης.</w:t>
      </w:r>
    </w:p>
    <w:p w14:paraId="59FB87DA" w14:textId="77777777" w:rsidR="006D2695" w:rsidRDefault="00CC2E48" w:rsidP="00CC2E48">
      <w:pPr>
        <w:suppressAutoHyphens w:val="0"/>
        <w:autoSpaceDE w:val="0"/>
        <w:rPr>
          <w:lang w:val="el-GR"/>
        </w:rPr>
      </w:pPr>
      <w:r w:rsidRPr="00CC2E48">
        <w:rPr>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97AD09" w14:textId="77777777" w:rsidR="00176E5B" w:rsidRPr="00D8475A" w:rsidRDefault="00176E5B" w:rsidP="00176E5B">
      <w:pPr>
        <w:pStyle w:val="2"/>
        <w:suppressAutoHyphens w:val="0"/>
        <w:autoSpaceDE w:val="0"/>
        <w:ind w:left="0" w:firstLine="0"/>
        <w:rPr>
          <w:lang w:val="el-GR"/>
        </w:rPr>
      </w:pPr>
      <w:bookmarkStart w:id="140" w:name="_Toc14957831"/>
      <w:bookmarkStart w:id="141" w:name="_Toc45784143"/>
      <w:r w:rsidRPr="00D8475A">
        <w:rPr>
          <w:lang w:val="el-GR"/>
        </w:rPr>
        <w:t>5.4</w:t>
      </w:r>
      <w:r w:rsidRPr="00D8475A">
        <w:rPr>
          <w:lang w:val="el-GR"/>
        </w:rPr>
        <w:tab/>
        <w:t>Δικαστική επίλυση διαφορών</w:t>
      </w:r>
      <w:bookmarkEnd w:id="140"/>
      <w:bookmarkEnd w:id="141"/>
    </w:p>
    <w:p w14:paraId="52D5E8E4" w14:textId="77777777" w:rsidR="00176E5B" w:rsidRPr="00D8475A" w:rsidRDefault="00176E5B" w:rsidP="00176E5B">
      <w:pPr>
        <w:rPr>
          <w:lang w:val="el-GR"/>
        </w:rPr>
      </w:pPr>
    </w:p>
    <w:p w14:paraId="06725240" w14:textId="6B834337" w:rsidR="00176E5B" w:rsidRPr="00860305" w:rsidRDefault="00176E5B" w:rsidP="00EC0C1B">
      <w:pPr>
        <w:rPr>
          <w:lang w:val="el-GR"/>
        </w:rPr>
      </w:pPr>
      <w:r w:rsidRPr="00D8475A">
        <w:rPr>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Pr>
          <w:rStyle w:val="ab"/>
          <w:lang w:val="el-GR"/>
        </w:rPr>
        <w:footnoteReference w:id="16"/>
      </w:r>
      <w:r w:rsidRPr="00D8475A">
        <w:rPr>
          <w:lang w:val="el-GR"/>
        </w:rPr>
        <w:t xml:space="preserve">. Πριν από την άσκηση της προσφυγής στο Διοικητικό Εφετείο προηγείται υποχρεωτικά η τήρηση της προβλεπόμενης στο άρθρο 205 </w:t>
      </w:r>
      <w:proofErr w:type="spellStart"/>
      <w:r w:rsidRPr="00D8475A">
        <w:rPr>
          <w:lang w:val="el-GR"/>
        </w:rPr>
        <w:t>ενδικοφανούς</w:t>
      </w:r>
      <w:proofErr w:type="spellEnd"/>
      <w:r w:rsidRPr="00D8475A">
        <w:rPr>
          <w:lang w:val="el-GR"/>
        </w:rPr>
        <w:t xml:space="preserve"> διαδικασίας, διαφορετικά η προσφυγή απορρίπτεται ως απαράδεκτη</w:t>
      </w:r>
      <w:r w:rsidR="00343633">
        <w:rPr>
          <w:lang w:val="el-GR"/>
        </w:rPr>
        <w:t>.</w:t>
      </w:r>
    </w:p>
    <w:p w14:paraId="6ACA18EB" w14:textId="77777777" w:rsidR="006D2695" w:rsidRDefault="006D2695">
      <w:pPr>
        <w:pStyle w:val="1"/>
        <w:tabs>
          <w:tab w:val="left" w:pos="851"/>
        </w:tabs>
        <w:rPr>
          <w:lang w:val="el-GR"/>
        </w:rPr>
      </w:pPr>
      <w:bookmarkStart w:id="142" w:name="_Toc45784144"/>
      <w:r>
        <w:rPr>
          <w:lang w:val="el-GR"/>
        </w:rPr>
        <w:lastRenderedPageBreak/>
        <w:t>6.</w:t>
      </w:r>
      <w:r>
        <w:rPr>
          <w:lang w:val="el-GR"/>
        </w:rPr>
        <w:tab/>
        <w:t>ΕΙΔΙΚΟΙ ΟΡΟΙ ΕΚΤΕΛΕΣΗΣ</w:t>
      </w:r>
      <w:bookmarkEnd w:id="142"/>
      <w:r>
        <w:rPr>
          <w:lang w:val="el-GR"/>
        </w:rPr>
        <w:t xml:space="preserve"> </w:t>
      </w:r>
    </w:p>
    <w:p w14:paraId="662AEDFF" w14:textId="77777777" w:rsidR="006D2695" w:rsidRPr="00444085" w:rsidRDefault="006D2695">
      <w:pPr>
        <w:pStyle w:val="2"/>
        <w:ind w:left="0" w:firstLine="0"/>
        <w:rPr>
          <w:rFonts w:ascii="Calibri" w:hAnsi="Calibri" w:cs="Calibri"/>
          <w:bCs/>
          <w:sz w:val="22"/>
          <w:lang w:val="el-GR" w:eastAsia="el-GR"/>
        </w:rPr>
      </w:pPr>
      <w:bookmarkStart w:id="143" w:name="_Toc492031048"/>
      <w:bookmarkStart w:id="144" w:name="_Toc45784145"/>
      <w:r>
        <w:rPr>
          <w:lang w:val="el-GR"/>
        </w:rPr>
        <w:t xml:space="preserve">6.1 </w:t>
      </w:r>
      <w:r>
        <w:rPr>
          <w:lang w:val="el-GR"/>
        </w:rPr>
        <w:tab/>
        <w:t>Χρόνος παράδοσης υλικών</w:t>
      </w:r>
      <w:bookmarkEnd w:id="143"/>
      <w:bookmarkEnd w:id="144"/>
    </w:p>
    <w:p w14:paraId="17F94EF1" w14:textId="57FCD1C7" w:rsidR="00D17F86" w:rsidRDefault="006D2695" w:rsidP="00D17F86">
      <w:pPr>
        <w:pStyle w:val="Standard"/>
        <w:rPr>
          <w:rFonts w:ascii="Calibri" w:hAnsi="Calibri" w:cs="Calibri"/>
          <w:sz w:val="22"/>
          <w:u w:val="single"/>
          <w:lang w:eastAsia="el-GR" w:bidi="ar-SA"/>
        </w:rPr>
      </w:pPr>
      <w:r>
        <w:rPr>
          <w:rFonts w:ascii="Calibri" w:hAnsi="Calibri" w:cs="Calibri"/>
          <w:b/>
          <w:bCs/>
          <w:sz w:val="22"/>
          <w:lang w:eastAsia="el-GR" w:bidi="ar-SA"/>
        </w:rPr>
        <w:t>6.1.1.</w:t>
      </w:r>
      <w:r w:rsidR="0011631C">
        <w:rPr>
          <w:rFonts w:ascii="Calibri" w:hAnsi="Calibri" w:cs="Calibri"/>
          <w:sz w:val="22"/>
          <w:lang w:eastAsia="el-GR" w:bidi="ar-SA"/>
        </w:rPr>
        <w:t xml:space="preserve"> </w:t>
      </w:r>
      <w:r w:rsidR="00267636">
        <w:rPr>
          <w:rFonts w:ascii="Calibri" w:hAnsi="Calibri" w:cs="Calibri"/>
          <w:sz w:val="22"/>
          <w:lang w:eastAsia="el-GR" w:bidi="ar-SA"/>
        </w:rPr>
        <w:t xml:space="preserve"> </w:t>
      </w:r>
      <w:r w:rsidR="00270B22" w:rsidRPr="00270B22">
        <w:rPr>
          <w:rFonts w:ascii="Calibri" w:hAnsi="Calibri" w:cs="Calibri"/>
          <w:sz w:val="22"/>
          <w:lang w:eastAsia="el-GR" w:bidi="ar-SA"/>
        </w:rPr>
        <w:t>Η παράδοση των ειδών που αναφέρονται στον ενδεικτικό προϋπολογισμό θα γίνεται σταδιακά, κατά τη διάρκεια ισχύος της σύμβασης, δηλαδή για έ</w:t>
      </w:r>
      <w:r w:rsidR="00F57F1D">
        <w:rPr>
          <w:rFonts w:ascii="Calibri" w:hAnsi="Calibri" w:cs="Calibri"/>
          <w:sz w:val="22"/>
          <w:lang w:eastAsia="el-GR" w:bidi="ar-SA"/>
        </w:rPr>
        <w:t>να</w:t>
      </w:r>
      <w:r w:rsidR="00270B22">
        <w:rPr>
          <w:rFonts w:ascii="Calibri" w:hAnsi="Calibri" w:cs="Calibri"/>
          <w:sz w:val="22"/>
          <w:lang w:eastAsia="el-GR" w:bidi="ar-SA"/>
        </w:rPr>
        <w:t xml:space="preserve"> (</w:t>
      </w:r>
      <w:r w:rsidR="00F57F1D">
        <w:rPr>
          <w:rFonts w:ascii="Calibri" w:hAnsi="Calibri" w:cs="Calibri"/>
          <w:sz w:val="22"/>
          <w:lang w:eastAsia="el-GR" w:bidi="ar-SA"/>
        </w:rPr>
        <w:t>1</w:t>
      </w:r>
      <w:r w:rsidR="00270B22">
        <w:rPr>
          <w:rFonts w:ascii="Calibri" w:hAnsi="Calibri" w:cs="Calibri"/>
          <w:sz w:val="22"/>
          <w:lang w:eastAsia="el-GR" w:bidi="ar-SA"/>
        </w:rPr>
        <w:t>)</w:t>
      </w:r>
      <w:r w:rsidR="00270B22" w:rsidRPr="00270B22">
        <w:rPr>
          <w:rFonts w:ascii="Calibri" w:hAnsi="Calibri" w:cs="Calibri"/>
          <w:sz w:val="22"/>
          <w:lang w:eastAsia="el-GR" w:bidi="ar-SA"/>
        </w:rPr>
        <w:t xml:space="preserve"> </w:t>
      </w:r>
      <w:r w:rsidR="00F57F1D">
        <w:rPr>
          <w:rFonts w:ascii="Calibri" w:hAnsi="Calibri" w:cs="Calibri"/>
          <w:sz w:val="22"/>
          <w:lang w:eastAsia="el-GR" w:bidi="ar-SA"/>
        </w:rPr>
        <w:t>έτος</w:t>
      </w:r>
      <w:r w:rsidR="00270B22" w:rsidRPr="00270B22">
        <w:rPr>
          <w:rFonts w:ascii="Calibri" w:hAnsi="Calibri" w:cs="Calibri"/>
          <w:sz w:val="22"/>
          <w:lang w:eastAsia="el-GR" w:bidi="ar-SA"/>
        </w:rPr>
        <w:t xml:space="preserve"> από την υπογραφή της ή μέχρι την ολοκλήρωση του οικονομικού αντικειμένου της (</w:t>
      </w:r>
      <w:r w:rsidR="00270B22">
        <w:rPr>
          <w:rFonts w:ascii="Calibri" w:hAnsi="Calibri" w:cs="Calibri"/>
          <w:sz w:val="22"/>
          <w:lang w:eastAsia="el-GR" w:bidi="ar-SA"/>
        </w:rPr>
        <w:t>συμβατική αξία</w:t>
      </w:r>
      <w:r w:rsidR="00270B22" w:rsidRPr="00270B22">
        <w:rPr>
          <w:rFonts w:ascii="Calibri" w:hAnsi="Calibri" w:cs="Calibri"/>
          <w:sz w:val="22"/>
          <w:lang w:eastAsia="el-GR" w:bidi="ar-SA"/>
        </w:rPr>
        <w:t xml:space="preserve">), ακόμη κι αν δεν έχει έλθει η καταληκτική ημερομηνία αυτής και πάντα με έγγραφη παραγγελία του γραφείου Προμηθειών. </w:t>
      </w:r>
      <w:r w:rsidR="00D17F86" w:rsidRPr="005333B2">
        <w:rPr>
          <w:rFonts w:ascii="Calibri" w:hAnsi="Calibri" w:cs="Calibri"/>
          <w:sz w:val="22"/>
          <w:u w:val="single"/>
          <w:lang w:eastAsia="el-GR" w:bidi="ar-SA"/>
        </w:rPr>
        <w:t>Η ποσότητα των επιμέρους ειδών που αναφέρονται στον ενδεικτικό προϋπολογισμό δεν είναι δεσμευτική, αλλά μπορεί να είναι μεγαλύτερη ή και μικρότερη. Δεσμευτικό όμως είναι το ποσό του συμβατικού προϋπολογισμού.</w:t>
      </w:r>
    </w:p>
    <w:p w14:paraId="01EAF5CC" w14:textId="548FCDF0" w:rsidR="00A71249" w:rsidRPr="00A71249" w:rsidRDefault="00A71249" w:rsidP="00A71249">
      <w:pPr>
        <w:pStyle w:val="Standard"/>
        <w:rPr>
          <w:rFonts w:ascii="Calibri" w:hAnsi="Calibri" w:cs="Calibri"/>
          <w:sz w:val="22"/>
          <w:lang w:eastAsia="el-GR" w:bidi="ar-SA"/>
        </w:rPr>
      </w:pPr>
      <w:r w:rsidRPr="00A71249">
        <w:rPr>
          <w:rFonts w:ascii="Calibri" w:hAnsi="Calibri" w:cs="Calibri"/>
          <w:sz w:val="22"/>
          <w:lang w:eastAsia="el-GR" w:bidi="ar-SA"/>
        </w:rPr>
        <w:t>Η παράδοση των υλικών θα γίνεται τμηματικά, εντός επτά (7) ημερών από την παραγγελία του Δήμου στις εγκαταστάσεις του. Τα έξοδα μεταφοράς βαρύνουν τον ανάδοχο.</w:t>
      </w:r>
    </w:p>
    <w:p w14:paraId="51A200FE" w14:textId="77777777" w:rsidR="0011631C" w:rsidRPr="0011631C" w:rsidRDefault="0011631C" w:rsidP="0011631C">
      <w:pPr>
        <w:pStyle w:val="Standard"/>
        <w:rPr>
          <w:rFonts w:ascii="Calibri" w:hAnsi="Calibri" w:cs="Calibri"/>
          <w:sz w:val="22"/>
          <w:lang w:eastAsia="el-GR" w:bidi="ar-SA"/>
        </w:rPr>
      </w:pPr>
      <w:r w:rsidRPr="0011631C">
        <w:rPr>
          <w:rFonts w:ascii="Calibri" w:hAnsi="Calibri" w:cs="Calibri"/>
          <w:sz w:val="22"/>
          <w:lang w:eastAsia="el-GR" w:bidi="ar-SA"/>
        </w:rPr>
        <w:t>Η παραλαβή των υλικών θα γίνει σύμφωνα με τα οριζόμενα στο άρθρο 208 του Ν. 4412/2016 από επιτροπή η οποία προβλέπεται στο άρθρο 221 του ως άνω νόμου. Ο προμηθευτής ευθύνεται για την ύπαρξη των συμφωνημένων ιδιοτήτων των υλικών και εγγυάται την ανυπαρξία οποιουδήποτε κρυμμένου ελαττώματος.</w:t>
      </w:r>
    </w:p>
    <w:p w14:paraId="4F0D005E" w14:textId="77777777" w:rsidR="0011631C" w:rsidRPr="0011631C" w:rsidRDefault="0011631C" w:rsidP="0011631C">
      <w:pPr>
        <w:pStyle w:val="Standard"/>
        <w:rPr>
          <w:rFonts w:ascii="Calibri" w:hAnsi="Calibri" w:cs="Calibri"/>
          <w:sz w:val="22"/>
          <w:lang w:eastAsia="el-GR" w:bidi="ar-SA"/>
        </w:rPr>
      </w:pPr>
      <w:r w:rsidRPr="0011631C">
        <w:rPr>
          <w:rFonts w:ascii="Calibri" w:hAnsi="Calibri" w:cs="Calibri"/>
          <w:sz w:val="22"/>
          <w:lang w:eastAsia="el-GR" w:bidi="ar-SA"/>
        </w:rPr>
        <w:t xml:space="preserve">Κατά την παραλαβή εξετάζονται και διαπιστώνονται όλες οι ιδιότητες των προσφερόμενων ειδών και τυχόν φθορές, κλπ. λόγω πλημμελούς κατασκευής ή κακής ποιότητας </w:t>
      </w:r>
      <w:proofErr w:type="spellStart"/>
      <w:r w:rsidRPr="0011631C">
        <w:rPr>
          <w:rFonts w:ascii="Calibri" w:hAnsi="Calibri" w:cs="Calibri"/>
          <w:sz w:val="22"/>
          <w:lang w:eastAsia="el-GR" w:bidi="ar-SA"/>
        </w:rPr>
        <w:t>χρησιμοποιηθέντων</w:t>
      </w:r>
      <w:proofErr w:type="spellEnd"/>
      <w:r w:rsidRPr="0011631C">
        <w:rPr>
          <w:rFonts w:ascii="Calibri" w:hAnsi="Calibri" w:cs="Calibri"/>
          <w:sz w:val="22"/>
          <w:lang w:eastAsia="el-GR" w:bidi="ar-SA"/>
        </w:rPr>
        <w:t xml:space="preserve"> υλικών.</w:t>
      </w:r>
    </w:p>
    <w:p w14:paraId="40D3E5CC" w14:textId="77777777" w:rsidR="0011631C" w:rsidRDefault="0011631C" w:rsidP="0011631C">
      <w:pPr>
        <w:pStyle w:val="Standard"/>
        <w:widowControl/>
        <w:spacing w:after="120"/>
        <w:jc w:val="both"/>
        <w:textAlignment w:val="auto"/>
        <w:rPr>
          <w:rFonts w:ascii="Calibri" w:hAnsi="Calibri" w:cs="Calibri"/>
          <w:sz w:val="22"/>
          <w:lang w:eastAsia="el-GR" w:bidi="ar-SA"/>
        </w:rPr>
      </w:pPr>
      <w:r w:rsidRPr="0011631C">
        <w:rPr>
          <w:rFonts w:ascii="Calibri" w:hAnsi="Calibri" w:cs="Calibri"/>
          <w:sz w:val="22"/>
          <w:lang w:eastAsia="el-GR" w:bidi="ar-SA"/>
        </w:rPr>
        <w:t xml:space="preserve">Ο προμηθευτής υποχρεούται με δικές του δαπάνες να αντικαταστήσει κάθε υλικό ή τμήμα αυτού που θα αποδειχθεί ελαττωματικό εντός του χρόνου εγγυήσεως. Για την περίπτωση της μη συμμορφώσεως του προμηθευτή προς την υποχρέωση αυτή, ο Δήμος δικαιούται να προβεί σε αυτό, σε βάρος και για λογαριασμό του προμηθευτή της αξίωσης του ποσού από την εγγύηση της καλής εκτέλεσης. </w:t>
      </w:r>
    </w:p>
    <w:p w14:paraId="1C23A02C" w14:textId="77777777" w:rsidR="006D2695" w:rsidRDefault="006D2695">
      <w:pPr>
        <w:pStyle w:val="Standard"/>
        <w:widowControl/>
        <w:spacing w:after="120"/>
        <w:jc w:val="both"/>
        <w:textAlignment w:val="auto"/>
        <w:rPr>
          <w:rFonts w:ascii="Calibri" w:hAnsi="Calibri" w:cs="Calibri"/>
          <w:b/>
          <w:bCs/>
          <w:sz w:val="22"/>
          <w:lang w:eastAsia="el-GR" w:bidi="ar-SA"/>
        </w:rPr>
      </w:pPr>
      <w:r>
        <w:rPr>
          <w:rFonts w:ascii="Calibri" w:hAnsi="Calibri" w:cs="Calibri"/>
          <w:sz w:val="22"/>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14:paraId="1DC48264" w14:textId="77777777" w:rsidR="006D2695" w:rsidRDefault="006D2695">
      <w:pPr>
        <w:pStyle w:val="Standard"/>
        <w:widowControl/>
        <w:spacing w:after="120"/>
        <w:jc w:val="both"/>
        <w:textAlignment w:val="auto"/>
        <w:rPr>
          <w:rFonts w:ascii="Calibri" w:hAnsi="Calibri" w:cs="Calibri"/>
          <w:b/>
          <w:bCs/>
          <w:sz w:val="22"/>
          <w:lang w:eastAsia="el-GR" w:bidi="ar-SA"/>
        </w:rPr>
      </w:pPr>
      <w:r>
        <w:rPr>
          <w:rFonts w:ascii="Calibri" w:hAnsi="Calibri" w:cs="Calibri"/>
          <w:b/>
          <w:bCs/>
          <w:sz w:val="22"/>
          <w:lang w:eastAsia="el-GR" w:bidi="ar-SA"/>
        </w:rPr>
        <w:t xml:space="preserve">6.1.2. </w:t>
      </w:r>
      <w:r>
        <w:rPr>
          <w:rFonts w:ascii="Calibri" w:hAnsi="Calibri" w:cs="Calibri"/>
          <w:sz w:val="22"/>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14:paraId="16CAF7F8" w14:textId="77777777" w:rsidR="006D2695" w:rsidRDefault="006D2695">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6.1.3.</w:t>
      </w:r>
      <w:r>
        <w:rPr>
          <w:rFonts w:ascii="Calibri" w:hAnsi="Calibri" w:cs="Calibri"/>
          <w:sz w:val="22"/>
          <w:lang w:eastAsia="el-GR"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14:paraId="03979D12" w14:textId="77777777" w:rsidR="006D2695" w:rsidRDefault="006D2695">
      <w:pPr>
        <w:pStyle w:val="Standard"/>
        <w:widowControl/>
        <w:spacing w:after="120"/>
        <w:jc w:val="both"/>
        <w:textAlignment w:val="auto"/>
        <w:rPr>
          <w:rFonts w:ascii="Calibri" w:hAnsi="Calibri" w:cs="Calibri"/>
          <w:sz w:val="22"/>
          <w:lang w:eastAsia="el-GR" w:bidi="ar-SA"/>
        </w:rPr>
      </w:pPr>
      <w:r>
        <w:rPr>
          <w:rFonts w:ascii="Calibri" w:hAnsi="Calibri" w:cs="Calibri"/>
          <w:sz w:val="22"/>
          <w:lang w:eastAsia="el-GR"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14:paraId="6A7162F3" w14:textId="77777777" w:rsidR="006D2695" w:rsidRDefault="006D2695">
      <w:pPr>
        <w:pStyle w:val="2"/>
        <w:ind w:left="0" w:firstLine="0"/>
        <w:rPr>
          <w:lang w:val="el-GR"/>
        </w:rPr>
      </w:pPr>
      <w:bookmarkStart w:id="145" w:name="_Toc492031049"/>
      <w:bookmarkStart w:id="146" w:name="_Toc45784146"/>
      <w:r>
        <w:rPr>
          <w:lang w:val="el-GR"/>
        </w:rPr>
        <w:t>6</w:t>
      </w:r>
      <w:r w:rsidR="00C575F1">
        <w:rPr>
          <w:lang w:val="el-GR"/>
        </w:rPr>
        <w:t>.2</w:t>
      </w:r>
      <w:r>
        <w:rPr>
          <w:lang w:val="el-GR"/>
        </w:rPr>
        <w:t xml:space="preserve"> </w:t>
      </w:r>
      <w:r>
        <w:rPr>
          <w:lang w:val="el-GR"/>
        </w:rPr>
        <w:tab/>
        <w:t>Παραλαβή υλικών - Χρόνος και τρόπος παραλαβής υλικών</w:t>
      </w:r>
      <w:bookmarkEnd w:id="145"/>
      <w:bookmarkEnd w:id="146"/>
    </w:p>
    <w:p w14:paraId="1AEDF2F3" w14:textId="77777777" w:rsidR="00C16094" w:rsidRDefault="00C575F1">
      <w:pPr>
        <w:rPr>
          <w:lang w:val="el-GR"/>
        </w:rPr>
      </w:pPr>
      <w:r>
        <w:rPr>
          <w:b/>
          <w:lang w:val="el-GR"/>
        </w:rPr>
        <w:t>6.2</w:t>
      </w:r>
      <w:r w:rsidR="006D2695">
        <w:rPr>
          <w:b/>
          <w:lang w:val="el-GR"/>
        </w:rPr>
        <w:t>.1.</w:t>
      </w:r>
      <w:r w:rsidR="006D2695">
        <w:rPr>
          <w:lang w:val="el-GR"/>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006D2695">
        <w:rPr>
          <w:lang w:val="el-GR"/>
        </w:rPr>
        <w:t>εδ</w:t>
      </w:r>
      <w:proofErr w:type="spellEnd"/>
      <w:r w:rsidR="006D2695">
        <w:rPr>
          <w:lang w:val="el-GR"/>
        </w:rPr>
        <w:t>. β του άρθρου 221 του Ν.4412/16</w:t>
      </w:r>
      <w:r w:rsidR="006D2695">
        <w:rPr>
          <w:rStyle w:val="WW-FootnoteReference15"/>
          <w:lang w:val="el-GR"/>
        </w:rPr>
        <w:footnoteReference w:id="17"/>
      </w:r>
      <w:r w:rsidR="006D2695">
        <w:rPr>
          <w:lang w:val="el-GR"/>
        </w:rPr>
        <w:t xml:space="preserve">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p>
    <w:p w14:paraId="358E129E" w14:textId="77777777" w:rsidR="006D2695" w:rsidRDefault="006D2695">
      <w:pPr>
        <w:rPr>
          <w:lang w:val="el-GR"/>
        </w:rPr>
      </w:pPr>
      <w:r>
        <w:rPr>
          <w:lang w:val="el-GR"/>
        </w:rPr>
        <w:t>Το κόστος της διενέργειας των ελέγχων βαρύνει τον ανάδοχο.</w:t>
      </w:r>
    </w:p>
    <w:p w14:paraId="266D1609" w14:textId="77777777" w:rsidR="006D2695" w:rsidRDefault="006D2695">
      <w:pPr>
        <w:rPr>
          <w:lang w:val="el-GR"/>
        </w:rPr>
      </w:pPr>
      <w:r>
        <w:rPr>
          <w:lang w:val="el-GR"/>
        </w:rPr>
        <w:lastRenderedPageBreak/>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14:paraId="41F31A8E" w14:textId="77777777" w:rsidR="006D2695" w:rsidRDefault="006D2695">
      <w:pPr>
        <w:rPr>
          <w:lang w:val="el-GR"/>
        </w:rPr>
      </w:pPr>
      <w:r>
        <w:rPr>
          <w:lang w:val="el-GR"/>
        </w:rPr>
        <w:t>Τα πρωτόκολλα που συντάσσονται από τις επιτροπές (πρωτοβάθμιες – δευτεροβάθμιες) κοινοποιούνται υποχρεωτικά και στους αναδόχους.</w:t>
      </w:r>
    </w:p>
    <w:p w14:paraId="264E97C6" w14:textId="77777777" w:rsidR="006D2695" w:rsidRDefault="006D2695">
      <w:pPr>
        <w:rPr>
          <w:lang w:val="el-GR"/>
        </w:rPr>
      </w:pPr>
      <w:r>
        <w:rPr>
          <w:lang w:val="el-GR"/>
        </w:rPr>
        <w:t xml:space="preserve">Υλικά που απορρίφθηκαν ή κρίθηκαν </w:t>
      </w:r>
      <w:proofErr w:type="spellStart"/>
      <w:r>
        <w:rPr>
          <w:lang w:val="el-GR"/>
        </w:rPr>
        <w:t>παραληπτέα</w:t>
      </w:r>
      <w:proofErr w:type="spellEnd"/>
      <w:r>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w:t>
      </w:r>
      <w:r w:rsidR="00E75298">
        <w:rPr>
          <w:lang w:val="el-GR"/>
        </w:rPr>
        <w:t xml:space="preserve"> </w:t>
      </w:r>
      <w:r>
        <w:rPr>
          <w:lang w:val="el-GR"/>
        </w:rPr>
        <w:t>ή αυτεπάγγελτα σύμφωνα με την παρ. 5 του άρθρου 208 του ν.4412/16. Τα έξοδα βαρύνουν σε κάθε περίπτωση τον ανάδοχο.</w:t>
      </w:r>
    </w:p>
    <w:p w14:paraId="302146C5" w14:textId="77777777" w:rsidR="006D2695" w:rsidRDefault="006D2695">
      <w:pPr>
        <w:rPr>
          <w:lang w:val="el-GR"/>
        </w:rPr>
      </w:pPr>
      <w:r>
        <w:rPr>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w:t>
      </w:r>
      <w:r w:rsidR="00FC2ADB">
        <w:rPr>
          <w:lang w:val="el-GR"/>
        </w:rPr>
        <w:t>’ έ</w:t>
      </w:r>
      <w:r>
        <w:rPr>
          <w:lang w:val="el-GR"/>
        </w:rPr>
        <w:t xml:space="preserve">φεση των οικείων </w:t>
      </w:r>
      <w:proofErr w:type="spellStart"/>
      <w:r>
        <w:rPr>
          <w:lang w:val="el-GR"/>
        </w:rPr>
        <w:t>αντιδειγμάτων</w:t>
      </w:r>
      <w:proofErr w:type="spellEnd"/>
      <w:r>
        <w:rPr>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14:paraId="07A4C41E" w14:textId="77777777" w:rsidR="006D2695" w:rsidRDefault="006D2695">
      <w:pPr>
        <w:rPr>
          <w:lang w:val="el-GR"/>
        </w:rPr>
      </w:pPr>
      <w:r>
        <w:rPr>
          <w:lang w:val="el-GR"/>
        </w:rPr>
        <w:t>Το αποτέλεσμα  της κατ</w:t>
      </w:r>
      <w:r w:rsidR="00FC2ADB">
        <w:rPr>
          <w:lang w:val="el-GR"/>
        </w:rPr>
        <w:t xml:space="preserve">’ </w:t>
      </w:r>
      <w:r>
        <w:rPr>
          <w:lang w:val="el-GR"/>
        </w:rPr>
        <w:t>έφεση εξέτασης είναι υποχρεωτικό και τελεσίδικο και για τα δύο μέρη.</w:t>
      </w:r>
    </w:p>
    <w:p w14:paraId="5704707D" w14:textId="77777777" w:rsidR="006D2695" w:rsidRDefault="006D2695">
      <w:pPr>
        <w:rPr>
          <w:b/>
          <w:lang w:val="el-GR"/>
        </w:rPr>
      </w:pPr>
      <w:r>
        <w:rPr>
          <w:lang w:val="el-GR"/>
        </w:rPr>
        <w:t>Ο ανάδοχος δεν μπορεί να ζητήσει παραπομπή σε δευτεροβάθμια επιτροπή παραλαβής μετά τα αποτελέσματα της κατ</w:t>
      </w:r>
      <w:r w:rsidR="00FC2ADB">
        <w:rPr>
          <w:lang w:val="el-GR"/>
        </w:rPr>
        <w:t xml:space="preserve">’ </w:t>
      </w:r>
      <w:r>
        <w:rPr>
          <w:lang w:val="el-GR"/>
        </w:rPr>
        <w:t>έφεση εξέτασης.</w:t>
      </w:r>
    </w:p>
    <w:p w14:paraId="605C5116" w14:textId="77777777" w:rsidR="006D2695" w:rsidRDefault="001947F3">
      <w:pPr>
        <w:rPr>
          <w:i/>
          <w:iCs/>
          <w:color w:val="5B9BD5"/>
          <w:spacing w:val="5"/>
          <w:kern w:val="1"/>
          <w:lang w:val="el-GR"/>
        </w:rPr>
      </w:pPr>
      <w:r>
        <w:rPr>
          <w:b/>
          <w:lang w:val="el-GR"/>
        </w:rPr>
        <w:t>6.2</w:t>
      </w:r>
      <w:r w:rsidR="006D2695">
        <w:rPr>
          <w:b/>
          <w:lang w:val="el-GR"/>
        </w:rPr>
        <w:t>.2.</w:t>
      </w:r>
      <w:r w:rsidR="006D2695">
        <w:rPr>
          <w:lang w:val="el-GR"/>
        </w:rPr>
        <w:t xml:space="preserve"> Η παραλαβή των υλικών και η έκδοση των σχετικών πρωτοκόλλων παραλαβής πραγ</w:t>
      </w:r>
      <w:r w:rsidR="003D4C81">
        <w:rPr>
          <w:lang w:val="el-GR"/>
        </w:rPr>
        <w:t>ματοποιείται μέσα στον</w:t>
      </w:r>
      <w:r w:rsidR="006D2695">
        <w:rPr>
          <w:lang w:val="el-GR"/>
        </w:rPr>
        <w:t xml:space="preserve"> καθοριζόμενο χρόνο</w:t>
      </w:r>
      <w:r w:rsidR="003D4C81">
        <w:rPr>
          <w:lang w:val="el-GR"/>
        </w:rPr>
        <w:t xml:space="preserve"> που αναφέρεται στη σύμβαση. </w:t>
      </w:r>
    </w:p>
    <w:p w14:paraId="509FA57D" w14:textId="77777777" w:rsidR="006D2695" w:rsidRDefault="006D2695">
      <w:pPr>
        <w:rPr>
          <w:lang w:val="el-GR"/>
        </w:rPr>
      </w:pPr>
      <w:r>
        <w:rPr>
          <w:lang w:val="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w:t>
      </w:r>
      <w:r w:rsidR="001353F0">
        <w:rPr>
          <w:lang w:val="el-GR"/>
        </w:rPr>
        <w:t>συντελέστηκε</w:t>
      </w:r>
      <w:r>
        <w:rPr>
          <w:lang w:val="el-GR"/>
        </w:rPr>
        <w:t xml:space="preserve"> αυτοδίκαια, με κάθε επιφύλαξη των δικαιωμάτων του Δημοσίου και εκδίδεται προς τούτο σχετική απόφαση του αρμοδίου </w:t>
      </w:r>
      <w:r w:rsidR="001353F0">
        <w:rPr>
          <w:lang w:val="el-GR"/>
        </w:rPr>
        <w:t>αποφαινόμενου</w:t>
      </w:r>
      <w:r>
        <w:rPr>
          <w:lang w:val="el-GR"/>
        </w:rPr>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179C86DA" w14:textId="77777777" w:rsidR="006D2695" w:rsidRDefault="006D2695">
      <w:pPr>
        <w:rPr>
          <w:lang w:val="el-GR"/>
        </w:rPr>
      </w:pPr>
      <w:r>
        <w:rPr>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w:t>
      </w:r>
      <w:r w:rsidR="001353F0">
        <w:rPr>
          <w:lang w:val="el-GR"/>
        </w:rPr>
        <w:t>αποφαινόμενου</w:t>
      </w:r>
      <w:r>
        <w:rPr>
          <w:lang w:val="el-GR"/>
        </w:rPr>
        <w:t xml:space="preserve">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r w:rsidR="001353F0">
        <w:rPr>
          <w:lang w:val="el-GR"/>
        </w:rPr>
        <w:t>προβλεπόμενων</w:t>
      </w:r>
      <w:r>
        <w:rPr>
          <w:lang w:val="el-GR"/>
        </w:rPr>
        <w:t xml:space="preserve"> από τη σύμβαση ελέγχων και τη σύνταξη των σχετικών πρωτοκόλλων.</w:t>
      </w:r>
      <w:r>
        <w:rPr>
          <w:rStyle w:val="WW-FootnoteReference15"/>
          <w:lang w:val="el-GR"/>
        </w:rPr>
        <w:footnoteReference w:id="18"/>
      </w:r>
    </w:p>
    <w:p w14:paraId="6AEE15E3" w14:textId="77777777" w:rsidR="006D2695" w:rsidRDefault="003359D7">
      <w:pPr>
        <w:pStyle w:val="2"/>
        <w:tabs>
          <w:tab w:val="clear" w:pos="567"/>
          <w:tab w:val="left" w:pos="993"/>
        </w:tabs>
        <w:ind w:left="0" w:firstLine="0"/>
        <w:rPr>
          <w:lang w:val="el-GR"/>
        </w:rPr>
      </w:pPr>
      <w:bookmarkStart w:id="147" w:name="_Toc492031050"/>
      <w:bookmarkStart w:id="148" w:name="_Toc45784147"/>
      <w:r>
        <w:rPr>
          <w:lang w:val="el-GR"/>
        </w:rPr>
        <w:t>6.3</w:t>
      </w:r>
      <w:r w:rsidR="002348BC">
        <w:rPr>
          <w:lang w:val="el-GR"/>
        </w:rPr>
        <w:t xml:space="preserve">  </w:t>
      </w:r>
      <w:r w:rsidR="006D2695">
        <w:rPr>
          <w:lang w:val="el-GR"/>
        </w:rPr>
        <w:t>Ειδικοί όροι ναύλωσης – ασφάλισης - ανακοίνωσης φόρτωσης και ποιοτικού</w:t>
      </w:r>
      <w:r w:rsidR="002348BC">
        <w:rPr>
          <w:lang w:val="el-GR"/>
        </w:rPr>
        <w:t xml:space="preserve"> </w:t>
      </w:r>
      <w:r w:rsidR="006D2695">
        <w:rPr>
          <w:lang w:val="el-GR"/>
        </w:rPr>
        <w:t>ελέγχου στο εξωτερικό</w:t>
      </w:r>
      <w:bookmarkEnd w:id="147"/>
      <w:bookmarkEnd w:id="148"/>
    </w:p>
    <w:p w14:paraId="4ACA8440" w14:textId="77777777" w:rsidR="003D4C81" w:rsidRPr="003D4C81" w:rsidRDefault="003D4C81" w:rsidP="003D4C81">
      <w:pPr>
        <w:rPr>
          <w:lang w:val="el-GR"/>
        </w:rPr>
      </w:pPr>
      <w:r>
        <w:rPr>
          <w:lang w:val="el-GR"/>
        </w:rPr>
        <w:t xml:space="preserve">Δεν υφίστανται </w:t>
      </w:r>
    </w:p>
    <w:p w14:paraId="56405C8C" w14:textId="77777777" w:rsidR="006D2695" w:rsidRDefault="00BB6406">
      <w:pPr>
        <w:pStyle w:val="2"/>
        <w:ind w:left="0" w:firstLine="0"/>
        <w:rPr>
          <w:rFonts w:eastAsia="SimSun"/>
          <w:bCs/>
          <w:lang w:val="el-GR"/>
        </w:rPr>
      </w:pPr>
      <w:bookmarkStart w:id="149" w:name="_Toc492031051"/>
      <w:bookmarkStart w:id="150" w:name="_Toc45784148"/>
      <w:r>
        <w:rPr>
          <w:lang w:val="el-GR"/>
        </w:rPr>
        <w:t>6.4</w:t>
      </w:r>
      <w:r w:rsidR="006D2695">
        <w:rPr>
          <w:lang w:val="el-GR"/>
        </w:rPr>
        <w:t xml:space="preserve"> </w:t>
      </w:r>
      <w:r w:rsidR="006D2695">
        <w:rPr>
          <w:lang w:val="el-GR"/>
        </w:rPr>
        <w:tab/>
        <w:t>Απόρριψη συμβατικών υλικών – Αντικατάσταση</w:t>
      </w:r>
      <w:bookmarkEnd w:id="149"/>
      <w:bookmarkEnd w:id="150"/>
    </w:p>
    <w:p w14:paraId="7E2B43C4" w14:textId="77777777" w:rsidR="006D2695" w:rsidRDefault="006D7C4A">
      <w:pPr>
        <w:rPr>
          <w:rFonts w:eastAsia="SimSun"/>
          <w:b/>
          <w:bCs/>
          <w:szCs w:val="22"/>
          <w:lang w:val="el-GR"/>
        </w:rPr>
      </w:pPr>
      <w:r>
        <w:rPr>
          <w:rFonts w:eastAsia="SimSun"/>
          <w:b/>
          <w:bCs/>
          <w:szCs w:val="22"/>
          <w:lang w:val="el-GR"/>
        </w:rPr>
        <w:t>6.4</w:t>
      </w:r>
      <w:r w:rsidR="006D2695">
        <w:rPr>
          <w:rFonts w:eastAsia="SimSun"/>
          <w:b/>
          <w:bCs/>
          <w:szCs w:val="22"/>
          <w:lang w:val="el-GR"/>
        </w:rPr>
        <w:t>.1.</w:t>
      </w:r>
      <w:r w:rsidR="006D2695">
        <w:rPr>
          <w:rFonts w:eastAsia="SimSun"/>
          <w:szCs w:val="22"/>
          <w:lang w:val="el-GR"/>
        </w:rPr>
        <w:t xml:space="preserve"> Σε περίπτωση οριστικής απόρριψης ολόκληρης ή μέρους της συμβατικής ποσότητας των υλικών, με απόφαση του </w:t>
      </w:r>
      <w:r w:rsidR="001353F0">
        <w:rPr>
          <w:rFonts w:eastAsia="SimSun"/>
          <w:szCs w:val="22"/>
          <w:lang w:val="el-GR"/>
        </w:rPr>
        <w:t>αποφαινόμενου</w:t>
      </w:r>
      <w:r w:rsidR="006D2695">
        <w:rPr>
          <w:rFonts w:eastAsia="SimSun"/>
          <w:szCs w:val="22"/>
          <w:lang w:val="el-GR"/>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5CD3BF65" w14:textId="77777777" w:rsidR="006D2695" w:rsidRDefault="006D7C4A">
      <w:pPr>
        <w:rPr>
          <w:rFonts w:eastAsia="SimSun"/>
          <w:b/>
          <w:bCs/>
          <w:szCs w:val="22"/>
          <w:lang w:val="el-GR"/>
        </w:rPr>
      </w:pPr>
      <w:r>
        <w:rPr>
          <w:rFonts w:eastAsia="SimSun"/>
          <w:b/>
          <w:bCs/>
          <w:szCs w:val="22"/>
          <w:lang w:val="el-GR"/>
        </w:rPr>
        <w:t>6.4</w:t>
      </w:r>
      <w:r w:rsidR="006D2695">
        <w:rPr>
          <w:rFonts w:eastAsia="SimSun"/>
          <w:b/>
          <w:bCs/>
          <w:szCs w:val="22"/>
          <w:lang w:val="el-GR"/>
        </w:rPr>
        <w:t>.2.</w:t>
      </w:r>
      <w:r w:rsidR="006D2695">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006D2695">
        <w:rPr>
          <w:rFonts w:eastAsia="SimSun"/>
          <w:szCs w:val="22"/>
          <w:lang w:val="el-GR"/>
        </w:rPr>
        <w:br/>
      </w:r>
      <w:r w:rsidR="006D2695">
        <w:rPr>
          <w:rFonts w:eastAsia="SimSun"/>
          <w:szCs w:val="22"/>
          <w:lang w:val="el-GR"/>
        </w:rPr>
        <w:lastRenderedPageBreak/>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42627602" w14:textId="77777777" w:rsidR="006D2695" w:rsidRDefault="006D7C4A">
      <w:pPr>
        <w:rPr>
          <w:lang w:val="el-GR"/>
        </w:rPr>
      </w:pPr>
      <w:r>
        <w:rPr>
          <w:rFonts w:eastAsia="SimSun"/>
          <w:b/>
          <w:bCs/>
          <w:szCs w:val="22"/>
          <w:lang w:val="el-GR"/>
        </w:rPr>
        <w:t>6.4</w:t>
      </w:r>
      <w:r w:rsidR="006D2695">
        <w:rPr>
          <w:rFonts w:eastAsia="SimSun"/>
          <w:b/>
          <w:bCs/>
          <w:szCs w:val="22"/>
          <w:lang w:val="el-GR"/>
        </w:rPr>
        <w:t>.3.</w:t>
      </w:r>
      <w:r w:rsidR="006D2695">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14:paraId="56560F47" w14:textId="77777777" w:rsidR="006D2695" w:rsidRPr="00C959C6" w:rsidRDefault="00B72E07">
      <w:pPr>
        <w:pStyle w:val="2"/>
        <w:ind w:left="0" w:firstLine="0"/>
        <w:rPr>
          <w:i/>
          <w:iCs/>
          <w:color w:val="5B9BD5"/>
          <w:spacing w:val="5"/>
          <w:kern w:val="1"/>
          <w:lang w:val="el-GR"/>
        </w:rPr>
      </w:pPr>
      <w:bookmarkStart w:id="151" w:name="_Toc492031052"/>
      <w:bookmarkStart w:id="152" w:name="_Toc45784149"/>
      <w:r>
        <w:rPr>
          <w:lang w:val="el-GR"/>
        </w:rPr>
        <w:t>6.5</w:t>
      </w:r>
      <w:r w:rsidR="006D2695" w:rsidRPr="00C959C6">
        <w:rPr>
          <w:lang w:val="el-GR"/>
        </w:rPr>
        <w:tab/>
        <w:t>Δείγματα – Δειγματοληψία – Εργαστηριακές εξετάσεις</w:t>
      </w:r>
      <w:bookmarkEnd w:id="151"/>
      <w:bookmarkEnd w:id="152"/>
    </w:p>
    <w:p w14:paraId="3E950DDB" w14:textId="77777777" w:rsidR="003D4C81" w:rsidRPr="003D4C81" w:rsidRDefault="003D4C81">
      <w:pPr>
        <w:rPr>
          <w:iCs/>
          <w:spacing w:val="5"/>
          <w:kern w:val="1"/>
          <w:lang w:val="el-GR"/>
        </w:rPr>
      </w:pPr>
      <w:r w:rsidRPr="003D4C81">
        <w:rPr>
          <w:iCs/>
          <w:spacing w:val="5"/>
          <w:kern w:val="1"/>
          <w:lang w:val="el-GR"/>
        </w:rPr>
        <w:t xml:space="preserve">Δεν προβλέπεται κατάθεση δειγμάτων </w:t>
      </w:r>
    </w:p>
    <w:p w14:paraId="6CF53481" w14:textId="13AB1459" w:rsidR="00CB41E5" w:rsidRPr="00E72B93" w:rsidRDefault="00CB41E5" w:rsidP="008561F7">
      <w:pPr>
        <w:pStyle w:val="2"/>
        <w:ind w:left="0" w:firstLine="0"/>
        <w:rPr>
          <w:lang w:val="el-GR"/>
        </w:rPr>
      </w:pPr>
      <w:bookmarkStart w:id="153" w:name="_Toc14957839"/>
      <w:bookmarkStart w:id="154" w:name="_Toc45784150"/>
      <w:r>
        <w:rPr>
          <w:lang w:val="el-GR"/>
        </w:rPr>
        <w:t>6.</w:t>
      </w:r>
      <w:r w:rsidR="004463C9">
        <w:rPr>
          <w:lang w:val="el-GR"/>
        </w:rPr>
        <w:t>6</w:t>
      </w:r>
      <w:r w:rsidRPr="00E72B93">
        <w:rPr>
          <w:lang w:val="el-GR"/>
        </w:rPr>
        <w:t xml:space="preserve"> </w:t>
      </w:r>
      <w:r w:rsidRPr="00E72B93">
        <w:rPr>
          <w:lang w:val="el-GR"/>
        </w:rPr>
        <w:tab/>
        <w:t>Καταγγελία της σύμβασης- Υποκατάσταση αναδόχου-</w:t>
      </w:r>
      <w:bookmarkEnd w:id="153"/>
      <w:bookmarkEnd w:id="154"/>
      <w:r w:rsidRPr="00E72B93">
        <w:rPr>
          <w:lang w:val="el-GR"/>
        </w:rPr>
        <w:t xml:space="preserve"> </w:t>
      </w:r>
    </w:p>
    <w:p w14:paraId="15EC3014" w14:textId="002700AC" w:rsidR="00CB41E5" w:rsidRPr="00E72B93" w:rsidRDefault="00CB41E5" w:rsidP="00CB41E5">
      <w:pPr>
        <w:rPr>
          <w:lang w:val="el-GR"/>
        </w:rPr>
      </w:pPr>
      <w:r>
        <w:rPr>
          <w:lang w:val="el-GR"/>
        </w:rPr>
        <w:t>6.</w:t>
      </w:r>
      <w:r w:rsidR="008561F7">
        <w:rPr>
          <w:lang w:val="el-GR"/>
        </w:rPr>
        <w:t>6</w:t>
      </w:r>
      <w:r w:rsidRPr="00E72B93">
        <w:rPr>
          <w:lang w:val="el-GR"/>
        </w:rPr>
        <w:t>.1 Στην περίπτωση που, κατά την εκτέλεση της σύμβασης, ο ανάδοχος καταδικαστεί αμετάκλητα για ένα από τα αδικήματα που αναφέρονται στην παρ. 2.2.</w:t>
      </w:r>
      <w:r>
        <w:rPr>
          <w:lang w:val="el-GR"/>
        </w:rPr>
        <w:t>2</w:t>
      </w:r>
      <w:r w:rsidRPr="00E72B93">
        <w:rPr>
          <w:lang w:val="el-GR"/>
        </w:rPr>
        <w:t xml:space="preserve">.1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0FD2272" w14:textId="167BD2A8" w:rsidR="00CB41E5" w:rsidRPr="00E72B93" w:rsidRDefault="00CB41E5" w:rsidP="00CB41E5">
      <w:pPr>
        <w:rPr>
          <w:lang w:val="el-GR"/>
        </w:rPr>
      </w:pPr>
      <w:r>
        <w:rPr>
          <w:lang w:val="el-GR"/>
        </w:rPr>
        <w:t>6.</w:t>
      </w:r>
      <w:r w:rsidR="008561F7">
        <w:rPr>
          <w:lang w:val="el-GR"/>
        </w:rPr>
        <w:t>6</w:t>
      </w:r>
      <w:r w:rsidRPr="00E72B93">
        <w:rPr>
          <w:lang w:val="el-GR"/>
        </w:rPr>
        <w:t xml:space="preserve">.2 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E72B93">
        <w:rPr>
          <w:lang w:val="el-GR"/>
        </w:rPr>
        <w:t>προκύπτουσα</w:t>
      </w:r>
      <w:proofErr w:type="spellEnd"/>
      <w:r w:rsidRPr="00E72B93">
        <w:rPr>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2A1F2537" w14:textId="594A2D88" w:rsidR="00CB41E5" w:rsidRPr="000C4284" w:rsidRDefault="00CB41E5" w:rsidP="00CB41E5">
      <w:pPr>
        <w:rPr>
          <w:lang w:val="el-GR"/>
        </w:rPr>
      </w:pPr>
      <w:r>
        <w:rPr>
          <w:lang w:val="el-GR"/>
        </w:rPr>
        <w:t>6.</w:t>
      </w:r>
      <w:r w:rsidR="008561F7">
        <w:rPr>
          <w:lang w:val="el-GR"/>
        </w:rPr>
        <w:t>6</w:t>
      </w:r>
      <w:r w:rsidRPr="00E72B93">
        <w:rPr>
          <w:lang w:val="el-GR"/>
        </w:rPr>
        <w:t>.3 Σε αμφότερες τις ως άνω περιπτώσεις καταγγελίας της σύμβασης, η αναθέτουσα αρχή δύναται να προσκαλέσει τον/τους επόμενο/</w:t>
      </w:r>
      <w:proofErr w:type="spellStart"/>
      <w:r w:rsidRPr="00E72B93">
        <w:rPr>
          <w:lang w:val="el-GR"/>
        </w:rPr>
        <w:t>ους</w:t>
      </w:r>
      <w:proofErr w:type="spellEnd"/>
      <w:r w:rsidRPr="00E72B93">
        <w:rPr>
          <w:lang w:val="el-GR"/>
        </w:rPr>
        <w:t>, κατά σειρά, μειοδότη/</w:t>
      </w:r>
      <w:proofErr w:type="spellStart"/>
      <w:r w:rsidRPr="00E72B93">
        <w:rPr>
          <w:lang w:val="el-GR"/>
        </w:rPr>
        <w:t>ες</w:t>
      </w:r>
      <w:proofErr w:type="spellEnd"/>
      <w:r w:rsidRPr="00E72B93">
        <w:rPr>
          <w:lang w:val="el-GR"/>
        </w:rPr>
        <w:t xml:space="preserve"> της διαδικασίας ανάθεσης της συγκεκριμένης σύμβασης και να του/τους προτείνει να αναλάβει/</w:t>
      </w:r>
      <w:proofErr w:type="spellStart"/>
      <w:r w:rsidRPr="00E72B93">
        <w:rPr>
          <w:lang w:val="el-GR"/>
        </w:rPr>
        <w:t>ουν</w:t>
      </w:r>
      <w:proofErr w:type="spellEnd"/>
      <w:r w:rsidRPr="00E72B93">
        <w:rPr>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r>
        <w:rPr>
          <w:rStyle w:val="ab"/>
          <w:lang w:val="el-GR"/>
        </w:rPr>
        <w:footnoteReference w:id="19"/>
      </w:r>
    </w:p>
    <w:p w14:paraId="78F2EB5A" w14:textId="77777777" w:rsidR="00F064B1" w:rsidRDefault="00F064B1" w:rsidP="00F064B1">
      <w:pPr>
        <w:spacing w:after="0"/>
        <w:jc w:val="center"/>
        <w:rPr>
          <w:iCs/>
          <w:spacing w:val="5"/>
          <w:kern w:val="1"/>
          <w:lang w:val="el-GR"/>
        </w:rPr>
      </w:pPr>
      <w:r>
        <w:rPr>
          <w:iCs/>
          <w:spacing w:val="5"/>
          <w:kern w:val="1"/>
          <w:lang w:val="el-GR"/>
        </w:rPr>
        <w:t>Ο ΔΗΜΑΡΧΟΣ ΞΑΝΘΗΣ</w:t>
      </w:r>
    </w:p>
    <w:p w14:paraId="1A3BDAC7" w14:textId="77777777" w:rsidR="00F064B1" w:rsidRDefault="00F064B1" w:rsidP="00F064B1">
      <w:pPr>
        <w:spacing w:after="0"/>
        <w:jc w:val="center"/>
        <w:rPr>
          <w:iCs/>
          <w:spacing w:val="5"/>
          <w:kern w:val="1"/>
          <w:lang w:val="el-GR"/>
        </w:rPr>
      </w:pPr>
      <w:r>
        <w:rPr>
          <w:iCs/>
          <w:spacing w:val="5"/>
          <w:kern w:val="1"/>
          <w:lang w:val="el-GR"/>
        </w:rPr>
        <w:t>α/α</w:t>
      </w:r>
    </w:p>
    <w:p w14:paraId="0544BA2C" w14:textId="77777777" w:rsidR="00F064B1" w:rsidRDefault="00F064B1" w:rsidP="00F064B1">
      <w:pPr>
        <w:jc w:val="center"/>
        <w:rPr>
          <w:iCs/>
          <w:spacing w:val="5"/>
          <w:kern w:val="1"/>
          <w:lang w:val="el-GR"/>
        </w:rPr>
      </w:pPr>
    </w:p>
    <w:p w14:paraId="38A6CE1A" w14:textId="77777777" w:rsidR="00F064B1" w:rsidRDefault="00F064B1" w:rsidP="00F064B1">
      <w:pPr>
        <w:jc w:val="center"/>
        <w:rPr>
          <w:iCs/>
          <w:spacing w:val="5"/>
          <w:kern w:val="1"/>
          <w:lang w:val="el-GR"/>
        </w:rPr>
      </w:pPr>
    </w:p>
    <w:p w14:paraId="723D840C" w14:textId="77777777" w:rsidR="00F064B1" w:rsidRDefault="00F064B1" w:rsidP="00F064B1">
      <w:pPr>
        <w:spacing w:after="0"/>
        <w:jc w:val="center"/>
        <w:rPr>
          <w:iCs/>
          <w:spacing w:val="5"/>
          <w:kern w:val="1"/>
          <w:lang w:val="el-GR"/>
        </w:rPr>
      </w:pPr>
      <w:r>
        <w:rPr>
          <w:iCs/>
          <w:spacing w:val="5"/>
          <w:kern w:val="1"/>
          <w:lang w:val="el-GR"/>
        </w:rPr>
        <w:t>Ο ΑΝΤΙΔΗΜΑΡΧΟΣ ΞΑΝΘΗΣ</w:t>
      </w:r>
    </w:p>
    <w:p w14:paraId="3CFFC0F0" w14:textId="77777777" w:rsidR="00F064B1" w:rsidRPr="00D34435" w:rsidRDefault="00F064B1" w:rsidP="00F064B1">
      <w:pPr>
        <w:spacing w:after="0"/>
        <w:jc w:val="center"/>
        <w:rPr>
          <w:lang w:val="el-GR"/>
        </w:rPr>
      </w:pPr>
      <w:r>
        <w:rPr>
          <w:lang w:val="el-GR"/>
        </w:rPr>
        <w:t>ΕΜΜΑΝΟΥΗΛ Ι. ΦΑΝΟΥΡΑΚΗΣ</w:t>
      </w:r>
    </w:p>
    <w:p w14:paraId="07E3727F" w14:textId="77777777" w:rsidR="00CB41E5" w:rsidRDefault="00CB41E5">
      <w:pPr>
        <w:rPr>
          <w:lang w:val="el-GR"/>
        </w:rPr>
      </w:pPr>
    </w:p>
    <w:p w14:paraId="3BAC1880" w14:textId="77777777" w:rsidR="008E078C" w:rsidRDefault="008E078C">
      <w:pPr>
        <w:rPr>
          <w:lang w:val="el-GR"/>
        </w:rPr>
      </w:pPr>
    </w:p>
    <w:p w14:paraId="08A99E92" w14:textId="77777777" w:rsidR="00A20D2C" w:rsidRDefault="00A20D2C" w:rsidP="00A20D2C">
      <w:pPr>
        <w:pStyle w:val="1"/>
        <w:rPr>
          <w:lang w:val="el-GR"/>
        </w:rPr>
      </w:pPr>
      <w:bookmarkStart w:id="155" w:name="_Toc45784151"/>
      <w:r>
        <w:rPr>
          <w:rFonts w:ascii="Calibri" w:hAnsi="Calibri" w:cs="Calibri"/>
          <w:lang w:val="el-GR"/>
        </w:rPr>
        <w:lastRenderedPageBreak/>
        <w:t>ΠΑΡΑΡΤΗΜΑΤΑ</w:t>
      </w:r>
      <w:bookmarkEnd w:id="155"/>
    </w:p>
    <w:p w14:paraId="6E34EA8D" w14:textId="77777777" w:rsidR="00A20D2C" w:rsidRDefault="00A20D2C" w:rsidP="00A20D2C">
      <w:pPr>
        <w:pStyle w:val="2"/>
        <w:tabs>
          <w:tab w:val="clear" w:pos="567"/>
          <w:tab w:val="left" w:pos="0"/>
        </w:tabs>
        <w:ind w:left="0" w:firstLine="0"/>
        <w:rPr>
          <w:rFonts w:eastAsia="SimSun"/>
          <w:i/>
          <w:iCs/>
          <w:color w:val="5B9BD5"/>
          <w:lang w:val="el-GR"/>
        </w:rPr>
      </w:pPr>
      <w:bookmarkStart w:id="156" w:name="__RefHeading___Toc470009838"/>
      <w:bookmarkStart w:id="157" w:name="_Toc45784152"/>
      <w:bookmarkEnd w:id="156"/>
      <w:r>
        <w:rPr>
          <w:lang w:val="el-GR"/>
        </w:rPr>
        <w:t>ΠΑΡΑΡΤΗΜΑ Ι – Αναλυτική Περιγραφή Φυσικού και Οικονομικού Αντικειμένου της Σύμβασης</w:t>
      </w:r>
      <w:bookmarkEnd w:id="157"/>
      <w:r>
        <w:rPr>
          <w:lang w:val="el-GR"/>
        </w:rPr>
        <w:t xml:space="preserve"> </w:t>
      </w:r>
    </w:p>
    <w:p w14:paraId="7F17272B" w14:textId="77777777" w:rsidR="00A20D2C" w:rsidRDefault="001353F0" w:rsidP="001353F0">
      <w:pPr>
        <w:suppressAutoHyphens w:val="0"/>
        <w:autoSpaceDE w:val="0"/>
        <w:rPr>
          <w:rFonts w:eastAsia="SimSun"/>
          <w:iCs/>
          <w:szCs w:val="22"/>
          <w:lang w:val="el-GR"/>
        </w:rPr>
      </w:pPr>
      <w:r>
        <w:rPr>
          <w:rFonts w:eastAsia="SimSun"/>
          <w:iCs/>
          <w:szCs w:val="22"/>
          <w:lang w:val="el-GR"/>
        </w:rPr>
        <w:t xml:space="preserve">ΤΕΥΧΟΣ: </w:t>
      </w:r>
      <w:r w:rsidR="00A20D2C" w:rsidRPr="00301015">
        <w:rPr>
          <w:rFonts w:eastAsia="SimSun"/>
          <w:iCs/>
          <w:szCs w:val="22"/>
          <w:lang w:val="el-GR"/>
        </w:rPr>
        <w:t>ΕΝΔΕΙΚΤΙΚΟΣ ΠΡΟΫΠΟΛΟΓΙΣΜΟΣ</w:t>
      </w:r>
      <w:r w:rsidR="00A20D2C">
        <w:rPr>
          <w:rFonts w:eastAsia="SimSun"/>
          <w:iCs/>
          <w:szCs w:val="22"/>
          <w:lang w:val="el-GR"/>
        </w:rPr>
        <w:t xml:space="preserve"> </w:t>
      </w:r>
      <w:r w:rsidR="00D17F86">
        <w:rPr>
          <w:rFonts w:eastAsia="SimSun"/>
          <w:iCs/>
          <w:szCs w:val="22"/>
          <w:lang w:val="el-GR"/>
        </w:rPr>
        <w:t>ΜΕΛΕΤΗΣ</w:t>
      </w:r>
      <w:r w:rsidR="00A20D2C">
        <w:rPr>
          <w:rFonts w:eastAsia="SimSun"/>
          <w:iCs/>
          <w:szCs w:val="22"/>
          <w:lang w:val="el-GR"/>
        </w:rPr>
        <w:t xml:space="preserve"> </w:t>
      </w:r>
    </w:p>
    <w:p w14:paraId="364697E1" w14:textId="77777777" w:rsidR="00A20D2C" w:rsidRDefault="00A20D2C" w:rsidP="00A20D2C">
      <w:pPr>
        <w:pStyle w:val="normalwithoutspacing"/>
        <w:rPr>
          <w:rFonts w:eastAsia="SimSun"/>
          <w:szCs w:val="22"/>
        </w:rPr>
      </w:pPr>
      <w:r>
        <w:rPr>
          <w:rFonts w:ascii="Arial" w:hAnsi="Arial" w:cs="Arial"/>
          <w:b/>
          <w:color w:val="002060"/>
          <w:szCs w:val="22"/>
        </w:rPr>
        <w:t>ΟΙΚΟΝΟΜΙΚΟ ΑΝΤΙΚΕΙΜΕΝΟ ΤΗΣ ΣΥΜΒΑΣΗΣ</w:t>
      </w:r>
    </w:p>
    <w:p w14:paraId="4D3D64EF" w14:textId="77777777" w:rsidR="00A20D2C" w:rsidRDefault="00A20D2C" w:rsidP="00A20D2C">
      <w:pPr>
        <w:suppressAutoHyphens w:val="0"/>
        <w:autoSpaceDE w:val="0"/>
        <w:spacing w:after="60"/>
        <w:rPr>
          <w:rFonts w:eastAsia="SimSun"/>
          <w:szCs w:val="22"/>
          <w:lang w:val="el-GR"/>
        </w:rPr>
      </w:pPr>
      <w:r>
        <w:rPr>
          <w:rFonts w:eastAsia="SimSun"/>
          <w:szCs w:val="22"/>
          <w:lang w:val="el-GR"/>
        </w:rPr>
        <w:t xml:space="preserve">Χρηματοδότηση από ιδίους πόρους </w:t>
      </w:r>
    </w:p>
    <w:p w14:paraId="475608A1" w14:textId="5197D98C" w:rsidR="00DC507E" w:rsidRDefault="00DC507E" w:rsidP="00DC507E">
      <w:pPr>
        <w:pStyle w:val="normalwithoutspacing"/>
      </w:pPr>
      <w:r>
        <w:t xml:space="preserve">Η εκτιμώμενη συνολική αξία της σύμβασης ανέρχεται στο ποσό των </w:t>
      </w:r>
      <w:r w:rsidR="00F064B1">
        <w:t>εβδομήντα τεσσάρων</w:t>
      </w:r>
      <w:r>
        <w:t xml:space="preserve"> χιλιάδων </w:t>
      </w:r>
      <w:r w:rsidR="00693B4A">
        <w:t>τριακοσίων ογδόντα εννέα</w:t>
      </w:r>
      <w:r w:rsidR="00F064B1">
        <w:t xml:space="preserve"> </w:t>
      </w:r>
      <w:r>
        <w:t xml:space="preserve">ευρώ και </w:t>
      </w:r>
      <w:r w:rsidR="00693B4A">
        <w:t>σαράντα έξι</w:t>
      </w:r>
      <w:r>
        <w:t xml:space="preserve"> λεπτών (</w:t>
      </w:r>
      <w:r w:rsidR="00F064B1">
        <w:t>74.</w:t>
      </w:r>
      <w:r w:rsidR="00693B4A">
        <w:t>389,46</w:t>
      </w:r>
      <w:r>
        <w:t>€) συμπεριλαμβανομένου ΦΠΑ 24 %.</w:t>
      </w:r>
    </w:p>
    <w:p w14:paraId="4A95E03B" w14:textId="601CF7FB" w:rsidR="00DC507E" w:rsidRDefault="00DC507E" w:rsidP="00DC507E">
      <w:pPr>
        <w:pStyle w:val="normalwithoutspacing"/>
      </w:pPr>
      <w:r>
        <w:t xml:space="preserve">Η παρούσα σύμβαση </w:t>
      </w:r>
      <w:r w:rsidR="00693B4A">
        <w:t xml:space="preserve">δεν </w:t>
      </w:r>
      <w:r>
        <w:t>υποδιαιρείται σε ομάδες</w:t>
      </w:r>
      <w:r w:rsidR="00693B4A">
        <w:t>.</w:t>
      </w:r>
    </w:p>
    <w:p w14:paraId="49531429" w14:textId="010163F8" w:rsidR="00F775D9" w:rsidRPr="00F775D9" w:rsidRDefault="00F775D9" w:rsidP="00836C51">
      <w:pPr>
        <w:pStyle w:val="2"/>
        <w:tabs>
          <w:tab w:val="left" w:pos="0"/>
        </w:tabs>
        <w:spacing w:before="120" w:after="0"/>
        <w:ind w:left="0" w:firstLine="0"/>
        <w:rPr>
          <w:rFonts w:ascii="Calibri" w:hAnsi="Calibri" w:cs="Calibri"/>
          <w:b w:val="0"/>
          <w:color w:val="auto"/>
          <w:sz w:val="22"/>
          <w:szCs w:val="24"/>
          <w:lang w:val="el-GR"/>
        </w:rPr>
      </w:pPr>
      <w:bookmarkStart w:id="158" w:name="__RefHeading___Toc470009839"/>
      <w:bookmarkStart w:id="159" w:name="_Toc45784153"/>
      <w:bookmarkEnd w:id="158"/>
      <w:r w:rsidRPr="00F775D9">
        <w:rPr>
          <w:rFonts w:ascii="Calibri" w:hAnsi="Calibri" w:cs="Calibri"/>
          <w:b w:val="0"/>
          <w:color w:val="auto"/>
          <w:sz w:val="22"/>
          <w:szCs w:val="24"/>
          <w:lang w:val="el-GR"/>
        </w:rPr>
        <w:t>Προσφορές υποβάλλονται για το σύνολο τ</w:t>
      </w:r>
      <w:r w:rsidR="00693B4A">
        <w:rPr>
          <w:rFonts w:ascii="Calibri" w:hAnsi="Calibri" w:cs="Calibri"/>
          <w:b w:val="0"/>
          <w:color w:val="auto"/>
          <w:sz w:val="22"/>
          <w:szCs w:val="24"/>
          <w:lang w:val="el-GR"/>
        </w:rPr>
        <w:t>ου προϋπολογισμού</w:t>
      </w:r>
      <w:r w:rsidRPr="00F775D9">
        <w:rPr>
          <w:rFonts w:ascii="Calibri" w:hAnsi="Calibri" w:cs="Calibri"/>
          <w:b w:val="0"/>
          <w:color w:val="auto"/>
          <w:sz w:val="22"/>
          <w:szCs w:val="24"/>
          <w:lang w:val="el-GR"/>
        </w:rPr>
        <w:t>.</w:t>
      </w:r>
      <w:bookmarkEnd w:id="159"/>
      <w:r w:rsidRPr="00F775D9">
        <w:rPr>
          <w:rFonts w:ascii="Calibri" w:hAnsi="Calibri" w:cs="Calibri"/>
          <w:b w:val="0"/>
          <w:color w:val="auto"/>
          <w:sz w:val="22"/>
          <w:szCs w:val="24"/>
          <w:lang w:val="el-GR"/>
        </w:rPr>
        <w:t xml:space="preserve"> </w:t>
      </w:r>
    </w:p>
    <w:p w14:paraId="6DAD32E3" w14:textId="29F5672A" w:rsidR="00A20D2C" w:rsidRPr="001E2D0A" w:rsidRDefault="00A20D2C" w:rsidP="00F775D9">
      <w:pPr>
        <w:pStyle w:val="2"/>
        <w:tabs>
          <w:tab w:val="clear" w:pos="567"/>
          <w:tab w:val="left" w:pos="0"/>
        </w:tabs>
        <w:ind w:left="0" w:firstLine="0"/>
        <w:rPr>
          <w:lang w:val="el-GR"/>
        </w:rPr>
      </w:pPr>
      <w:bookmarkStart w:id="160" w:name="_Toc45784154"/>
      <w:r>
        <w:rPr>
          <w:lang w:val="el-GR"/>
        </w:rPr>
        <w:t>ΠΑΡΑΡΤΗΜΑ ΙΙ –  Ειδική Συγγραφή Υποχρεώσεων</w:t>
      </w:r>
      <w:bookmarkEnd w:id="160"/>
      <w:r>
        <w:rPr>
          <w:lang w:val="el-GR"/>
        </w:rPr>
        <w:t xml:space="preserve"> </w:t>
      </w:r>
    </w:p>
    <w:p w14:paraId="28862528" w14:textId="77777777" w:rsidR="00A20D2C" w:rsidRDefault="001353F0" w:rsidP="00A20D2C">
      <w:pPr>
        <w:suppressAutoHyphens w:val="0"/>
        <w:autoSpaceDE w:val="0"/>
        <w:spacing w:after="60"/>
        <w:rPr>
          <w:rFonts w:eastAsia="SimSun"/>
          <w:iCs/>
          <w:szCs w:val="22"/>
          <w:lang w:val="el-GR"/>
        </w:rPr>
      </w:pPr>
      <w:r>
        <w:rPr>
          <w:rFonts w:eastAsia="SimSun"/>
          <w:iCs/>
          <w:szCs w:val="22"/>
          <w:lang w:val="el-GR"/>
        </w:rPr>
        <w:t>ΤΕΥΧ</w:t>
      </w:r>
      <w:r w:rsidR="006F7610">
        <w:rPr>
          <w:rFonts w:eastAsia="SimSun"/>
          <w:iCs/>
          <w:szCs w:val="22"/>
          <w:lang w:val="el-GR"/>
        </w:rPr>
        <w:t>Η</w:t>
      </w:r>
      <w:r>
        <w:rPr>
          <w:rFonts w:eastAsia="SimSun"/>
          <w:iCs/>
          <w:szCs w:val="22"/>
          <w:lang w:val="el-GR"/>
        </w:rPr>
        <w:t xml:space="preserve">: </w:t>
      </w:r>
      <w:r w:rsidR="0064223C">
        <w:rPr>
          <w:rFonts w:eastAsia="SimSun"/>
          <w:iCs/>
          <w:szCs w:val="22"/>
          <w:lang w:val="el-GR"/>
        </w:rPr>
        <w:t xml:space="preserve">ΤΕΧΝΙΚΗ ΠΕΡΙΓΡΑΦΗ - </w:t>
      </w:r>
      <w:r w:rsidR="00A20D2C" w:rsidRPr="00CC1590">
        <w:rPr>
          <w:rFonts w:eastAsia="SimSun"/>
          <w:iCs/>
          <w:szCs w:val="22"/>
          <w:lang w:val="el-GR"/>
        </w:rPr>
        <w:t>ΣΥΓΓΡΑΦΗ ΥΠΟΧΡΕΩΣΕΩΝ</w:t>
      </w:r>
    </w:p>
    <w:p w14:paraId="3D4C2F4C" w14:textId="0FAD22FC" w:rsidR="00A20D2C" w:rsidRPr="004463C9" w:rsidRDefault="00A20D2C" w:rsidP="00A20D2C">
      <w:pPr>
        <w:pStyle w:val="2"/>
        <w:tabs>
          <w:tab w:val="clear" w:pos="567"/>
          <w:tab w:val="left" w:pos="0"/>
        </w:tabs>
        <w:ind w:left="0" w:firstLine="0"/>
        <w:rPr>
          <w:i/>
          <w:color w:val="5B9BD5"/>
          <w:lang w:val="el-GR"/>
        </w:rPr>
      </w:pPr>
      <w:bookmarkStart w:id="161" w:name="__RefHeading___Toc470009840"/>
      <w:bookmarkStart w:id="162" w:name="_Toc45784155"/>
      <w:bookmarkEnd w:id="161"/>
      <w:r w:rsidRPr="004463C9">
        <w:rPr>
          <w:lang w:val="el-GR"/>
        </w:rPr>
        <w:t>ΠΑΡΑΡΤΗΜΑ ΙΙI –</w:t>
      </w:r>
      <w:r w:rsidR="004463C9" w:rsidRPr="004463C9">
        <w:rPr>
          <w:lang w:val="el-GR"/>
        </w:rPr>
        <w:t xml:space="preserve"> Ε.Ε.Ε.Σ.</w:t>
      </w:r>
      <w:bookmarkEnd w:id="162"/>
      <w:r w:rsidRPr="004463C9">
        <w:rPr>
          <w:lang w:val="el-GR"/>
        </w:rPr>
        <w:t xml:space="preserve"> </w:t>
      </w:r>
    </w:p>
    <w:p w14:paraId="2EBF4031" w14:textId="06E133E0" w:rsidR="00A20D2C" w:rsidRPr="00134463" w:rsidRDefault="001353F0" w:rsidP="00A20D2C">
      <w:pPr>
        <w:pStyle w:val="normalwithoutspacing"/>
        <w:rPr>
          <w:color w:val="000000"/>
          <w:szCs w:val="22"/>
        </w:rPr>
      </w:pPr>
      <w:r w:rsidRPr="004463C9">
        <w:rPr>
          <w:color w:val="000000"/>
          <w:szCs w:val="22"/>
        </w:rPr>
        <w:t xml:space="preserve">ΤΕΥΧΟΣ: </w:t>
      </w:r>
      <w:r w:rsidR="004463C9" w:rsidRPr="004463C9">
        <w:rPr>
          <w:color w:val="000000"/>
          <w:szCs w:val="22"/>
        </w:rPr>
        <w:t>Ε.</w:t>
      </w:r>
      <w:r w:rsidR="004463C9">
        <w:rPr>
          <w:color w:val="000000"/>
          <w:szCs w:val="22"/>
        </w:rPr>
        <w:t>Ε.Ε.Σ.</w:t>
      </w:r>
    </w:p>
    <w:p w14:paraId="7A0E5982" w14:textId="77777777" w:rsidR="00134463" w:rsidRDefault="00134463" w:rsidP="00134463">
      <w:pPr>
        <w:pStyle w:val="2"/>
        <w:tabs>
          <w:tab w:val="clear" w:pos="567"/>
          <w:tab w:val="left" w:pos="0"/>
        </w:tabs>
        <w:ind w:left="0" w:firstLine="0"/>
        <w:rPr>
          <w:lang w:val="el-GR"/>
        </w:rPr>
      </w:pPr>
      <w:bookmarkStart w:id="163" w:name="__RefHeading___Toc470009844"/>
      <w:bookmarkStart w:id="164" w:name="_Toc45784156"/>
      <w:bookmarkEnd w:id="163"/>
      <w:r>
        <w:rPr>
          <w:lang w:val="el-GR"/>
        </w:rPr>
        <w:t xml:space="preserve">ΠΑΡΑΡΤΗΜΑ </w:t>
      </w:r>
      <w:r w:rsidR="0064223C">
        <w:rPr>
          <w:lang w:val="en-US"/>
        </w:rPr>
        <w:t>I</w:t>
      </w:r>
      <w:r>
        <w:rPr>
          <w:lang w:val="el-GR"/>
        </w:rPr>
        <w:t>V – Υπόδειγμα Οικονομικής Προσφοράς</w:t>
      </w:r>
      <w:bookmarkEnd w:id="164"/>
      <w:r>
        <w:rPr>
          <w:lang w:val="el-GR"/>
        </w:rPr>
        <w:t xml:space="preserve"> </w:t>
      </w:r>
    </w:p>
    <w:p w14:paraId="138CDBE5" w14:textId="5FCD8BB6" w:rsidR="00134463" w:rsidRPr="00134463" w:rsidRDefault="001353F0" w:rsidP="00FF5E39">
      <w:pPr>
        <w:rPr>
          <w:lang w:val="el-GR"/>
        </w:rPr>
      </w:pPr>
      <w:r>
        <w:rPr>
          <w:lang w:val="el-GR"/>
        </w:rPr>
        <w:t xml:space="preserve">ΤΕΥΧΟΣ: </w:t>
      </w:r>
      <w:r w:rsidR="006077FD">
        <w:rPr>
          <w:lang w:val="el-GR"/>
        </w:rPr>
        <w:t>ΕΝΤΥΠ</w:t>
      </w:r>
      <w:r w:rsidR="00836C51">
        <w:rPr>
          <w:lang w:val="el-GR"/>
        </w:rPr>
        <w:t>Α</w:t>
      </w:r>
      <w:r w:rsidR="006077FD">
        <w:rPr>
          <w:lang w:val="el-GR"/>
        </w:rPr>
        <w:t xml:space="preserve"> ΟΙΚΟΝΟΜΙΚΗΣ</w:t>
      </w:r>
      <w:r w:rsidR="00FF5E39">
        <w:rPr>
          <w:lang w:val="el-GR"/>
        </w:rPr>
        <w:t xml:space="preserve"> ΠΡΟΣΦΟΡΑΣ </w:t>
      </w:r>
    </w:p>
    <w:p w14:paraId="1DDCA9D9" w14:textId="77777777" w:rsidR="00134463" w:rsidRPr="00651EF5" w:rsidRDefault="0064223C" w:rsidP="00134463">
      <w:pPr>
        <w:pStyle w:val="2"/>
        <w:tabs>
          <w:tab w:val="clear" w:pos="567"/>
          <w:tab w:val="left" w:pos="0"/>
        </w:tabs>
        <w:ind w:left="0" w:firstLine="0"/>
        <w:rPr>
          <w:lang w:val="el-GR"/>
        </w:rPr>
      </w:pPr>
      <w:bookmarkStart w:id="165" w:name="__RefHeading___Toc470009845"/>
      <w:bookmarkStart w:id="166" w:name="_Toc45784157"/>
      <w:bookmarkEnd w:id="165"/>
      <w:r>
        <w:rPr>
          <w:lang w:val="el-GR"/>
        </w:rPr>
        <w:t>ΠΑΡΑΡΤΗΜΑ V</w:t>
      </w:r>
      <w:r w:rsidR="00134463">
        <w:rPr>
          <w:lang w:val="el-GR"/>
        </w:rPr>
        <w:t>– Υποδείγματα Εγγυητικών Επιστολών</w:t>
      </w:r>
      <w:bookmarkEnd w:id="166"/>
      <w:r w:rsidR="00134463">
        <w:rPr>
          <w:lang w:val="el-GR"/>
        </w:rPr>
        <w:t xml:space="preserve"> </w:t>
      </w:r>
    </w:p>
    <w:p w14:paraId="356CB283" w14:textId="77777777" w:rsidR="00134463" w:rsidRDefault="00134463" w:rsidP="00134463">
      <w:pPr>
        <w:rPr>
          <w:lang w:val="el-GR"/>
        </w:rPr>
      </w:pPr>
      <w:r>
        <w:rPr>
          <w:lang w:val="el-GR"/>
        </w:rPr>
        <w:t xml:space="preserve">ΟΠΩΣ ΠΕΡΙΓΡΑΦΟΝΤΑΙ ΣΤΟ ΣΩΜΑ ΤΗΣ ΔΙΑΚΗΡΥΞΗΣ </w:t>
      </w:r>
    </w:p>
    <w:p w14:paraId="26092CC6" w14:textId="77777777" w:rsidR="00134463" w:rsidRPr="009F2602" w:rsidRDefault="00134463" w:rsidP="00134463">
      <w:pPr>
        <w:pStyle w:val="2"/>
        <w:tabs>
          <w:tab w:val="clear" w:pos="567"/>
          <w:tab w:val="left" w:pos="0"/>
        </w:tabs>
        <w:ind w:left="0" w:firstLine="0"/>
        <w:rPr>
          <w:lang w:val="el-GR"/>
        </w:rPr>
      </w:pPr>
      <w:bookmarkStart w:id="167" w:name="__RefHeading___Toc470009846"/>
      <w:bookmarkStart w:id="168" w:name="_Toc45784158"/>
      <w:bookmarkEnd w:id="167"/>
      <w:r>
        <w:rPr>
          <w:lang w:val="el-GR"/>
        </w:rPr>
        <w:t xml:space="preserve">ΠΑΡΑΡΤΗΜΑ </w:t>
      </w:r>
      <w:r w:rsidR="0064223C">
        <w:rPr>
          <w:lang w:val="en-US"/>
        </w:rPr>
        <w:t>VI</w:t>
      </w:r>
      <w:r>
        <w:rPr>
          <w:lang w:val="el-GR"/>
        </w:rPr>
        <w:t xml:space="preserve"> – Σχέδιο Σύμβασης</w:t>
      </w:r>
      <w:bookmarkEnd w:id="168"/>
      <w:r>
        <w:rPr>
          <w:lang w:val="el-GR"/>
        </w:rPr>
        <w:t xml:space="preserve"> </w:t>
      </w:r>
    </w:p>
    <w:p w14:paraId="490771F5" w14:textId="2626CE6A" w:rsidR="00FF5E39" w:rsidRDefault="009D1660" w:rsidP="00FF5E39">
      <w:pPr>
        <w:rPr>
          <w:lang w:val="el-GR"/>
        </w:rPr>
      </w:pPr>
      <w:r w:rsidRPr="007C5CD7">
        <w:rPr>
          <w:lang w:val="el-GR"/>
        </w:rPr>
        <w:t>«</w:t>
      </w:r>
      <w:r>
        <w:rPr>
          <w:lang w:val="el-GR"/>
        </w:rPr>
        <w:t>ΠΡΟΜΗΘΕΙΑ</w:t>
      </w:r>
      <w:r w:rsidR="00836C51">
        <w:rPr>
          <w:lang w:val="el-GR"/>
        </w:rPr>
        <w:t xml:space="preserve"> ΥΛΙΚΩΝ</w:t>
      </w:r>
      <w:r w:rsidR="00693B4A">
        <w:rPr>
          <w:lang w:val="el-GR"/>
        </w:rPr>
        <w:t xml:space="preserve"> ΓΙΑ ΣΙΔΗΡΟΚΑΤΑΣΚΕΥΕΣ</w:t>
      </w:r>
      <w:r w:rsidRPr="007C5CD7">
        <w:rPr>
          <w:lang w:val="el-GR"/>
        </w:rPr>
        <w:t xml:space="preserve">» </w:t>
      </w:r>
      <w:r w:rsidR="00FF5E39">
        <w:rPr>
          <w:lang w:val="el-GR"/>
        </w:rPr>
        <w:t>Ιδιωτικό Συμφωνητικό με</w:t>
      </w:r>
      <w:r w:rsidR="00836C51">
        <w:rPr>
          <w:lang w:val="el-GR"/>
        </w:rPr>
        <w:t>ταξύ του αναδόχου και</w:t>
      </w:r>
      <w:r w:rsidR="00FF5E39">
        <w:rPr>
          <w:lang w:val="el-GR"/>
        </w:rPr>
        <w:t xml:space="preserve"> το</w:t>
      </w:r>
      <w:r w:rsidR="00836C51">
        <w:rPr>
          <w:lang w:val="el-GR"/>
        </w:rPr>
        <w:t>υ</w:t>
      </w:r>
      <w:r w:rsidR="00FF5E39" w:rsidRPr="007C5CD7">
        <w:rPr>
          <w:lang w:val="el-GR"/>
        </w:rPr>
        <w:t xml:space="preserve"> </w:t>
      </w:r>
      <w:r w:rsidR="00FF5E39">
        <w:rPr>
          <w:lang w:val="el-GR"/>
        </w:rPr>
        <w:t>«Δήμο</w:t>
      </w:r>
      <w:r w:rsidR="00836C51">
        <w:rPr>
          <w:lang w:val="el-GR"/>
        </w:rPr>
        <w:t>υ</w:t>
      </w:r>
      <w:r w:rsidR="007A67BA">
        <w:rPr>
          <w:lang w:val="el-GR"/>
        </w:rPr>
        <w:t xml:space="preserve"> Ξάνθης»</w:t>
      </w:r>
      <w:bookmarkEnd w:id="0"/>
    </w:p>
    <w:p w14:paraId="39C990D9" w14:textId="07BCE41D" w:rsidR="00D67342" w:rsidRDefault="00D67342">
      <w:pPr>
        <w:suppressAutoHyphens w:val="0"/>
        <w:spacing w:after="0"/>
        <w:jc w:val="left"/>
        <w:rPr>
          <w:lang w:val="el-GR"/>
        </w:rPr>
      </w:pPr>
      <w:r>
        <w:rPr>
          <w:lang w:val="el-GR"/>
        </w:rPr>
        <w:br w:type="page"/>
      </w:r>
    </w:p>
    <w:p w14:paraId="527A5CBD" w14:textId="77777777" w:rsidR="00D67342" w:rsidRPr="00D67342" w:rsidRDefault="00D67342" w:rsidP="00D67342">
      <w:pPr>
        <w:widowControl w:val="0"/>
        <w:tabs>
          <w:tab w:val="left" w:pos="90"/>
        </w:tabs>
        <w:suppressAutoHyphens w:val="0"/>
        <w:spacing w:after="0"/>
        <w:jc w:val="left"/>
        <w:rPr>
          <w:rFonts w:ascii="Arial" w:hAnsi="Arial" w:cs="Arial"/>
          <w:sz w:val="24"/>
          <w:lang w:val="el-GR" w:eastAsia="el-GR"/>
        </w:rPr>
      </w:pPr>
      <w:r w:rsidRPr="00D67342">
        <w:rPr>
          <w:rFonts w:ascii="Arial" w:hAnsi="Arial" w:cs="Arial"/>
          <w:sz w:val="24"/>
          <w:lang w:val="el-GR" w:eastAsia="el-GR"/>
        </w:rPr>
        <w:lastRenderedPageBreak/>
        <w:t xml:space="preserve">          </w:t>
      </w:r>
      <w:r w:rsidRPr="00D67342">
        <w:rPr>
          <w:rFonts w:ascii="Arial" w:hAnsi="Arial" w:cs="Arial"/>
          <w:noProof/>
          <w:sz w:val="24"/>
          <w:lang w:val="el-GR" w:eastAsia="el-GR"/>
        </w:rPr>
        <w:drawing>
          <wp:inline distT="0" distB="0" distL="0" distR="0" wp14:anchorId="3431D9A3" wp14:editId="777724AB">
            <wp:extent cx="700405" cy="700405"/>
            <wp:effectExtent l="0" t="0" r="4445" b="444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00405" cy="700405"/>
                    </a:xfrm>
                    <a:prstGeom prst="rect">
                      <a:avLst/>
                    </a:prstGeom>
                    <a:noFill/>
                    <a:ln>
                      <a:noFill/>
                    </a:ln>
                  </pic:spPr>
                </pic:pic>
              </a:graphicData>
            </a:graphic>
          </wp:inline>
        </w:drawing>
      </w:r>
      <w:r w:rsidRPr="00D67342">
        <w:rPr>
          <w:rFonts w:ascii="Arial" w:hAnsi="Arial" w:cs="Arial"/>
          <w:sz w:val="24"/>
          <w:lang w:val="el-GR" w:eastAsia="el-GR"/>
        </w:rPr>
        <w:t xml:space="preserve">                                                                             </w:t>
      </w:r>
      <w:r w:rsidRPr="00D67342">
        <w:rPr>
          <w:rFonts w:ascii="Times New Roman" w:hAnsi="Times New Roman" w:cs="Times New Roman"/>
          <w:snapToGrid w:val="0"/>
          <w:color w:val="000000"/>
          <w:sz w:val="24"/>
          <w:lang w:val="el-GR" w:eastAsia="el-GR"/>
        </w:rPr>
        <w:t>Ξάνθη  28 / 05 /2020</w:t>
      </w:r>
      <w:r w:rsidRPr="00D67342">
        <w:rPr>
          <w:rFonts w:ascii="Arial" w:hAnsi="Arial" w:cs="Arial"/>
          <w:sz w:val="24"/>
          <w:lang w:val="el-GR" w:eastAsia="el-GR"/>
        </w:rPr>
        <w:t xml:space="preserve">                                                                     </w:t>
      </w:r>
    </w:p>
    <w:p w14:paraId="3B44A9CF" w14:textId="77777777" w:rsidR="00D67342" w:rsidRPr="00D67342" w:rsidRDefault="00D67342" w:rsidP="00D67342">
      <w:pPr>
        <w:widowControl w:val="0"/>
        <w:tabs>
          <w:tab w:val="left" w:pos="90"/>
        </w:tabs>
        <w:suppressAutoHyphens w:val="0"/>
        <w:spacing w:after="0"/>
        <w:jc w:val="left"/>
        <w:rPr>
          <w:rFonts w:ascii="Times New Roman" w:hAnsi="Times New Roman" w:cs="Times New Roman"/>
          <w:snapToGrid w:val="0"/>
          <w:color w:val="000000"/>
          <w:sz w:val="24"/>
          <w:lang w:val="el-GR" w:eastAsia="el-GR"/>
        </w:rPr>
      </w:pPr>
      <w:r w:rsidRPr="00D67342">
        <w:rPr>
          <w:rFonts w:ascii="Times New Roman" w:hAnsi="Times New Roman" w:cs="Times New Roman"/>
          <w:snapToGrid w:val="0"/>
          <w:color w:val="000000"/>
          <w:sz w:val="24"/>
          <w:lang w:val="el-GR" w:eastAsia="el-GR"/>
        </w:rPr>
        <w:t xml:space="preserve">ΕΛΛΗΝΙΚΗ ΔΗΜΟΚΡΑΤΙΑ                                    </w:t>
      </w:r>
      <w:r w:rsidRPr="00D67342">
        <w:rPr>
          <w:rFonts w:ascii="Times New Roman" w:hAnsi="Times New Roman" w:cs="Times New Roman"/>
          <w:snapToGrid w:val="0"/>
          <w:color w:val="000000"/>
          <w:sz w:val="24"/>
          <w:lang w:val="el-GR" w:eastAsia="el-GR"/>
        </w:rPr>
        <w:tab/>
      </w:r>
      <w:r w:rsidRPr="00D67342">
        <w:rPr>
          <w:rFonts w:ascii="Times New Roman" w:hAnsi="Times New Roman" w:cs="Times New Roman"/>
          <w:snapToGrid w:val="0"/>
          <w:color w:val="000000"/>
          <w:sz w:val="24"/>
          <w:lang w:val="el-GR" w:eastAsia="el-GR"/>
        </w:rPr>
        <w:tab/>
        <w:t xml:space="preserve"> </w:t>
      </w:r>
    </w:p>
    <w:p w14:paraId="54333A4C" w14:textId="77777777" w:rsidR="00D67342" w:rsidRPr="00D67342" w:rsidRDefault="00D67342" w:rsidP="00D67342">
      <w:pPr>
        <w:widowControl w:val="0"/>
        <w:tabs>
          <w:tab w:val="left" w:pos="90"/>
          <w:tab w:val="center" w:pos="7994"/>
        </w:tabs>
        <w:suppressAutoHyphens w:val="0"/>
        <w:spacing w:after="0"/>
        <w:jc w:val="left"/>
        <w:rPr>
          <w:rFonts w:ascii="Times New Roman" w:hAnsi="Times New Roman" w:cs="Times New Roman"/>
          <w:bCs/>
          <w:snapToGrid w:val="0"/>
          <w:sz w:val="24"/>
          <w:lang w:val="el-GR" w:eastAsia="el-GR"/>
        </w:rPr>
      </w:pPr>
      <w:r w:rsidRPr="00D67342">
        <w:rPr>
          <w:rFonts w:ascii="Times New Roman" w:hAnsi="Times New Roman" w:cs="Times New Roman"/>
          <w:bCs/>
          <w:snapToGrid w:val="0"/>
          <w:sz w:val="24"/>
          <w:lang w:val="el-GR" w:eastAsia="el-GR"/>
        </w:rPr>
        <w:t>Νομός Ξάνθης</w:t>
      </w:r>
    </w:p>
    <w:p w14:paraId="4C50561E" w14:textId="77777777" w:rsidR="00D67342" w:rsidRPr="00D67342" w:rsidRDefault="00D67342" w:rsidP="00D67342">
      <w:pPr>
        <w:keepNext/>
        <w:suppressAutoHyphens w:val="0"/>
        <w:spacing w:after="0"/>
        <w:jc w:val="left"/>
        <w:outlineLvl w:val="0"/>
        <w:rPr>
          <w:rFonts w:ascii="Times New Roman" w:hAnsi="Times New Roman" w:cs="Times New Roman"/>
          <w:kern w:val="32"/>
          <w:sz w:val="24"/>
          <w:lang w:val="el-GR" w:eastAsia="el-GR"/>
        </w:rPr>
      </w:pPr>
      <w:r w:rsidRPr="00D67342">
        <w:rPr>
          <w:rFonts w:ascii="Times New Roman" w:hAnsi="Times New Roman" w:cs="Times New Roman"/>
          <w:kern w:val="32"/>
          <w:sz w:val="24"/>
          <w:lang w:val="el-GR" w:eastAsia="el-GR"/>
          <w14:shadow w14:blurRad="50800" w14:dist="38100" w14:dir="2700000" w14:sx="100000" w14:sy="100000" w14:kx="0" w14:ky="0" w14:algn="tl">
            <w14:srgbClr w14:val="000000">
              <w14:alpha w14:val="60000"/>
            </w14:srgbClr>
          </w14:shadow>
        </w:rPr>
        <w:t>Δήμος Ξάνθης</w:t>
      </w:r>
      <w:r w:rsidRPr="00D67342">
        <w:rPr>
          <w:rFonts w:ascii="Times New Roman" w:hAnsi="Times New Roman" w:cs="Times New Roman"/>
          <w:kern w:val="32"/>
          <w:sz w:val="24"/>
          <w:lang w:val="el-GR" w:eastAsia="el-GR"/>
        </w:rPr>
        <w:tab/>
      </w:r>
      <w:r w:rsidRPr="00D67342">
        <w:rPr>
          <w:rFonts w:ascii="Times New Roman" w:hAnsi="Times New Roman" w:cs="Times New Roman"/>
          <w:kern w:val="32"/>
          <w:sz w:val="24"/>
          <w:lang w:val="el-GR" w:eastAsia="el-GR"/>
        </w:rPr>
        <w:tab/>
      </w:r>
      <w:r w:rsidRPr="00D67342">
        <w:rPr>
          <w:rFonts w:ascii="Times New Roman" w:hAnsi="Times New Roman" w:cs="Times New Roman"/>
          <w:kern w:val="32"/>
          <w:sz w:val="24"/>
          <w:lang w:val="el-GR" w:eastAsia="el-GR"/>
        </w:rPr>
        <w:tab/>
      </w:r>
      <w:r w:rsidRPr="00D67342">
        <w:rPr>
          <w:rFonts w:ascii="Times New Roman" w:hAnsi="Times New Roman" w:cs="Times New Roman"/>
          <w:kern w:val="32"/>
          <w:sz w:val="24"/>
          <w:lang w:val="el-GR" w:eastAsia="el-GR"/>
        </w:rPr>
        <w:tab/>
      </w:r>
      <w:r w:rsidRPr="00D67342">
        <w:rPr>
          <w:rFonts w:ascii="Times New Roman" w:hAnsi="Times New Roman" w:cs="Times New Roman"/>
          <w:kern w:val="32"/>
          <w:sz w:val="24"/>
          <w:lang w:val="el-GR" w:eastAsia="el-GR"/>
        </w:rPr>
        <w:tab/>
      </w:r>
      <w:r w:rsidRPr="00D67342">
        <w:rPr>
          <w:rFonts w:ascii="Times New Roman" w:hAnsi="Times New Roman" w:cs="Times New Roman"/>
          <w:kern w:val="32"/>
          <w:sz w:val="24"/>
          <w:lang w:val="el-GR" w:eastAsia="el-GR"/>
        </w:rPr>
        <w:tab/>
        <w:t xml:space="preserve"> </w:t>
      </w:r>
    </w:p>
    <w:p w14:paraId="410494F0" w14:textId="77777777" w:rsidR="00D67342" w:rsidRPr="00D67342" w:rsidRDefault="00D67342" w:rsidP="00D67342">
      <w:pPr>
        <w:suppressAutoHyphens w:val="0"/>
        <w:spacing w:after="0"/>
        <w:jc w:val="left"/>
        <w:rPr>
          <w:rFonts w:ascii="Times New Roman" w:hAnsi="Times New Roman" w:cs="Times New Roman"/>
          <w:bCs/>
          <w:sz w:val="24"/>
          <w:lang w:val="el-GR" w:eastAsia="el-GR"/>
        </w:rPr>
      </w:pPr>
      <w:r w:rsidRPr="00D67342">
        <w:rPr>
          <w:rFonts w:ascii="Times New Roman" w:hAnsi="Times New Roman" w:cs="Times New Roman"/>
          <w:bCs/>
          <w:sz w:val="24"/>
          <w:lang w:val="el-GR" w:eastAsia="el-GR"/>
        </w:rPr>
        <w:t>Δ/</w:t>
      </w:r>
      <w:proofErr w:type="spellStart"/>
      <w:r w:rsidRPr="00D67342">
        <w:rPr>
          <w:rFonts w:ascii="Times New Roman" w:hAnsi="Times New Roman" w:cs="Times New Roman"/>
          <w:bCs/>
          <w:sz w:val="24"/>
          <w:lang w:val="el-GR" w:eastAsia="el-GR"/>
        </w:rPr>
        <w:t>νση</w:t>
      </w:r>
      <w:proofErr w:type="spellEnd"/>
      <w:r w:rsidRPr="00D67342">
        <w:rPr>
          <w:rFonts w:ascii="Times New Roman" w:hAnsi="Times New Roman" w:cs="Times New Roman"/>
          <w:bCs/>
          <w:sz w:val="24"/>
          <w:lang w:val="el-GR" w:eastAsia="el-GR"/>
        </w:rPr>
        <w:t xml:space="preserve"> Τεχνικών Υπηρεσιών</w:t>
      </w:r>
    </w:p>
    <w:p w14:paraId="67D2A56F" w14:textId="77777777" w:rsidR="00D67342" w:rsidRPr="00D67342" w:rsidRDefault="00D67342" w:rsidP="00D67342">
      <w:pPr>
        <w:tabs>
          <w:tab w:val="left" w:pos="900"/>
          <w:tab w:val="left" w:pos="6521"/>
        </w:tabs>
        <w:suppressAutoHyphens w:val="0"/>
        <w:spacing w:after="0"/>
        <w:jc w:val="left"/>
        <w:rPr>
          <w:rFonts w:ascii="Times New Roman" w:hAnsi="Times New Roman" w:cs="Times New Roman"/>
          <w:bCs/>
          <w:sz w:val="24"/>
          <w:lang w:val="el-GR" w:eastAsia="el-GR"/>
        </w:rPr>
      </w:pPr>
      <w:r w:rsidRPr="00D67342">
        <w:rPr>
          <w:rFonts w:ascii="Times New Roman" w:hAnsi="Times New Roman" w:cs="Times New Roman"/>
          <w:bCs/>
          <w:sz w:val="24"/>
          <w:lang w:val="el-GR" w:eastAsia="el-GR"/>
        </w:rPr>
        <w:t>Τμήμα Συντηρήσεων Υποδομών</w:t>
      </w:r>
    </w:p>
    <w:p w14:paraId="172182E5" w14:textId="77777777" w:rsidR="00D67342" w:rsidRPr="00D67342" w:rsidRDefault="00D67342" w:rsidP="00D67342">
      <w:pPr>
        <w:tabs>
          <w:tab w:val="left" w:pos="900"/>
          <w:tab w:val="left" w:pos="6521"/>
        </w:tabs>
        <w:suppressAutoHyphens w:val="0"/>
        <w:spacing w:after="0"/>
        <w:jc w:val="left"/>
        <w:rPr>
          <w:rFonts w:ascii="Times New Roman" w:hAnsi="Times New Roman" w:cs="Times New Roman"/>
          <w:bCs/>
          <w:sz w:val="24"/>
          <w:lang w:val="el-GR" w:eastAsia="el-GR"/>
        </w:rPr>
      </w:pPr>
      <w:proofErr w:type="spellStart"/>
      <w:r w:rsidRPr="00D67342">
        <w:rPr>
          <w:rFonts w:ascii="Times New Roman" w:hAnsi="Times New Roman" w:cs="Times New Roman"/>
          <w:sz w:val="24"/>
          <w:lang w:val="el-GR" w:eastAsia="el-GR"/>
        </w:rPr>
        <w:t>Aριθ</w:t>
      </w:r>
      <w:proofErr w:type="spellEnd"/>
      <w:r w:rsidRPr="00D67342">
        <w:rPr>
          <w:rFonts w:ascii="Times New Roman" w:hAnsi="Times New Roman" w:cs="Times New Roman"/>
          <w:sz w:val="24"/>
          <w:lang w:val="el-GR" w:eastAsia="el-GR"/>
        </w:rPr>
        <w:t>. Μελέτης: Π - 03 /20</w:t>
      </w:r>
      <w:r w:rsidRPr="00D67342">
        <w:rPr>
          <w:rFonts w:ascii="Times New Roman" w:hAnsi="Times New Roman" w:cs="Times New Roman"/>
          <w:sz w:val="24"/>
          <w:lang w:val="en-US" w:eastAsia="el-GR"/>
        </w:rPr>
        <w:t>20</w:t>
      </w:r>
      <w:r w:rsidRPr="00D67342">
        <w:rPr>
          <w:rFonts w:ascii="Times New Roman" w:hAnsi="Times New Roman" w:cs="Times New Roman"/>
          <w:sz w:val="24"/>
          <w:lang w:val="el-GR" w:eastAsia="el-GR"/>
        </w:rPr>
        <w:t xml:space="preserve">                                        </w:t>
      </w:r>
      <w:r w:rsidRPr="00D67342">
        <w:rPr>
          <w:rFonts w:ascii="Times New Roman" w:hAnsi="Times New Roman" w:cs="Times New Roman"/>
          <w:sz w:val="24"/>
          <w:lang w:val="el-GR" w:eastAsia="el-GR"/>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029"/>
        <w:gridCol w:w="1531"/>
        <w:gridCol w:w="3519"/>
      </w:tblGrid>
      <w:tr w:rsidR="00D67342" w:rsidRPr="00D67342" w14:paraId="6DC0D2EB" w14:textId="77777777" w:rsidTr="00D95FEC">
        <w:trPr>
          <w:trHeight w:val="227"/>
        </w:trPr>
        <w:tc>
          <w:tcPr>
            <w:tcW w:w="1668" w:type="dxa"/>
            <w:tcBorders>
              <w:top w:val="nil"/>
              <w:left w:val="nil"/>
              <w:bottom w:val="nil"/>
              <w:right w:val="single" w:sz="4" w:space="0" w:color="000000"/>
            </w:tcBorders>
          </w:tcPr>
          <w:p w14:paraId="7BA7506C" w14:textId="77777777" w:rsidR="00D67342" w:rsidRPr="00D67342" w:rsidRDefault="00D67342" w:rsidP="00D67342">
            <w:pPr>
              <w:suppressAutoHyphens w:val="0"/>
              <w:spacing w:after="0"/>
              <w:jc w:val="left"/>
              <w:rPr>
                <w:rFonts w:ascii="Times New Roman" w:hAnsi="Times New Roman" w:cs="Times New Roman"/>
                <w:sz w:val="24"/>
                <w:lang w:val="el-GR" w:eastAsia="el-GR"/>
              </w:rPr>
            </w:pPr>
            <w:proofErr w:type="spellStart"/>
            <w:r w:rsidRPr="00D67342">
              <w:rPr>
                <w:rFonts w:ascii="Times New Roman" w:hAnsi="Times New Roman" w:cs="Times New Roman"/>
                <w:sz w:val="24"/>
                <w:lang w:val="el-GR" w:eastAsia="el-GR"/>
              </w:rPr>
              <w:t>Ταχ</w:t>
            </w:r>
            <w:proofErr w:type="spellEnd"/>
            <w:r w:rsidRPr="00D67342">
              <w:rPr>
                <w:rFonts w:ascii="Times New Roman" w:hAnsi="Times New Roman" w:cs="Times New Roman"/>
                <w:sz w:val="24"/>
                <w:lang w:val="el-GR" w:eastAsia="el-GR"/>
              </w:rPr>
              <w:t>. Δ/</w:t>
            </w:r>
            <w:proofErr w:type="spellStart"/>
            <w:r w:rsidRPr="00D67342">
              <w:rPr>
                <w:rFonts w:ascii="Times New Roman" w:hAnsi="Times New Roman" w:cs="Times New Roman"/>
                <w:sz w:val="24"/>
                <w:lang w:val="el-GR" w:eastAsia="el-GR"/>
              </w:rPr>
              <w:t>νση</w:t>
            </w:r>
            <w:proofErr w:type="spellEnd"/>
            <w:r w:rsidRPr="00D67342">
              <w:rPr>
                <w:rFonts w:ascii="Times New Roman" w:hAnsi="Times New Roman" w:cs="Times New Roman"/>
                <w:sz w:val="24"/>
                <w:lang w:val="el-GR" w:eastAsia="el-GR"/>
              </w:rPr>
              <w:t>:</w:t>
            </w:r>
          </w:p>
        </w:tc>
        <w:tc>
          <w:tcPr>
            <w:tcW w:w="3029" w:type="dxa"/>
            <w:tcBorders>
              <w:top w:val="nil"/>
              <w:left w:val="single" w:sz="4" w:space="0" w:color="000000"/>
              <w:bottom w:val="nil"/>
              <w:right w:val="dotted" w:sz="4" w:space="0" w:color="808080"/>
            </w:tcBorders>
          </w:tcPr>
          <w:p w14:paraId="5CC53924"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Ύδρας – 1</w:t>
            </w:r>
            <w:r w:rsidRPr="00D67342">
              <w:rPr>
                <w:rFonts w:ascii="Times New Roman" w:hAnsi="Times New Roman" w:cs="Times New Roman"/>
                <w:sz w:val="24"/>
                <w:lang w:val="el-GR" w:eastAsia="el-GR"/>
              </w:rPr>
              <w:tab/>
            </w:r>
          </w:p>
        </w:tc>
        <w:tc>
          <w:tcPr>
            <w:tcW w:w="1531" w:type="dxa"/>
            <w:vMerge w:val="restart"/>
            <w:tcBorders>
              <w:top w:val="dotted" w:sz="4" w:space="0" w:color="808080"/>
              <w:left w:val="dotted" w:sz="4" w:space="0" w:color="808080"/>
              <w:bottom w:val="dotted" w:sz="4" w:space="0" w:color="808080"/>
              <w:right w:val="dotted" w:sz="4" w:space="0" w:color="808080"/>
            </w:tcBorders>
            <w:vAlign w:val="center"/>
          </w:tcPr>
          <w:p w14:paraId="152E084D" w14:textId="77777777" w:rsidR="00D67342" w:rsidRPr="00D67342" w:rsidRDefault="00D67342" w:rsidP="00D67342">
            <w:pPr>
              <w:suppressAutoHyphens w:val="0"/>
              <w:spacing w:after="0"/>
              <w:jc w:val="right"/>
              <w:rPr>
                <w:rFonts w:ascii="Times New Roman" w:hAnsi="Times New Roman" w:cs="Times New Roman"/>
                <w:sz w:val="24"/>
                <w:lang w:val="el-GR" w:eastAsia="el-GR"/>
              </w:rPr>
            </w:pPr>
            <w:r w:rsidRPr="00D67342">
              <w:rPr>
                <w:rFonts w:ascii="Times New Roman" w:hAnsi="Times New Roman" w:cs="Times New Roman"/>
                <w:sz w:val="24"/>
                <w:lang w:val="el-GR" w:eastAsia="el-GR"/>
              </w:rPr>
              <w:t>Τίτλος:</w:t>
            </w:r>
          </w:p>
        </w:tc>
        <w:tc>
          <w:tcPr>
            <w:tcW w:w="3519" w:type="dxa"/>
            <w:vMerge w:val="restart"/>
            <w:tcBorders>
              <w:top w:val="dotted" w:sz="4" w:space="0" w:color="808080"/>
              <w:left w:val="dotted" w:sz="4" w:space="0" w:color="808080"/>
              <w:bottom w:val="dotted" w:sz="4" w:space="0" w:color="808080"/>
              <w:right w:val="dotted" w:sz="4" w:space="0" w:color="808080"/>
            </w:tcBorders>
            <w:vAlign w:val="center"/>
          </w:tcPr>
          <w:p w14:paraId="22012CDE" w14:textId="77777777" w:rsidR="00D67342" w:rsidRPr="00D67342" w:rsidRDefault="00D67342" w:rsidP="00D67342">
            <w:pPr>
              <w:suppressAutoHyphens w:val="0"/>
              <w:spacing w:after="0"/>
              <w:jc w:val="center"/>
              <w:rPr>
                <w:rFonts w:ascii="Times New Roman" w:hAnsi="Times New Roman" w:cs="Times New Roman"/>
                <w:b/>
                <w:sz w:val="24"/>
                <w:lang w:val="el-GR" w:eastAsia="el-GR"/>
              </w:rPr>
            </w:pPr>
          </w:p>
          <w:p w14:paraId="222311A6" w14:textId="77777777" w:rsidR="00D67342" w:rsidRPr="00D67342" w:rsidRDefault="00D67342" w:rsidP="00D67342">
            <w:pPr>
              <w:suppressAutoHyphens w:val="0"/>
              <w:spacing w:after="0"/>
              <w:jc w:val="center"/>
              <w:rPr>
                <w:rFonts w:ascii="Times New Roman" w:hAnsi="Times New Roman" w:cs="Times New Roman"/>
                <w:sz w:val="24"/>
                <w:lang w:val="el-GR" w:eastAsia="el-GR"/>
              </w:rPr>
            </w:pPr>
            <w:r w:rsidRPr="00D67342">
              <w:rPr>
                <w:rFonts w:ascii="Times New Roman" w:hAnsi="Times New Roman" w:cs="Times New Roman"/>
                <w:b/>
                <w:sz w:val="24"/>
                <w:lang w:val="el-GR" w:eastAsia="el-GR"/>
              </w:rPr>
              <w:t xml:space="preserve">«Προμήθεια υλικών για </w:t>
            </w:r>
            <w:proofErr w:type="spellStart"/>
            <w:r w:rsidRPr="00D67342">
              <w:rPr>
                <w:rFonts w:ascii="Times New Roman" w:hAnsi="Times New Roman" w:cs="Times New Roman"/>
                <w:b/>
                <w:sz w:val="24"/>
                <w:lang w:val="el-GR" w:eastAsia="el-GR"/>
              </w:rPr>
              <w:t>σιδηροκατασκευές</w:t>
            </w:r>
            <w:proofErr w:type="spellEnd"/>
            <w:r w:rsidRPr="00D67342">
              <w:rPr>
                <w:rFonts w:ascii="Times New Roman" w:hAnsi="Times New Roman" w:cs="Times New Roman"/>
                <w:b/>
                <w:sz w:val="24"/>
                <w:lang w:val="el-GR" w:eastAsia="el-GR"/>
              </w:rPr>
              <w:t>»</w:t>
            </w:r>
          </w:p>
          <w:p w14:paraId="3668CE58" w14:textId="77777777" w:rsidR="00D67342" w:rsidRPr="00D67342" w:rsidRDefault="00D67342" w:rsidP="00D67342">
            <w:pPr>
              <w:suppressAutoHyphens w:val="0"/>
              <w:spacing w:after="0"/>
              <w:jc w:val="center"/>
              <w:rPr>
                <w:rFonts w:ascii="Times New Roman" w:hAnsi="Times New Roman" w:cs="Times New Roman"/>
                <w:sz w:val="24"/>
                <w:lang w:val="el-GR" w:eastAsia="el-GR"/>
              </w:rPr>
            </w:pPr>
          </w:p>
        </w:tc>
      </w:tr>
      <w:tr w:rsidR="00D67342" w:rsidRPr="00D67342" w14:paraId="2CDCD824" w14:textId="77777777" w:rsidTr="00D95FEC">
        <w:trPr>
          <w:trHeight w:val="227"/>
        </w:trPr>
        <w:tc>
          <w:tcPr>
            <w:tcW w:w="1668" w:type="dxa"/>
            <w:tcBorders>
              <w:top w:val="nil"/>
              <w:left w:val="nil"/>
              <w:bottom w:val="nil"/>
              <w:right w:val="single" w:sz="4" w:space="0" w:color="000000"/>
            </w:tcBorders>
          </w:tcPr>
          <w:p w14:paraId="1968701E" w14:textId="77777777" w:rsidR="00D67342" w:rsidRPr="00D67342" w:rsidRDefault="00D67342" w:rsidP="00D67342">
            <w:pPr>
              <w:suppressAutoHyphens w:val="0"/>
              <w:spacing w:after="0"/>
              <w:jc w:val="left"/>
              <w:rPr>
                <w:rFonts w:ascii="Times New Roman" w:hAnsi="Times New Roman" w:cs="Times New Roman"/>
                <w:sz w:val="24"/>
                <w:lang w:val="el-GR" w:eastAsia="el-GR"/>
              </w:rPr>
            </w:pPr>
            <w:proofErr w:type="spellStart"/>
            <w:r w:rsidRPr="00D67342">
              <w:rPr>
                <w:rFonts w:ascii="Times New Roman" w:hAnsi="Times New Roman" w:cs="Times New Roman"/>
                <w:sz w:val="24"/>
                <w:lang w:val="el-GR" w:eastAsia="el-GR"/>
              </w:rPr>
              <w:t>Ταχ</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Κώδ</w:t>
            </w:r>
            <w:proofErr w:type="spellEnd"/>
            <w:r w:rsidRPr="00D67342">
              <w:rPr>
                <w:rFonts w:ascii="Times New Roman" w:hAnsi="Times New Roman" w:cs="Times New Roman"/>
                <w:sz w:val="24"/>
                <w:lang w:val="el-GR" w:eastAsia="el-GR"/>
              </w:rPr>
              <w:t>.:</w:t>
            </w:r>
          </w:p>
        </w:tc>
        <w:tc>
          <w:tcPr>
            <w:tcW w:w="3029" w:type="dxa"/>
            <w:tcBorders>
              <w:top w:val="nil"/>
              <w:left w:val="single" w:sz="4" w:space="0" w:color="000000"/>
              <w:bottom w:val="nil"/>
              <w:right w:val="dotted" w:sz="4" w:space="0" w:color="808080"/>
            </w:tcBorders>
          </w:tcPr>
          <w:p w14:paraId="56A1F45B"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671 32  Ξάνθη</w:t>
            </w:r>
          </w:p>
        </w:tc>
        <w:tc>
          <w:tcPr>
            <w:tcW w:w="1531" w:type="dxa"/>
            <w:vMerge/>
            <w:tcBorders>
              <w:top w:val="dotted" w:sz="4" w:space="0" w:color="808080"/>
              <w:left w:val="dotted" w:sz="4" w:space="0" w:color="808080"/>
              <w:bottom w:val="dotted" w:sz="4" w:space="0" w:color="808080"/>
              <w:right w:val="dotted" w:sz="4" w:space="0" w:color="808080"/>
            </w:tcBorders>
          </w:tcPr>
          <w:p w14:paraId="1E282F83" w14:textId="77777777" w:rsidR="00D67342" w:rsidRPr="00D67342" w:rsidRDefault="00D67342" w:rsidP="00D67342">
            <w:pPr>
              <w:suppressAutoHyphens w:val="0"/>
              <w:spacing w:after="0"/>
              <w:jc w:val="right"/>
              <w:rPr>
                <w:rFonts w:ascii="Times New Roman" w:hAnsi="Times New Roman" w:cs="Times New Roman"/>
                <w:sz w:val="24"/>
                <w:lang w:val="el-GR" w:eastAsia="el-GR"/>
              </w:rPr>
            </w:pPr>
          </w:p>
        </w:tc>
        <w:tc>
          <w:tcPr>
            <w:tcW w:w="3519" w:type="dxa"/>
            <w:vMerge/>
            <w:tcBorders>
              <w:top w:val="dotted" w:sz="4" w:space="0" w:color="808080"/>
              <w:left w:val="dotted" w:sz="4" w:space="0" w:color="808080"/>
              <w:bottom w:val="dotted" w:sz="4" w:space="0" w:color="808080"/>
              <w:right w:val="dotted" w:sz="4" w:space="0" w:color="808080"/>
            </w:tcBorders>
          </w:tcPr>
          <w:p w14:paraId="06B37003" w14:textId="77777777" w:rsidR="00D67342" w:rsidRPr="00D67342" w:rsidRDefault="00D67342" w:rsidP="00D67342">
            <w:pPr>
              <w:suppressAutoHyphens w:val="0"/>
              <w:spacing w:after="0"/>
              <w:jc w:val="center"/>
              <w:rPr>
                <w:rFonts w:ascii="Times New Roman" w:hAnsi="Times New Roman" w:cs="Times New Roman"/>
                <w:sz w:val="24"/>
                <w:lang w:val="el-GR" w:eastAsia="el-GR"/>
              </w:rPr>
            </w:pPr>
          </w:p>
        </w:tc>
      </w:tr>
      <w:tr w:rsidR="00D67342" w:rsidRPr="00D67342" w14:paraId="2B529248" w14:textId="77777777" w:rsidTr="00D95FEC">
        <w:trPr>
          <w:trHeight w:val="227"/>
        </w:trPr>
        <w:tc>
          <w:tcPr>
            <w:tcW w:w="1668" w:type="dxa"/>
            <w:tcBorders>
              <w:top w:val="nil"/>
              <w:left w:val="nil"/>
              <w:bottom w:val="nil"/>
              <w:right w:val="single" w:sz="4" w:space="0" w:color="000000"/>
            </w:tcBorders>
          </w:tcPr>
          <w:p w14:paraId="2F5CA7A2"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Πληροφορίες:</w:t>
            </w:r>
          </w:p>
        </w:tc>
        <w:tc>
          <w:tcPr>
            <w:tcW w:w="3029" w:type="dxa"/>
            <w:tcBorders>
              <w:top w:val="nil"/>
              <w:left w:val="single" w:sz="4" w:space="0" w:color="000000"/>
              <w:bottom w:val="nil"/>
              <w:right w:val="dotted" w:sz="4" w:space="0" w:color="808080"/>
            </w:tcBorders>
          </w:tcPr>
          <w:p w14:paraId="1097C16E"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Α. </w:t>
            </w:r>
            <w:proofErr w:type="spellStart"/>
            <w:r w:rsidRPr="00D67342">
              <w:rPr>
                <w:rFonts w:ascii="Times New Roman" w:hAnsi="Times New Roman" w:cs="Times New Roman"/>
                <w:sz w:val="24"/>
                <w:lang w:val="el-GR" w:eastAsia="el-GR"/>
              </w:rPr>
              <w:t>Βαρελτζίδης</w:t>
            </w:r>
            <w:proofErr w:type="spellEnd"/>
          </w:p>
        </w:tc>
        <w:tc>
          <w:tcPr>
            <w:tcW w:w="1531" w:type="dxa"/>
            <w:tcBorders>
              <w:top w:val="dotted" w:sz="4" w:space="0" w:color="808080"/>
              <w:left w:val="dotted" w:sz="4" w:space="0" w:color="808080"/>
              <w:bottom w:val="dotted" w:sz="4" w:space="0" w:color="808080"/>
              <w:right w:val="dotted" w:sz="4" w:space="0" w:color="808080"/>
            </w:tcBorders>
          </w:tcPr>
          <w:p w14:paraId="28E448B1" w14:textId="77777777" w:rsidR="00D67342" w:rsidRPr="00D67342" w:rsidRDefault="00D67342" w:rsidP="00D67342">
            <w:pPr>
              <w:suppressAutoHyphens w:val="0"/>
              <w:spacing w:after="0"/>
              <w:jc w:val="right"/>
              <w:rPr>
                <w:rFonts w:ascii="Times New Roman" w:hAnsi="Times New Roman" w:cs="Times New Roman"/>
                <w:sz w:val="24"/>
                <w:lang w:val="en-US" w:eastAsia="el-GR"/>
              </w:rPr>
            </w:pPr>
            <w:proofErr w:type="spellStart"/>
            <w:r w:rsidRPr="00D67342">
              <w:rPr>
                <w:rFonts w:ascii="Times New Roman" w:hAnsi="Times New Roman" w:cs="Times New Roman"/>
                <w:sz w:val="24"/>
                <w:lang w:val="en-US" w:eastAsia="el-GR"/>
              </w:rPr>
              <w:t>Cpv</w:t>
            </w:r>
            <w:proofErr w:type="spellEnd"/>
          </w:p>
        </w:tc>
        <w:tc>
          <w:tcPr>
            <w:tcW w:w="3519" w:type="dxa"/>
            <w:tcBorders>
              <w:top w:val="dotted" w:sz="4" w:space="0" w:color="808080"/>
              <w:left w:val="dotted" w:sz="4" w:space="0" w:color="808080"/>
              <w:bottom w:val="dotted" w:sz="4" w:space="0" w:color="808080"/>
              <w:right w:val="dotted" w:sz="4" w:space="0" w:color="808080"/>
            </w:tcBorders>
          </w:tcPr>
          <w:p w14:paraId="58C57CD3"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44316000-8, 44316300-1</w:t>
            </w:r>
          </w:p>
        </w:tc>
      </w:tr>
      <w:tr w:rsidR="00D67342" w:rsidRPr="00D67342" w14:paraId="27313C71" w14:textId="77777777" w:rsidTr="00D95FEC">
        <w:trPr>
          <w:trHeight w:val="227"/>
        </w:trPr>
        <w:tc>
          <w:tcPr>
            <w:tcW w:w="1668" w:type="dxa"/>
            <w:tcBorders>
              <w:top w:val="nil"/>
              <w:left w:val="nil"/>
              <w:bottom w:val="nil"/>
              <w:right w:val="single" w:sz="4" w:space="0" w:color="000000"/>
            </w:tcBorders>
          </w:tcPr>
          <w:p w14:paraId="19C28FA7"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Τηλέφωνο:</w:t>
            </w:r>
          </w:p>
        </w:tc>
        <w:tc>
          <w:tcPr>
            <w:tcW w:w="3029" w:type="dxa"/>
            <w:tcBorders>
              <w:top w:val="nil"/>
              <w:left w:val="single" w:sz="4" w:space="0" w:color="000000"/>
              <w:bottom w:val="nil"/>
              <w:right w:val="nil"/>
            </w:tcBorders>
          </w:tcPr>
          <w:p w14:paraId="580DB5AF"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2541070421</w:t>
            </w:r>
          </w:p>
        </w:tc>
        <w:tc>
          <w:tcPr>
            <w:tcW w:w="1531" w:type="dxa"/>
            <w:tcBorders>
              <w:top w:val="dotted" w:sz="4" w:space="0" w:color="808080"/>
              <w:left w:val="dotted" w:sz="4" w:space="0" w:color="808080"/>
              <w:bottom w:val="dotted" w:sz="4" w:space="0" w:color="808080"/>
              <w:right w:val="dotted" w:sz="4" w:space="0" w:color="808080"/>
            </w:tcBorders>
          </w:tcPr>
          <w:p w14:paraId="20FFE75F" w14:textId="77777777" w:rsidR="00D67342" w:rsidRPr="00D67342" w:rsidRDefault="00D67342" w:rsidP="00D67342">
            <w:pPr>
              <w:suppressAutoHyphens w:val="0"/>
              <w:spacing w:after="0"/>
              <w:jc w:val="right"/>
              <w:rPr>
                <w:rFonts w:ascii="Times New Roman" w:hAnsi="Times New Roman" w:cs="Times New Roman"/>
                <w:sz w:val="24"/>
                <w:lang w:val="el-GR" w:eastAsia="el-GR"/>
              </w:rPr>
            </w:pPr>
            <w:proofErr w:type="spellStart"/>
            <w:r w:rsidRPr="00D67342">
              <w:rPr>
                <w:rFonts w:ascii="Times New Roman" w:eastAsiaTheme="minorHAnsi" w:hAnsi="Times New Roman" w:cs="Times New Roman"/>
                <w:sz w:val="24"/>
                <w:lang w:val="el-GR" w:eastAsia="en-US"/>
              </w:rPr>
              <w:t>Προϋπ</w:t>
            </w:r>
            <w:proofErr w:type="spellEnd"/>
            <w:r w:rsidRPr="00D67342">
              <w:rPr>
                <w:rFonts w:ascii="Times New Roman" w:eastAsiaTheme="minorHAnsi" w:hAnsi="Times New Roman" w:cs="Times New Roman"/>
                <w:sz w:val="24"/>
                <w:lang w:val="el-GR" w:eastAsia="en-US"/>
              </w:rPr>
              <w:t>/</w:t>
            </w:r>
            <w:proofErr w:type="spellStart"/>
            <w:r w:rsidRPr="00D67342">
              <w:rPr>
                <w:rFonts w:ascii="Times New Roman" w:eastAsiaTheme="minorHAnsi" w:hAnsi="Times New Roman" w:cs="Times New Roman"/>
                <w:sz w:val="24"/>
                <w:lang w:val="el-GR" w:eastAsia="en-US"/>
              </w:rPr>
              <w:t>σμος</w:t>
            </w:r>
            <w:proofErr w:type="spellEnd"/>
            <w:r w:rsidRPr="00D67342">
              <w:rPr>
                <w:rFonts w:ascii="Times New Roman" w:eastAsiaTheme="minorHAnsi" w:hAnsi="Times New Roman" w:cs="Times New Roman"/>
                <w:sz w:val="24"/>
                <w:lang w:val="el-GR" w:eastAsia="en-US"/>
              </w:rPr>
              <w:t>:</w:t>
            </w:r>
          </w:p>
        </w:tc>
        <w:tc>
          <w:tcPr>
            <w:tcW w:w="3519" w:type="dxa"/>
            <w:tcBorders>
              <w:top w:val="dotted" w:sz="4" w:space="0" w:color="808080"/>
              <w:left w:val="dotted" w:sz="4" w:space="0" w:color="808080"/>
              <w:bottom w:val="dotted" w:sz="4" w:space="0" w:color="808080"/>
              <w:right w:val="dotted" w:sz="4" w:space="0" w:color="808080"/>
            </w:tcBorders>
          </w:tcPr>
          <w:p w14:paraId="145BF777"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eastAsiaTheme="minorHAnsi" w:hAnsi="Times New Roman" w:cs="Times New Roman"/>
                <w:sz w:val="24"/>
                <w:lang w:val="el-GR" w:eastAsia="en-US"/>
              </w:rPr>
              <w:t>74.389,46€            (με Φ.Π.Α.)</w:t>
            </w:r>
          </w:p>
        </w:tc>
      </w:tr>
      <w:tr w:rsidR="00D67342" w:rsidRPr="00D67342" w14:paraId="5EF735A5" w14:textId="77777777" w:rsidTr="00D95FEC">
        <w:trPr>
          <w:trHeight w:val="227"/>
        </w:trPr>
        <w:tc>
          <w:tcPr>
            <w:tcW w:w="1668" w:type="dxa"/>
            <w:tcBorders>
              <w:top w:val="nil"/>
              <w:left w:val="nil"/>
              <w:bottom w:val="nil"/>
              <w:right w:val="single" w:sz="4" w:space="0" w:color="000000"/>
            </w:tcBorders>
          </w:tcPr>
          <w:p w14:paraId="26E874F9"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n-US" w:eastAsia="el-GR"/>
              </w:rPr>
              <w:t>F</w:t>
            </w:r>
            <w:r w:rsidRPr="00D67342">
              <w:rPr>
                <w:rFonts w:ascii="Times New Roman" w:hAnsi="Times New Roman" w:cs="Times New Roman"/>
                <w:sz w:val="24"/>
                <w:lang w:val="el-GR" w:eastAsia="el-GR"/>
              </w:rPr>
              <w:t xml:space="preserve"> </w:t>
            </w:r>
            <w:r w:rsidRPr="00D67342">
              <w:rPr>
                <w:rFonts w:ascii="Times New Roman" w:hAnsi="Times New Roman" w:cs="Times New Roman"/>
                <w:sz w:val="24"/>
                <w:lang w:val="en-US" w:eastAsia="el-GR"/>
              </w:rPr>
              <w:t>A</w:t>
            </w:r>
            <w:r w:rsidRPr="00D67342">
              <w:rPr>
                <w:rFonts w:ascii="Times New Roman" w:hAnsi="Times New Roman" w:cs="Times New Roman"/>
                <w:sz w:val="24"/>
                <w:lang w:val="el-GR" w:eastAsia="el-GR"/>
              </w:rPr>
              <w:t xml:space="preserve"> </w:t>
            </w:r>
            <w:r w:rsidRPr="00D67342">
              <w:rPr>
                <w:rFonts w:ascii="Times New Roman" w:hAnsi="Times New Roman" w:cs="Times New Roman"/>
                <w:sz w:val="24"/>
                <w:lang w:val="en-US" w:eastAsia="el-GR"/>
              </w:rPr>
              <w:t>X</w:t>
            </w:r>
            <w:r w:rsidRPr="00D67342">
              <w:rPr>
                <w:rFonts w:ascii="Times New Roman" w:hAnsi="Times New Roman" w:cs="Times New Roman"/>
                <w:sz w:val="24"/>
                <w:lang w:val="el-GR" w:eastAsia="el-GR"/>
              </w:rPr>
              <w:t>:</w:t>
            </w:r>
          </w:p>
        </w:tc>
        <w:tc>
          <w:tcPr>
            <w:tcW w:w="3029" w:type="dxa"/>
            <w:tcBorders>
              <w:top w:val="nil"/>
              <w:left w:val="single" w:sz="4" w:space="0" w:color="000000"/>
              <w:bottom w:val="nil"/>
              <w:right w:val="nil"/>
            </w:tcBorders>
          </w:tcPr>
          <w:p w14:paraId="3EDC3798"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2541070421</w:t>
            </w:r>
          </w:p>
        </w:tc>
        <w:tc>
          <w:tcPr>
            <w:tcW w:w="1531" w:type="dxa"/>
            <w:tcBorders>
              <w:top w:val="nil"/>
              <w:left w:val="nil"/>
              <w:bottom w:val="nil"/>
              <w:right w:val="nil"/>
            </w:tcBorders>
          </w:tcPr>
          <w:p w14:paraId="214D9278" w14:textId="77777777" w:rsidR="00D67342" w:rsidRPr="00D67342" w:rsidRDefault="00D67342" w:rsidP="00D67342">
            <w:pPr>
              <w:suppressAutoHyphens w:val="0"/>
              <w:spacing w:after="0"/>
              <w:jc w:val="right"/>
              <w:rPr>
                <w:rFonts w:ascii="Times New Roman" w:hAnsi="Times New Roman" w:cs="Times New Roman"/>
                <w:sz w:val="24"/>
                <w:lang w:val="en-US" w:eastAsia="el-GR"/>
              </w:rPr>
            </w:pPr>
          </w:p>
        </w:tc>
        <w:tc>
          <w:tcPr>
            <w:tcW w:w="3519" w:type="dxa"/>
            <w:tcBorders>
              <w:top w:val="nil"/>
              <w:left w:val="nil"/>
              <w:bottom w:val="nil"/>
              <w:right w:val="nil"/>
            </w:tcBorders>
          </w:tcPr>
          <w:p w14:paraId="37F8CDAD" w14:textId="77777777" w:rsidR="00D67342" w:rsidRPr="00D67342" w:rsidRDefault="00D67342" w:rsidP="00D67342">
            <w:pPr>
              <w:suppressAutoHyphens w:val="0"/>
              <w:spacing w:after="0"/>
              <w:jc w:val="left"/>
              <w:rPr>
                <w:rFonts w:ascii="Times New Roman" w:hAnsi="Times New Roman" w:cs="Times New Roman"/>
                <w:sz w:val="24"/>
                <w:lang w:val="en-US" w:eastAsia="el-GR"/>
              </w:rPr>
            </w:pPr>
          </w:p>
        </w:tc>
      </w:tr>
    </w:tbl>
    <w:p w14:paraId="4CD1E5F0" w14:textId="77777777" w:rsidR="00D67342" w:rsidRPr="00D67342" w:rsidRDefault="00D67342" w:rsidP="00D67342">
      <w:pPr>
        <w:widowControl w:val="0"/>
        <w:tabs>
          <w:tab w:val="left" w:pos="90"/>
        </w:tabs>
        <w:suppressAutoHyphens w:val="0"/>
        <w:spacing w:after="0"/>
        <w:jc w:val="left"/>
        <w:rPr>
          <w:rFonts w:ascii="Arial" w:hAnsi="Arial" w:cs="Arial"/>
          <w:sz w:val="24"/>
          <w:lang w:val="el-GR" w:eastAsia="el-GR"/>
        </w:rPr>
      </w:pPr>
    </w:p>
    <w:p w14:paraId="2B6F10B7" w14:textId="77777777" w:rsidR="00D67342" w:rsidRPr="00D67342" w:rsidRDefault="00D67342" w:rsidP="00D67342">
      <w:pPr>
        <w:widowControl w:val="0"/>
        <w:tabs>
          <w:tab w:val="left" w:pos="90"/>
        </w:tabs>
        <w:suppressAutoHyphens w:val="0"/>
        <w:spacing w:after="0"/>
        <w:jc w:val="left"/>
        <w:rPr>
          <w:rFonts w:ascii="Arial" w:hAnsi="Arial" w:cs="Arial"/>
          <w:sz w:val="24"/>
          <w:lang w:val="el-GR" w:eastAsia="el-GR"/>
        </w:rPr>
      </w:pPr>
    </w:p>
    <w:p w14:paraId="5EE0FEDE" w14:textId="77777777" w:rsidR="00D67342" w:rsidRPr="00D67342" w:rsidRDefault="00D67342" w:rsidP="00D67342">
      <w:pPr>
        <w:widowControl w:val="0"/>
        <w:suppressAutoHyphens w:val="0"/>
        <w:autoSpaceDE w:val="0"/>
        <w:autoSpaceDN w:val="0"/>
        <w:adjustRightInd w:val="0"/>
        <w:spacing w:after="0"/>
        <w:jc w:val="center"/>
        <w:rPr>
          <w:rFonts w:ascii="Times New Roman" w:hAnsi="Times New Roman" w:cs="Times New Roman"/>
          <w:b/>
          <w:bCs/>
          <w:sz w:val="28"/>
          <w:szCs w:val="28"/>
          <w:u w:val="single"/>
          <w:lang w:val="el-GR" w:eastAsia="el-GR"/>
        </w:rPr>
      </w:pPr>
    </w:p>
    <w:p w14:paraId="789E61F0" w14:textId="77777777" w:rsidR="00D67342" w:rsidRPr="00D67342" w:rsidRDefault="00D67342" w:rsidP="00D67342">
      <w:pPr>
        <w:widowControl w:val="0"/>
        <w:suppressAutoHyphens w:val="0"/>
        <w:autoSpaceDE w:val="0"/>
        <w:autoSpaceDN w:val="0"/>
        <w:adjustRightInd w:val="0"/>
        <w:spacing w:after="0"/>
        <w:jc w:val="center"/>
        <w:rPr>
          <w:rFonts w:ascii="Times New Roman" w:hAnsi="Times New Roman" w:cs="Times New Roman"/>
          <w:b/>
          <w:bCs/>
          <w:sz w:val="28"/>
          <w:szCs w:val="28"/>
          <w:u w:val="single"/>
          <w:lang w:val="el-GR" w:eastAsia="el-GR"/>
        </w:rPr>
      </w:pPr>
    </w:p>
    <w:p w14:paraId="6F20257A" w14:textId="77777777" w:rsidR="00D67342" w:rsidRPr="00D67342" w:rsidRDefault="00D67342" w:rsidP="00D67342">
      <w:pPr>
        <w:widowControl w:val="0"/>
        <w:suppressAutoHyphens w:val="0"/>
        <w:autoSpaceDE w:val="0"/>
        <w:autoSpaceDN w:val="0"/>
        <w:adjustRightInd w:val="0"/>
        <w:spacing w:after="0"/>
        <w:jc w:val="center"/>
        <w:rPr>
          <w:rFonts w:ascii="Times New Roman" w:hAnsi="Times New Roman" w:cs="Times New Roman"/>
          <w:b/>
          <w:bCs/>
          <w:sz w:val="28"/>
          <w:szCs w:val="28"/>
          <w:u w:val="single"/>
          <w:lang w:val="el-GR" w:eastAsia="el-GR"/>
        </w:rPr>
      </w:pPr>
      <w:r w:rsidRPr="00D67342">
        <w:rPr>
          <w:rFonts w:ascii="Times New Roman" w:hAnsi="Times New Roman" w:cs="Times New Roman"/>
          <w:b/>
          <w:bCs/>
          <w:sz w:val="28"/>
          <w:szCs w:val="28"/>
          <w:u w:val="single"/>
          <w:lang w:val="el-GR" w:eastAsia="el-GR"/>
        </w:rPr>
        <w:t>Ι. ΤΕΧΝΙΚΗ ΕΚΘΕΣΗ</w:t>
      </w:r>
    </w:p>
    <w:p w14:paraId="3F4AABBC" w14:textId="77777777" w:rsidR="00D67342" w:rsidRPr="00D67342" w:rsidRDefault="00D67342" w:rsidP="00D67342">
      <w:pPr>
        <w:widowControl w:val="0"/>
        <w:suppressAutoHyphens w:val="0"/>
        <w:autoSpaceDE w:val="0"/>
        <w:autoSpaceDN w:val="0"/>
        <w:adjustRightInd w:val="0"/>
        <w:spacing w:after="0"/>
        <w:jc w:val="center"/>
        <w:rPr>
          <w:rFonts w:ascii="Times New Roman" w:hAnsi="Times New Roman" w:cs="Times New Roman"/>
          <w:b/>
          <w:bCs/>
          <w:szCs w:val="22"/>
          <w:u w:val="single"/>
          <w:lang w:val="el-GR" w:eastAsia="el-GR"/>
        </w:rPr>
      </w:pPr>
    </w:p>
    <w:p w14:paraId="2EAB3339" w14:textId="77777777" w:rsidR="00D67342" w:rsidRPr="00D67342" w:rsidRDefault="00D67342" w:rsidP="00D67342">
      <w:pPr>
        <w:widowControl w:val="0"/>
        <w:suppressAutoHyphens w:val="0"/>
        <w:autoSpaceDE w:val="0"/>
        <w:autoSpaceDN w:val="0"/>
        <w:adjustRightInd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Η παρούσα μελέτη αφορά την προμήθεια υλικών για </w:t>
      </w:r>
      <w:proofErr w:type="spellStart"/>
      <w:r w:rsidRPr="00D67342">
        <w:rPr>
          <w:rFonts w:ascii="Times New Roman" w:hAnsi="Times New Roman" w:cs="Times New Roman"/>
          <w:sz w:val="24"/>
          <w:lang w:val="el-GR" w:eastAsia="el-GR"/>
        </w:rPr>
        <w:t>σιδηροκατασκευές</w:t>
      </w:r>
      <w:proofErr w:type="spellEnd"/>
      <w:r w:rsidRPr="00D67342">
        <w:rPr>
          <w:rFonts w:ascii="Times New Roman" w:hAnsi="Times New Roman" w:cs="Times New Roman"/>
          <w:sz w:val="24"/>
          <w:lang w:val="el-GR" w:eastAsia="el-GR"/>
        </w:rPr>
        <w:t xml:space="preserve">,  για τις ανάγκες του Δήμου Ξάνθης και ειδικότερα για εργασίες επισκευής, κατασκευής και συντήρησης </w:t>
      </w:r>
      <w:proofErr w:type="spellStart"/>
      <w:r w:rsidRPr="00D67342">
        <w:rPr>
          <w:rFonts w:ascii="Times New Roman" w:hAnsi="Times New Roman" w:cs="Times New Roman"/>
          <w:sz w:val="24"/>
          <w:lang w:val="el-GR" w:eastAsia="el-GR"/>
        </w:rPr>
        <w:t>σιδηροκατασκευών</w:t>
      </w:r>
      <w:proofErr w:type="spellEnd"/>
      <w:r w:rsidRPr="00D67342">
        <w:rPr>
          <w:rFonts w:ascii="Times New Roman" w:hAnsi="Times New Roman" w:cs="Times New Roman"/>
          <w:sz w:val="24"/>
          <w:lang w:val="el-GR" w:eastAsia="el-GR"/>
        </w:rPr>
        <w:t xml:space="preserve"> του Δήμου Ξάνθης.</w:t>
      </w:r>
    </w:p>
    <w:p w14:paraId="78D8E912" w14:textId="77777777" w:rsidR="00D67342" w:rsidRPr="00D67342" w:rsidRDefault="00D67342" w:rsidP="00D67342">
      <w:pPr>
        <w:tabs>
          <w:tab w:val="left" w:pos="-720"/>
        </w:tabs>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ab/>
        <w:t xml:space="preserve">Ο ανάδοχος υποχρεούται να παρέχει οποιαδήποτε ποσότητα από τα παραπάνω υλικά στην αποθήκη του Δήμου Ξάνθης. </w:t>
      </w:r>
    </w:p>
    <w:p w14:paraId="34724FCD" w14:textId="77777777" w:rsidR="00D67342" w:rsidRPr="00D67342" w:rsidRDefault="00D67342" w:rsidP="00D67342">
      <w:pPr>
        <w:tabs>
          <w:tab w:val="left" w:pos="-720"/>
        </w:tabs>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ab/>
        <w:t xml:space="preserve">Οι ενδεικτικές τιμές του προϋπολογισμού μελέτης λήφθηκαν από μελέτες προηγούμενων ετών.    </w:t>
      </w:r>
      <w:r w:rsidRPr="00D67342">
        <w:rPr>
          <w:rFonts w:ascii="Times New Roman" w:hAnsi="Times New Roman" w:cs="Times New Roman"/>
          <w:sz w:val="24"/>
          <w:lang w:val="el-GR" w:eastAsia="el-GR"/>
        </w:rPr>
        <w:tab/>
        <w:t>Η προμήθεια θα γίνει σύμφωνα με τον ν. 4412/2016 «Δημόσιες Συμβάσεις Έργων, Προμηθειών και υπηρεσιών  (προσαρμογή στις Οδηγίες 2014/24/ ΕΕ και 2014/25/ΕΕ)» (ΦΕΚ 147Α/8.8.2016), όπως αυτός τροποποιήθηκε και ισχύει.</w:t>
      </w:r>
    </w:p>
    <w:p w14:paraId="206C337B" w14:textId="77777777" w:rsidR="00D67342" w:rsidRPr="00D67342" w:rsidRDefault="00D67342" w:rsidP="00D67342">
      <w:pPr>
        <w:tabs>
          <w:tab w:val="left" w:pos="-720"/>
        </w:tabs>
        <w:spacing w:after="0"/>
        <w:rPr>
          <w:rFonts w:ascii="Times New Roman" w:hAnsi="Times New Roman" w:cs="Times New Roman"/>
          <w:b/>
          <w:spacing w:val="-3"/>
          <w:sz w:val="24"/>
          <w:u w:val="single"/>
          <w:lang w:val="el-GR" w:eastAsia="el-GR"/>
        </w:rPr>
      </w:pPr>
    </w:p>
    <w:p w14:paraId="71FFBE83" w14:textId="77777777" w:rsidR="00D67342" w:rsidRPr="00D67342" w:rsidRDefault="00D67342" w:rsidP="00D67342">
      <w:pPr>
        <w:widowControl w:val="0"/>
        <w:suppressAutoHyphens w:val="0"/>
        <w:autoSpaceDE w:val="0"/>
        <w:autoSpaceDN w:val="0"/>
        <w:adjustRightInd w:val="0"/>
        <w:spacing w:after="0"/>
        <w:jc w:val="center"/>
        <w:rPr>
          <w:rFonts w:ascii="Times New Roman" w:hAnsi="Times New Roman" w:cs="Times New Roman"/>
          <w:b/>
          <w:bCs/>
          <w:sz w:val="28"/>
          <w:szCs w:val="28"/>
          <w:u w:val="single"/>
          <w:lang w:val="el-GR" w:eastAsia="el-GR"/>
        </w:rPr>
      </w:pPr>
    </w:p>
    <w:p w14:paraId="7B3C96B5"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r w:rsidRPr="00D67342">
        <w:rPr>
          <w:rFonts w:ascii="Times New Roman" w:hAnsi="Times New Roman" w:cs="Times New Roman"/>
          <w:b/>
          <w:bCs/>
          <w:sz w:val="28"/>
          <w:szCs w:val="28"/>
          <w:u w:val="single"/>
          <w:lang w:val="el-GR" w:eastAsia="el-GR"/>
        </w:rPr>
        <w:t>ΙΙ. ΤΕΧΝΙΚΕΣ ΠΡΟΔΙΑΓΡΑΦΕΣ</w:t>
      </w:r>
    </w:p>
    <w:p w14:paraId="5E6E85FA" w14:textId="77777777" w:rsidR="00D67342" w:rsidRPr="00D67342" w:rsidRDefault="00D67342" w:rsidP="00D67342">
      <w:pPr>
        <w:suppressAutoHyphens w:val="0"/>
        <w:spacing w:after="0"/>
        <w:jc w:val="center"/>
        <w:rPr>
          <w:rFonts w:ascii="Times New Roman" w:hAnsi="Times New Roman" w:cs="Times New Roman"/>
          <w:b/>
          <w:szCs w:val="22"/>
          <w:u w:val="single"/>
          <w:lang w:val="el-GR" w:eastAsia="el-GR"/>
        </w:rPr>
      </w:pPr>
    </w:p>
    <w:p w14:paraId="5116BB22" w14:textId="77777777" w:rsidR="00D67342" w:rsidRPr="00D67342" w:rsidRDefault="00D67342" w:rsidP="00D67342">
      <w:pPr>
        <w:suppressAutoHyphens w:val="0"/>
        <w:spacing w:after="0"/>
        <w:rPr>
          <w:rFonts w:ascii="Times New Roman" w:hAnsi="Times New Roman" w:cs="Times New Roman"/>
          <w:bCs/>
          <w:sz w:val="24"/>
          <w:lang w:val="el-GR" w:eastAsia="el-GR"/>
        </w:rPr>
      </w:pPr>
      <w:r w:rsidRPr="00D67342">
        <w:rPr>
          <w:rFonts w:ascii="Times New Roman" w:hAnsi="Times New Roman" w:cs="Times New Roman"/>
          <w:bCs/>
          <w:sz w:val="24"/>
          <w:lang w:val="el-GR" w:eastAsia="el-GR"/>
        </w:rPr>
        <w:t xml:space="preserve">Τα απαιτούμενα τεχνικά χαρακτηριστικά των υπό προμήθεια υλικών είναι δεσμευτικά για τον προμηθευτή και η προσφορά θα συνοδεύεται από υπεύθυνη δήλωση, στην οποία θα δηλώνεται ότι τα προσφερόμενα υλικά καλύπτουν της προδιαγραφές της </w:t>
      </w:r>
      <w:proofErr w:type="spellStart"/>
      <w:r w:rsidRPr="00D67342">
        <w:rPr>
          <w:rFonts w:ascii="Times New Roman" w:hAnsi="Times New Roman" w:cs="Times New Roman"/>
          <w:bCs/>
          <w:sz w:val="24"/>
          <w:lang w:val="el-GR" w:eastAsia="el-GR"/>
        </w:rPr>
        <w:t>Μέλέτης</w:t>
      </w:r>
      <w:proofErr w:type="spellEnd"/>
      <w:r w:rsidRPr="00D67342">
        <w:rPr>
          <w:rFonts w:ascii="Times New Roman" w:hAnsi="Times New Roman" w:cs="Times New Roman"/>
          <w:bCs/>
          <w:sz w:val="24"/>
          <w:lang w:val="el-GR" w:eastAsia="el-GR"/>
        </w:rPr>
        <w:t>:</w:t>
      </w:r>
    </w:p>
    <w:p w14:paraId="7015F618" w14:textId="77777777" w:rsidR="00D67342" w:rsidRPr="00D67342" w:rsidRDefault="00D67342" w:rsidP="00D67342">
      <w:pPr>
        <w:suppressAutoHyphens w:val="0"/>
        <w:spacing w:after="0"/>
        <w:rPr>
          <w:rFonts w:ascii="Times New Roman" w:hAnsi="Times New Roman" w:cs="Times New Roman"/>
          <w:bCs/>
          <w:sz w:val="24"/>
          <w:lang w:val="el-GR" w:eastAsia="el-GR"/>
        </w:rPr>
      </w:pPr>
    </w:p>
    <w:p w14:paraId="158EE265" w14:textId="77777777" w:rsidR="00D67342" w:rsidRPr="00D67342" w:rsidRDefault="00D67342" w:rsidP="00D67342">
      <w:pPr>
        <w:suppressAutoHyphens w:val="0"/>
        <w:spacing w:after="0"/>
        <w:rPr>
          <w:rFonts w:ascii="Times New Roman" w:hAnsi="Times New Roman" w:cs="Times New Roman"/>
          <w:bCs/>
          <w:sz w:val="24"/>
          <w:lang w:val="el-GR" w:eastAsia="el-GR"/>
        </w:rPr>
      </w:pPr>
      <w:r w:rsidRPr="00D67342">
        <w:rPr>
          <w:rFonts w:ascii="Times New Roman" w:hAnsi="Times New Roman" w:cs="Times New Roman"/>
          <w:bCs/>
          <w:sz w:val="24"/>
          <w:lang w:val="el-GR" w:eastAsia="el-GR"/>
        </w:rPr>
        <w:t>α)</w:t>
      </w:r>
      <w:r w:rsidRPr="00D67342">
        <w:rPr>
          <w:rFonts w:ascii="Times New Roman" w:hAnsi="Times New Roman" w:cs="Times New Roman"/>
          <w:bCs/>
          <w:sz w:val="24"/>
          <w:lang w:val="el-GR" w:eastAsia="el-GR"/>
        </w:rPr>
        <w:tab/>
        <w:t>ΑΠΟΤΡΕΠΤΙΚΑ ΕΜΠΟΔΙΑ ΧΥΤΟΣΙΔΗΡΑ ΥΨΟΥΣ 0,75M.</w:t>
      </w:r>
    </w:p>
    <w:p w14:paraId="258FF0EB" w14:textId="77777777" w:rsidR="00D67342" w:rsidRPr="00D67342" w:rsidRDefault="00D67342" w:rsidP="00D67342">
      <w:pPr>
        <w:suppressAutoHyphens w:val="0"/>
        <w:spacing w:after="0"/>
        <w:rPr>
          <w:rFonts w:ascii="Times New Roman" w:hAnsi="Times New Roman" w:cs="Times New Roman"/>
          <w:bCs/>
          <w:sz w:val="24"/>
          <w:lang w:val="el-GR" w:eastAsia="el-GR"/>
        </w:rPr>
      </w:pPr>
    </w:p>
    <w:p w14:paraId="1E1A3201" w14:textId="77777777" w:rsidR="00D67342" w:rsidRPr="00D67342" w:rsidRDefault="00D67342" w:rsidP="00D67342">
      <w:pPr>
        <w:suppressAutoHyphens w:val="0"/>
        <w:spacing w:after="0"/>
        <w:rPr>
          <w:rFonts w:ascii="Times New Roman" w:hAnsi="Times New Roman" w:cs="Times New Roman"/>
          <w:bCs/>
          <w:sz w:val="24"/>
          <w:lang w:val="el-GR" w:eastAsia="el-GR"/>
        </w:rPr>
      </w:pPr>
      <w:r w:rsidRPr="00D67342">
        <w:rPr>
          <w:rFonts w:ascii="Times New Roman" w:hAnsi="Times New Roman" w:cs="Times New Roman"/>
          <w:bCs/>
          <w:sz w:val="24"/>
          <w:lang w:val="el-GR" w:eastAsia="el-GR"/>
        </w:rPr>
        <w:t>Κατασκευασμένα από ανθεκτικό κράμα σιδήρου –ένα ενιαίο τεμάχιο χωρίς συνδέσεις ή κολλήσεις- εξ’ ολοκλήρου γαλβανισμένο, διαμέτρου τουλάχιστον Φ114mm (επιθυμητό Φ120mm) και πάχους τουλάχιστον 3mm, κατάλληλο για την αντοχή του σε προσκρούσεις οχημάτων, βαμμένων ηλεκτροστατικά, υψηλότατης αντοχής στις καιρικές συνθήκες και στην διάβρωση (οξείδωση-σκουριά). Η επιφάνεια να είναι καθαρισμένη, ώστε να επιτυγχάνεται η άψογη εμφάνιση του χυτού με λεία επιφάνεια χωρίς τρύπες, εξογκώματα, πόρους.</w:t>
      </w:r>
    </w:p>
    <w:p w14:paraId="6DFD008A" w14:textId="77777777" w:rsidR="00D67342" w:rsidRPr="00D67342" w:rsidRDefault="00D67342" w:rsidP="00D67342">
      <w:pPr>
        <w:suppressAutoHyphens w:val="0"/>
        <w:spacing w:after="0"/>
        <w:rPr>
          <w:rFonts w:ascii="Times New Roman" w:hAnsi="Times New Roman" w:cs="Times New Roman"/>
          <w:bCs/>
          <w:sz w:val="24"/>
          <w:lang w:val="el-GR" w:eastAsia="el-GR"/>
        </w:rPr>
      </w:pPr>
      <w:r w:rsidRPr="00D67342">
        <w:rPr>
          <w:rFonts w:ascii="Times New Roman" w:hAnsi="Times New Roman" w:cs="Times New Roman"/>
          <w:bCs/>
          <w:sz w:val="24"/>
          <w:lang w:val="el-GR" w:eastAsia="el-GR"/>
        </w:rPr>
        <w:t xml:space="preserve">Το αποτρεπτικό εμπόδιο θα διαμορφώνεται στο ανώτερο τμήμα του με τρείς εσοχές – αύλακες, στην μία από τις τρεις θα είναι κολλημένη αντανακλαστική μεμβράνη προκειμένου να είναι ορατά και τις νυκτερινές ώρες στα σημεία όπου δεν υπάρχει επαρκής φωτισμός, σύμφωνα με τις υποδείξεις της Υπηρεσίας. Η αντανακλαστική μεμβράνη θα είναι </w:t>
      </w:r>
      <w:r w:rsidRPr="00D67342">
        <w:rPr>
          <w:rFonts w:ascii="Times New Roman" w:hAnsi="Times New Roman" w:cs="Times New Roman"/>
          <w:b/>
          <w:bCs/>
          <w:sz w:val="24"/>
          <w:lang w:val="el-GR" w:eastAsia="el-GR"/>
        </w:rPr>
        <w:t xml:space="preserve">High </w:t>
      </w:r>
      <w:proofErr w:type="spellStart"/>
      <w:r w:rsidRPr="00D67342">
        <w:rPr>
          <w:rFonts w:ascii="Times New Roman" w:hAnsi="Times New Roman" w:cs="Times New Roman"/>
          <w:b/>
          <w:bCs/>
          <w:sz w:val="24"/>
          <w:lang w:val="el-GR" w:eastAsia="el-GR"/>
        </w:rPr>
        <w:t>Intensity</w:t>
      </w:r>
      <w:proofErr w:type="spellEnd"/>
      <w:r w:rsidRPr="00D67342">
        <w:rPr>
          <w:rFonts w:ascii="Times New Roman" w:hAnsi="Times New Roman" w:cs="Times New Roman"/>
          <w:b/>
          <w:bCs/>
          <w:sz w:val="24"/>
          <w:lang w:val="el-GR" w:eastAsia="el-GR"/>
        </w:rPr>
        <w:t xml:space="preserve"> (τύπος ΙΙΙ)</w:t>
      </w:r>
      <w:r w:rsidRPr="00D67342">
        <w:rPr>
          <w:rFonts w:ascii="Times New Roman" w:hAnsi="Times New Roman" w:cs="Times New Roman"/>
          <w:bCs/>
          <w:sz w:val="24"/>
          <w:lang w:val="el-GR" w:eastAsia="el-GR"/>
        </w:rPr>
        <w:t>.</w:t>
      </w:r>
    </w:p>
    <w:p w14:paraId="1E0AA678" w14:textId="77777777" w:rsidR="00D67342" w:rsidRPr="00D67342" w:rsidRDefault="00D67342" w:rsidP="00D67342">
      <w:pPr>
        <w:suppressAutoHyphens w:val="0"/>
        <w:spacing w:after="0"/>
        <w:rPr>
          <w:rFonts w:ascii="Times New Roman" w:hAnsi="Times New Roman" w:cs="Times New Roman"/>
          <w:bCs/>
          <w:sz w:val="24"/>
          <w:lang w:val="el-GR" w:eastAsia="el-GR"/>
        </w:rPr>
      </w:pPr>
      <w:r w:rsidRPr="00D67342">
        <w:rPr>
          <w:rFonts w:ascii="Times New Roman" w:hAnsi="Times New Roman" w:cs="Times New Roman"/>
          <w:bCs/>
          <w:sz w:val="24"/>
          <w:lang w:val="el-GR" w:eastAsia="el-GR"/>
        </w:rPr>
        <w:t xml:space="preserve">Το συνολικό ύψος του μεταλλικού αποτρεπτικού εμποδίου θα είναι τουλάχιστον 75cm με το εμφανές μέρος (επάνω από την επιφάνεια του εδάφους) να είναι 60cm, ενώ το τμήμα που θα πακτώνεται στο </w:t>
      </w:r>
      <w:r w:rsidRPr="00D67342">
        <w:rPr>
          <w:rFonts w:ascii="Times New Roman" w:hAnsi="Times New Roman" w:cs="Times New Roman"/>
          <w:bCs/>
          <w:sz w:val="24"/>
          <w:lang w:val="el-GR" w:eastAsia="el-GR"/>
        </w:rPr>
        <w:lastRenderedPageBreak/>
        <w:t xml:space="preserve">έδαφος θα είναι τουλάχιστον 15 </w:t>
      </w:r>
      <w:proofErr w:type="spellStart"/>
      <w:r w:rsidRPr="00D67342">
        <w:rPr>
          <w:rFonts w:ascii="Times New Roman" w:hAnsi="Times New Roman" w:cs="Times New Roman"/>
          <w:bCs/>
          <w:sz w:val="24"/>
          <w:lang w:val="el-GR" w:eastAsia="el-GR"/>
        </w:rPr>
        <w:t>cm</w:t>
      </w:r>
      <w:proofErr w:type="spellEnd"/>
      <w:r w:rsidRPr="00D67342">
        <w:rPr>
          <w:rFonts w:ascii="Times New Roman" w:hAnsi="Times New Roman" w:cs="Times New Roman"/>
          <w:bCs/>
          <w:sz w:val="24"/>
          <w:lang w:val="el-GR" w:eastAsia="el-GR"/>
        </w:rPr>
        <w:t xml:space="preserve"> με ειδική εγκοπή για καλύτερη πάκτωση. Η βαφή θα πρέπει να περιλαμβάνει δύο στρώσεις με ειδικό </w:t>
      </w:r>
      <w:proofErr w:type="spellStart"/>
      <w:r w:rsidRPr="00D67342">
        <w:rPr>
          <w:rFonts w:ascii="Times New Roman" w:hAnsi="Times New Roman" w:cs="Times New Roman"/>
          <w:bCs/>
          <w:sz w:val="24"/>
          <w:lang w:val="el-GR" w:eastAsia="el-GR"/>
        </w:rPr>
        <w:t>primer</w:t>
      </w:r>
      <w:proofErr w:type="spellEnd"/>
      <w:r w:rsidRPr="00D67342">
        <w:rPr>
          <w:rFonts w:ascii="Times New Roman" w:hAnsi="Times New Roman" w:cs="Times New Roman"/>
          <w:bCs/>
          <w:sz w:val="24"/>
          <w:lang w:val="el-GR" w:eastAsia="el-GR"/>
        </w:rPr>
        <w:t xml:space="preserve"> (</w:t>
      </w:r>
      <w:proofErr w:type="spellStart"/>
      <w:r w:rsidRPr="00D67342">
        <w:rPr>
          <w:rFonts w:ascii="Times New Roman" w:hAnsi="Times New Roman" w:cs="Times New Roman"/>
          <w:bCs/>
          <w:sz w:val="24"/>
          <w:lang w:val="el-GR" w:eastAsia="el-GR"/>
        </w:rPr>
        <w:t>wash</w:t>
      </w:r>
      <w:proofErr w:type="spellEnd"/>
      <w:r w:rsidRPr="00D67342">
        <w:rPr>
          <w:rFonts w:ascii="Times New Roman" w:hAnsi="Times New Roman" w:cs="Times New Roman"/>
          <w:bCs/>
          <w:sz w:val="24"/>
          <w:lang w:val="el-GR" w:eastAsia="el-GR"/>
        </w:rPr>
        <w:t xml:space="preserve"> </w:t>
      </w:r>
      <w:proofErr w:type="spellStart"/>
      <w:r w:rsidRPr="00D67342">
        <w:rPr>
          <w:rFonts w:ascii="Times New Roman" w:hAnsi="Times New Roman" w:cs="Times New Roman"/>
          <w:bCs/>
          <w:sz w:val="24"/>
          <w:lang w:val="el-GR" w:eastAsia="el-GR"/>
        </w:rPr>
        <w:t>primer</w:t>
      </w:r>
      <w:proofErr w:type="spellEnd"/>
      <w:r w:rsidRPr="00D67342">
        <w:rPr>
          <w:rFonts w:ascii="Times New Roman" w:hAnsi="Times New Roman" w:cs="Times New Roman"/>
          <w:bCs/>
          <w:sz w:val="24"/>
          <w:lang w:val="el-GR" w:eastAsia="el-GR"/>
        </w:rPr>
        <w:t xml:space="preserve">) για γαλβανισμένες επιφάνειες και δύο στρώσεις ειδικής ηλεκτροστατικής βαφής –σε απόχρωση RAL7016- για μέγιστη αντοχή σε χρόνο, καιρικές συνθήκες και μηχανικές καταπονήσεις που σε κάθε περίπτωση να καθιστά το υλικό πολύ ανθεκτικό στον χρόνο τις καιρικές συνθήκες τα </w:t>
      </w:r>
      <w:proofErr w:type="spellStart"/>
      <w:r w:rsidRPr="00D67342">
        <w:rPr>
          <w:rFonts w:ascii="Times New Roman" w:hAnsi="Times New Roman" w:cs="Times New Roman"/>
          <w:bCs/>
          <w:sz w:val="24"/>
          <w:lang w:val="el-GR" w:eastAsia="el-GR"/>
        </w:rPr>
        <w:t>μικροχτυπήματα</w:t>
      </w:r>
      <w:proofErr w:type="spellEnd"/>
      <w:r w:rsidRPr="00D67342">
        <w:rPr>
          <w:rFonts w:ascii="Times New Roman" w:hAnsi="Times New Roman" w:cs="Times New Roman"/>
          <w:bCs/>
          <w:sz w:val="24"/>
          <w:lang w:val="el-GR" w:eastAsia="el-GR"/>
        </w:rPr>
        <w:t xml:space="preserve"> και την οξείδωση (σκουριά) σύμφωνα και με τον κανονισμό της ΕΕ 2004/42 VOC (επιθυμητό και ISO12944).</w:t>
      </w:r>
    </w:p>
    <w:p w14:paraId="19A118A5" w14:textId="77777777" w:rsidR="00D67342" w:rsidRPr="00D67342" w:rsidRDefault="00D67342" w:rsidP="00D67342">
      <w:pPr>
        <w:suppressAutoHyphens w:val="0"/>
        <w:spacing w:after="0"/>
        <w:rPr>
          <w:rFonts w:ascii="Times New Roman" w:hAnsi="Times New Roman" w:cs="Times New Roman"/>
          <w:bCs/>
          <w:sz w:val="24"/>
          <w:lang w:val="el-GR" w:eastAsia="el-GR"/>
        </w:rPr>
      </w:pPr>
      <w:r w:rsidRPr="00D67342">
        <w:rPr>
          <w:rFonts w:ascii="Times New Roman" w:hAnsi="Times New Roman" w:cs="Times New Roman"/>
          <w:bCs/>
          <w:sz w:val="24"/>
          <w:lang w:val="el-GR" w:eastAsia="el-GR"/>
        </w:rPr>
        <w:t xml:space="preserve">Στην τιμή περιλαμβάνεται η προμήθεια όλων των απαραίτητων υλικών, η δαπάνη κατασκευής – συναρμολόγησης και βαφής αυτών όπως επίσης και η δαπάνη της αντισκωριακής προστασίας αυτών με θερμό βαθύ </w:t>
      </w:r>
      <w:proofErr w:type="spellStart"/>
      <w:r w:rsidRPr="00D67342">
        <w:rPr>
          <w:rFonts w:ascii="Times New Roman" w:hAnsi="Times New Roman" w:cs="Times New Roman"/>
          <w:bCs/>
          <w:sz w:val="24"/>
          <w:lang w:val="el-GR" w:eastAsia="el-GR"/>
        </w:rPr>
        <w:t>γαλβάνισμα</w:t>
      </w:r>
      <w:proofErr w:type="spellEnd"/>
      <w:r w:rsidRPr="00D67342">
        <w:rPr>
          <w:rFonts w:ascii="Times New Roman" w:hAnsi="Times New Roman" w:cs="Times New Roman"/>
          <w:bCs/>
          <w:sz w:val="24"/>
          <w:lang w:val="el-GR" w:eastAsia="el-GR"/>
        </w:rPr>
        <w:t xml:space="preserve"> κατά ΕΛΟΤ EN ISO 1461.</w:t>
      </w:r>
    </w:p>
    <w:p w14:paraId="543B3D9E" w14:textId="77777777" w:rsidR="00D67342" w:rsidRPr="00D67342" w:rsidRDefault="00D67342" w:rsidP="00D67342">
      <w:pPr>
        <w:suppressAutoHyphens w:val="0"/>
        <w:spacing w:after="0"/>
        <w:rPr>
          <w:rFonts w:ascii="Times New Roman" w:hAnsi="Times New Roman" w:cs="Times New Roman"/>
          <w:bCs/>
          <w:sz w:val="24"/>
          <w:lang w:val="el-GR" w:eastAsia="el-GR"/>
        </w:rPr>
      </w:pPr>
      <w:r w:rsidRPr="00D67342">
        <w:rPr>
          <w:rFonts w:ascii="Times New Roman" w:hAnsi="Times New Roman" w:cs="Times New Roman"/>
          <w:bCs/>
          <w:sz w:val="24"/>
          <w:lang w:val="el-GR" w:eastAsia="el-GR"/>
        </w:rPr>
        <w:t xml:space="preserve">Οι τιμές </w:t>
      </w:r>
      <w:proofErr w:type="spellStart"/>
      <w:r w:rsidRPr="00D67342">
        <w:rPr>
          <w:rFonts w:ascii="Times New Roman" w:hAnsi="Times New Roman" w:cs="Times New Roman"/>
          <w:bCs/>
          <w:sz w:val="24"/>
          <w:lang w:val="el-GR" w:eastAsia="el-GR"/>
        </w:rPr>
        <w:t>μονάδος</w:t>
      </w:r>
      <w:proofErr w:type="spellEnd"/>
      <w:r w:rsidRPr="00D67342">
        <w:rPr>
          <w:rFonts w:ascii="Times New Roman" w:hAnsi="Times New Roman" w:cs="Times New Roman"/>
          <w:bCs/>
          <w:sz w:val="24"/>
          <w:lang w:val="el-GR" w:eastAsia="el-GR"/>
        </w:rPr>
        <w:t xml:space="preserve"> αναφέρονται σε όλα τα απαραίτητα υλικά - πλην εργασιών τοποθέτησης- πλήρως εγκατεστημένων αποτρεπτικών εμποδίων σύμφωνα με τις προδιαγραφές του κατασκευαστή και περιλαμβάνουν τις προβλεπόμενες από την μελέτη αντανακλαστικές μεμβράνες High </w:t>
      </w:r>
      <w:proofErr w:type="spellStart"/>
      <w:r w:rsidRPr="00D67342">
        <w:rPr>
          <w:rFonts w:ascii="Times New Roman" w:hAnsi="Times New Roman" w:cs="Times New Roman"/>
          <w:bCs/>
          <w:sz w:val="24"/>
          <w:lang w:val="el-GR" w:eastAsia="el-GR"/>
        </w:rPr>
        <w:t>Intensity</w:t>
      </w:r>
      <w:proofErr w:type="spellEnd"/>
      <w:r w:rsidRPr="00D67342">
        <w:rPr>
          <w:rFonts w:ascii="Times New Roman" w:hAnsi="Times New Roman" w:cs="Times New Roman"/>
          <w:bCs/>
          <w:sz w:val="24"/>
          <w:lang w:val="el-GR" w:eastAsia="el-GR"/>
        </w:rPr>
        <w:t xml:space="preserve"> (τύπου III) (λευκή, κόκκινη ή κίτρινη) όπου χρειαστεί.</w:t>
      </w:r>
    </w:p>
    <w:p w14:paraId="7FB7C1C4"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eastAsia="Arial" w:hAnsi="Times New Roman" w:cs="Times New Roman"/>
          <w:noProof/>
          <w:sz w:val="24"/>
          <w:lang w:val="el-GR" w:eastAsia="en-US"/>
        </w:rPr>
        <w:drawing>
          <wp:anchor distT="0" distB="0" distL="0" distR="0" simplePos="0" relativeHeight="251661312" behindDoc="0" locked="0" layoutInCell="1" allowOverlap="1" wp14:anchorId="30C6A7E3" wp14:editId="50237B5E">
            <wp:simplePos x="0" y="0"/>
            <wp:positionH relativeFrom="page">
              <wp:posOffset>2390140</wp:posOffset>
            </wp:positionH>
            <wp:positionV relativeFrom="paragraph">
              <wp:posOffset>316230</wp:posOffset>
            </wp:positionV>
            <wp:extent cx="2574925" cy="3721100"/>
            <wp:effectExtent l="0" t="0" r="0" b="0"/>
            <wp:wrapTopAndBottom/>
            <wp:docPr id="6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4.jpeg"/>
                    <pic:cNvPicPr/>
                  </pic:nvPicPr>
                  <pic:blipFill>
                    <a:blip r:embed="rId18" cstate="print"/>
                    <a:stretch>
                      <a:fillRect/>
                    </a:stretch>
                  </pic:blipFill>
                  <pic:spPr>
                    <a:xfrm>
                      <a:off x="0" y="0"/>
                      <a:ext cx="2574925" cy="3721100"/>
                    </a:xfrm>
                    <a:prstGeom prst="rect">
                      <a:avLst/>
                    </a:prstGeom>
                  </pic:spPr>
                </pic:pic>
              </a:graphicData>
            </a:graphic>
            <wp14:sizeRelH relativeFrom="margin">
              <wp14:pctWidth>0</wp14:pctWidth>
            </wp14:sizeRelH>
            <wp14:sizeRelV relativeFrom="margin">
              <wp14:pctHeight>0</wp14:pctHeight>
            </wp14:sizeRelV>
          </wp:anchor>
        </w:drawing>
      </w:r>
    </w:p>
    <w:p w14:paraId="47918792" w14:textId="77777777" w:rsidR="00D67342" w:rsidRPr="00D67342" w:rsidRDefault="00D67342" w:rsidP="00D67342">
      <w:pPr>
        <w:widowControl w:val="0"/>
        <w:suppressAutoHyphens w:val="0"/>
        <w:autoSpaceDE w:val="0"/>
        <w:autoSpaceDN w:val="0"/>
        <w:spacing w:before="3" w:after="0"/>
        <w:jc w:val="left"/>
        <w:rPr>
          <w:rFonts w:ascii="Times New Roman" w:eastAsia="Arial" w:hAnsi="Times New Roman" w:cs="Times New Roman"/>
          <w:sz w:val="24"/>
          <w:lang w:val="el-GR" w:eastAsia="en-US"/>
        </w:rPr>
      </w:pPr>
    </w:p>
    <w:p w14:paraId="350AC02F" w14:textId="77777777" w:rsidR="00D67342" w:rsidRPr="00D67342" w:rsidRDefault="00D67342" w:rsidP="00D67342">
      <w:pPr>
        <w:widowControl w:val="0"/>
        <w:suppressAutoHyphens w:val="0"/>
        <w:autoSpaceDE w:val="0"/>
        <w:autoSpaceDN w:val="0"/>
        <w:spacing w:before="163" w:after="0"/>
        <w:jc w:val="center"/>
        <w:rPr>
          <w:rFonts w:ascii="Times New Roman" w:eastAsia="Arial" w:hAnsi="Times New Roman" w:cs="Times New Roman"/>
          <w:sz w:val="24"/>
          <w:lang w:val="el-GR" w:eastAsia="en-US"/>
        </w:rPr>
      </w:pPr>
      <w:r w:rsidRPr="00D67342">
        <w:rPr>
          <w:rFonts w:ascii="Times New Roman" w:eastAsia="Arial" w:hAnsi="Times New Roman" w:cs="Times New Roman"/>
          <w:spacing w:val="-60"/>
          <w:sz w:val="24"/>
          <w:u w:val="single"/>
          <w:lang w:val="el-GR" w:eastAsia="en-US"/>
        </w:rPr>
        <w:t xml:space="preserve"> </w:t>
      </w:r>
      <w:r w:rsidRPr="00D67342">
        <w:rPr>
          <w:rFonts w:ascii="Times New Roman" w:eastAsia="Arial" w:hAnsi="Times New Roman" w:cs="Times New Roman"/>
          <w:spacing w:val="-3"/>
          <w:w w:val="90"/>
          <w:sz w:val="24"/>
          <w:u w:val="single"/>
          <w:lang w:val="el-GR" w:eastAsia="en-US"/>
        </w:rPr>
        <w:t>ΕΝΔΕΙΚΤΙΚΟ ΣΧΕΔΙΟ ΑΠΟΤΡΕΠΤΙΚΟΥ ΕΜΠΟΔΙΟΥ</w:t>
      </w:r>
    </w:p>
    <w:p w14:paraId="787BA43C" w14:textId="77777777" w:rsidR="00D67342" w:rsidRPr="00D67342" w:rsidRDefault="00D67342" w:rsidP="00D67342">
      <w:pPr>
        <w:widowControl w:val="0"/>
        <w:suppressAutoHyphens w:val="0"/>
        <w:autoSpaceDE w:val="0"/>
        <w:autoSpaceDN w:val="0"/>
        <w:spacing w:before="8" w:after="0"/>
        <w:jc w:val="left"/>
        <w:rPr>
          <w:rFonts w:ascii="Times New Roman" w:eastAsia="Arial" w:hAnsi="Times New Roman" w:cs="Times New Roman"/>
          <w:sz w:val="24"/>
          <w:lang w:val="el-GR" w:eastAsia="en-US"/>
        </w:rPr>
      </w:pPr>
    </w:p>
    <w:p w14:paraId="3A5897D8" w14:textId="77777777" w:rsidR="00D67342" w:rsidRPr="00D67342" w:rsidRDefault="00D67342" w:rsidP="00D67342">
      <w:pPr>
        <w:suppressAutoHyphens w:val="0"/>
        <w:spacing w:after="0"/>
        <w:rPr>
          <w:rFonts w:ascii="Times New Roman" w:hAnsi="Times New Roman" w:cs="Times New Roman"/>
          <w:sz w:val="24"/>
          <w:lang w:val="el-GR" w:eastAsia="el-GR"/>
        </w:rPr>
      </w:pPr>
    </w:p>
    <w:p w14:paraId="73C611A8" w14:textId="77777777" w:rsidR="00D67342" w:rsidRPr="00D67342" w:rsidRDefault="00D67342" w:rsidP="00D67342">
      <w:pPr>
        <w:suppressAutoHyphens w:val="0"/>
        <w:spacing w:after="0"/>
        <w:rPr>
          <w:rFonts w:ascii="Times New Roman" w:hAnsi="Times New Roman" w:cs="Times New Roman"/>
          <w:sz w:val="24"/>
          <w:lang w:val="el-GR" w:eastAsia="el-GR"/>
        </w:rPr>
      </w:pPr>
    </w:p>
    <w:p w14:paraId="10A05238"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β)</w:t>
      </w:r>
      <w:r w:rsidRPr="00D67342">
        <w:rPr>
          <w:rFonts w:ascii="Times New Roman" w:hAnsi="Times New Roman" w:cs="Times New Roman"/>
          <w:sz w:val="24"/>
          <w:lang w:val="el-GR" w:eastAsia="el-GR"/>
        </w:rPr>
        <w:tab/>
        <w:t>ΑΠΟΤΡΕΠΤΙΚΑ ΕΜΠΟΔΙΑ ΜΕΤΑΛΛΙΚΑ ΝΕΟΥ ΤΥΠΟΥ</w:t>
      </w:r>
    </w:p>
    <w:p w14:paraId="717EEF4E" w14:textId="77777777" w:rsidR="00D67342" w:rsidRPr="00D67342" w:rsidRDefault="00D67342" w:rsidP="00D67342">
      <w:pPr>
        <w:suppressAutoHyphens w:val="0"/>
        <w:spacing w:after="0"/>
        <w:rPr>
          <w:rFonts w:ascii="Times New Roman" w:hAnsi="Times New Roman" w:cs="Times New Roman"/>
          <w:sz w:val="24"/>
          <w:lang w:val="el-GR" w:eastAsia="el-GR"/>
        </w:rPr>
      </w:pPr>
    </w:p>
    <w:p w14:paraId="2DAF6FAF"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Το εν λόγω μεταλλικό αποτρεπτικό εμπόδιο αποτελείται από δύο αποκολλώμενα τμήματα. Το κάτω τμήμα κατασκευάζεται από σωλήνα 3,50", πάχους 4mm. Το μήκος του σωλήνα είναι 70cm.</w:t>
      </w:r>
    </w:p>
    <w:p w14:paraId="3E5C593A"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Το επάνω τμήμα κατασκευάζεται από σωλήνα διαμέτρου 3,50", πάχους 3mm και μήκους 8cm. Στην κάτω πλευρά αυτού του τμήματος </w:t>
      </w:r>
      <w:proofErr w:type="spellStart"/>
      <w:r w:rsidRPr="00D67342">
        <w:rPr>
          <w:rFonts w:ascii="Times New Roman" w:hAnsi="Times New Roman" w:cs="Times New Roman"/>
          <w:sz w:val="24"/>
          <w:lang w:val="el-GR" w:eastAsia="el-GR"/>
        </w:rPr>
        <w:t>συγκολλείται</w:t>
      </w:r>
      <w:proofErr w:type="spellEnd"/>
      <w:r w:rsidRPr="00D67342">
        <w:rPr>
          <w:rFonts w:ascii="Times New Roman" w:hAnsi="Times New Roman" w:cs="Times New Roman"/>
          <w:sz w:val="24"/>
          <w:lang w:val="el-GR" w:eastAsia="el-GR"/>
        </w:rPr>
        <w:t xml:space="preserve"> φλάντζα (ροδέλα) εξωτερικής διαμέτρου 7,80mm και εσωτερικής διαμέτρου 6mm. Στην εσωτερική οπή </w:t>
      </w:r>
      <w:proofErr w:type="spellStart"/>
      <w:r w:rsidRPr="00D67342">
        <w:rPr>
          <w:rFonts w:ascii="Times New Roman" w:hAnsi="Times New Roman" w:cs="Times New Roman"/>
          <w:sz w:val="24"/>
          <w:lang w:val="el-GR" w:eastAsia="el-GR"/>
        </w:rPr>
        <w:t>συγκολλείται</w:t>
      </w:r>
      <w:proofErr w:type="spellEnd"/>
      <w:r w:rsidRPr="00D67342">
        <w:rPr>
          <w:rFonts w:ascii="Times New Roman" w:hAnsi="Times New Roman" w:cs="Times New Roman"/>
          <w:sz w:val="24"/>
          <w:lang w:val="el-GR" w:eastAsia="el-GR"/>
        </w:rPr>
        <w:t xml:space="preserve"> σωλήνας διαμέτρου 5,90cm, πάχους 4mm και μήκους 7,50cm (λαιμός).</w:t>
      </w:r>
    </w:p>
    <w:p w14:paraId="77D7D8F0"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Στο κάτω μέρος του λαιμού της κεφαλής </w:t>
      </w:r>
      <w:proofErr w:type="spellStart"/>
      <w:r w:rsidRPr="00D67342">
        <w:rPr>
          <w:rFonts w:ascii="Times New Roman" w:hAnsi="Times New Roman" w:cs="Times New Roman"/>
          <w:sz w:val="24"/>
          <w:lang w:val="el-GR" w:eastAsia="el-GR"/>
        </w:rPr>
        <w:t>συγκολλείται</w:t>
      </w:r>
      <w:proofErr w:type="spellEnd"/>
      <w:r w:rsidRPr="00D67342">
        <w:rPr>
          <w:rFonts w:ascii="Times New Roman" w:hAnsi="Times New Roman" w:cs="Times New Roman"/>
          <w:sz w:val="24"/>
          <w:lang w:val="el-GR" w:eastAsia="el-GR"/>
        </w:rPr>
        <w:t xml:space="preserve"> λάμα μήκους 11cm, πλάτους 3,70cm και πάχους 2,50mm, η οποία στραβώνεται στην απόληξή της και λειτουργεί ως </w:t>
      </w:r>
      <w:proofErr w:type="spellStart"/>
      <w:r w:rsidRPr="00D67342">
        <w:rPr>
          <w:rFonts w:ascii="Times New Roman" w:hAnsi="Times New Roman" w:cs="Times New Roman"/>
          <w:sz w:val="24"/>
          <w:lang w:val="el-GR" w:eastAsia="el-GR"/>
        </w:rPr>
        <w:t>αγκύριο</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έδρασης</w:t>
      </w:r>
      <w:proofErr w:type="spellEnd"/>
      <w:r w:rsidRPr="00D67342">
        <w:rPr>
          <w:rFonts w:ascii="Times New Roman" w:hAnsi="Times New Roman" w:cs="Times New Roman"/>
          <w:sz w:val="24"/>
          <w:lang w:val="el-GR" w:eastAsia="el-GR"/>
        </w:rPr>
        <w:t xml:space="preserve"> του άνω τμήματος του εμποδίου (κεφαλής) μέσα στο κάτω τμήμα του εμποδίου.</w:t>
      </w:r>
    </w:p>
    <w:p w14:paraId="2EAA6B58"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Στο άνω τμήμα της κεφαλής </w:t>
      </w:r>
      <w:proofErr w:type="spellStart"/>
      <w:r w:rsidRPr="00D67342">
        <w:rPr>
          <w:rFonts w:ascii="Times New Roman" w:hAnsi="Times New Roman" w:cs="Times New Roman"/>
          <w:sz w:val="24"/>
          <w:lang w:val="el-GR" w:eastAsia="el-GR"/>
        </w:rPr>
        <w:t>συγκολλείται</w:t>
      </w:r>
      <w:proofErr w:type="spellEnd"/>
      <w:r w:rsidRPr="00D67342">
        <w:rPr>
          <w:rFonts w:ascii="Times New Roman" w:hAnsi="Times New Roman" w:cs="Times New Roman"/>
          <w:sz w:val="24"/>
          <w:lang w:val="el-GR" w:eastAsia="el-GR"/>
        </w:rPr>
        <w:t xml:space="preserve"> φλάντζα διαμέτρου 8cm (καπάκι).</w:t>
      </w:r>
    </w:p>
    <w:p w14:paraId="5AE4E80F"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Στο κάτω τμήμα του εμποδίου </w:t>
      </w:r>
      <w:proofErr w:type="spellStart"/>
      <w:r w:rsidRPr="00D67342">
        <w:rPr>
          <w:rFonts w:ascii="Times New Roman" w:hAnsi="Times New Roman" w:cs="Times New Roman"/>
          <w:sz w:val="24"/>
          <w:lang w:val="el-GR" w:eastAsia="el-GR"/>
        </w:rPr>
        <w:t>συγκολλούνται</w:t>
      </w:r>
      <w:proofErr w:type="spellEnd"/>
      <w:r w:rsidRPr="00D67342">
        <w:rPr>
          <w:rFonts w:ascii="Times New Roman" w:hAnsi="Times New Roman" w:cs="Times New Roman"/>
          <w:sz w:val="24"/>
          <w:lang w:val="el-GR" w:eastAsia="el-GR"/>
        </w:rPr>
        <w:t xml:space="preserve"> τρεις λάμες μήκους 11cm, πλάτους 3,70cm και πάχους 2,50mm. Μέσω αυτών το εμπόδιο </w:t>
      </w:r>
      <w:proofErr w:type="spellStart"/>
      <w:r w:rsidRPr="00D67342">
        <w:rPr>
          <w:rFonts w:ascii="Times New Roman" w:hAnsi="Times New Roman" w:cs="Times New Roman"/>
          <w:sz w:val="24"/>
          <w:lang w:val="el-GR" w:eastAsia="el-GR"/>
        </w:rPr>
        <w:t>αγκυρώνεται</w:t>
      </w:r>
      <w:proofErr w:type="spellEnd"/>
      <w:r w:rsidRPr="00D67342">
        <w:rPr>
          <w:rFonts w:ascii="Times New Roman" w:hAnsi="Times New Roman" w:cs="Times New Roman"/>
          <w:sz w:val="24"/>
          <w:lang w:val="el-GR" w:eastAsia="el-GR"/>
        </w:rPr>
        <w:t xml:space="preserve"> στο σκυρόδεμα </w:t>
      </w:r>
      <w:proofErr w:type="spellStart"/>
      <w:r w:rsidRPr="00D67342">
        <w:rPr>
          <w:rFonts w:ascii="Times New Roman" w:hAnsi="Times New Roman" w:cs="Times New Roman"/>
          <w:sz w:val="24"/>
          <w:lang w:val="el-GR" w:eastAsia="el-GR"/>
        </w:rPr>
        <w:t>έδρασης</w:t>
      </w:r>
      <w:proofErr w:type="spellEnd"/>
      <w:r w:rsidRPr="00D67342">
        <w:rPr>
          <w:rFonts w:ascii="Times New Roman" w:hAnsi="Times New Roman" w:cs="Times New Roman"/>
          <w:sz w:val="24"/>
          <w:lang w:val="el-GR" w:eastAsia="el-GR"/>
        </w:rPr>
        <w:t xml:space="preserve">, το οποίο είναι κατηγορίας </w:t>
      </w:r>
      <w:r w:rsidRPr="00D67342">
        <w:rPr>
          <w:rFonts w:ascii="Times New Roman" w:hAnsi="Times New Roman" w:cs="Times New Roman"/>
          <w:sz w:val="24"/>
          <w:lang w:val="el-GR" w:eastAsia="el-GR"/>
        </w:rPr>
        <w:lastRenderedPageBreak/>
        <w:t xml:space="preserve">C12/15. Το κάτω τμήμα του εμποδίου πληρώνεται επίσης με σκυρόδεμα C12/15, μέσα στο οποίο πακτώνεται το </w:t>
      </w:r>
      <w:proofErr w:type="spellStart"/>
      <w:r w:rsidRPr="00D67342">
        <w:rPr>
          <w:rFonts w:ascii="Times New Roman" w:hAnsi="Times New Roman" w:cs="Times New Roman"/>
          <w:sz w:val="24"/>
          <w:lang w:val="el-GR" w:eastAsia="el-GR"/>
        </w:rPr>
        <w:t>αγκύριο</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έδρασης</w:t>
      </w:r>
      <w:proofErr w:type="spellEnd"/>
      <w:r w:rsidRPr="00D67342">
        <w:rPr>
          <w:rFonts w:ascii="Times New Roman" w:hAnsi="Times New Roman" w:cs="Times New Roman"/>
          <w:sz w:val="24"/>
          <w:lang w:val="el-GR" w:eastAsia="el-GR"/>
        </w:rPr>
        <w:t xml:space="preserve"> της κεφαλής.</w:t>
      </w:r>
    </w:p>
    <w:p w14:paraId="1AA7602B"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Στο λαιμό της κεφαλής τοποθετείται διακοσμητικός </w:t>
      </w:r>
      <w:proofErr w:type="spellStart"/>
      <w:r w:rsidRPr="00D67342">
        <w:rPr>
          <w:rFonts w:ascii="Times New Roman" w:hAnsi="Times New Roman" w:cs="Times New Roman"/>
          <w:sz w:val="24"/>
          <w:lang w:val="el-GR" w:eastAsia="el-GR"/>
        </w:rPr>
        <w:t>inox</w:t>
      </w:r>
      <w:proofErr w:type="spellEnd"/>
      <w:r w:rsidRPr="00D67342">
        <w:rPr>
          <w:rFonts w:ascii="Times New Roman" w:hAnsi="Times New Roman" w:cs="Times New Roman"/>
          <w:sz w:val="24"/>
          <w:lang w:val="el-GR" w:eastAsia="el-GR"/>
        </w:rPr>
        <w:t xml:space="preserve"> δακτύλιος ως επένδυση. Η ανοξείδωτη λαμαρίνα είναι ποιότητας AISI 316, πάχους 1,00mm, και ύψους 3,5 </w:t>
      </w:r>
      <w:proofErr w:type="spellStart"/>
      <w:r w:rsidRPr="00D67342">
        <w:rPr>
          <w:rFonts w:ascii="Times New Roman" w:hAnsi="Times New Roman" w:cs="Times New Roman"/>
          <w:sz w:val="24"/>
          <w:lang w:val="el-GR" w:eastAsia="el-GR"/>
        </w:rPr>
        <w:t>cm</w:t>
      </w:r>
      <w:proofErr w:type="spellEnd"/>
      <w:r w:rsidRPr="00D67342">
        <w:rPr>
          <w:rFonts w:ascii="Times New Roman" w:hAnsi="Times New Roman" w:cs="Times New Roman"/>
          <w:sz w:val="24"/>
          <w:lang w:val="el-GR" w:eastAsia="el-GR"/>
        </w:rPr>
        <w:t>.</w:t>
      </w:r>
    </w:p>
    <w:p w14:paraId="2221077F"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Εν συνεχεία, γίνεται απόξεση και καθαρισμός με ψήκτρα και σμυριδόπανο του εμποδίου. Εφαρμόζεται μία στρώση αντιδιαβρωτικού υποστρώματος ενός συστατικού και δύο στρώσεις ελαιοχρώματος, η απόχρωση θα υποδειχθεί από την Υπηρεσία.</w:t>
      </w:r>
    </w:p>
    <w:p w14:paraId="68295D9D"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Τα αποτρεπτικά εμπόδια θα πρέπει να παραδοθούν έτοιμα για τοποθέτηση από τα συνεργεία της Υπηρεσίας.</w:t>
      </w:r>
    </w:p>
    <w:p w14:paraId="15F93F02"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Arial" w:eastAsia="Arial" w:hAnsi="Arial" w:cs="Arial"/>
          <w:noProof/>
          <w:szCs w:val="22"/>
          <w:lang w:val="el-GR" w:eastAsia="en-US"/>
        </w:rPr>
        <w:drawing>
          <wp:anchor distT="0" distB="0" distL="0" distR="0" simplePos="0" relativeHeight="251662336" behindDoc="0" locked="0" layoutInCell="1" allowOverlap="1" wp14:anchorId="7C409F0F" wp14:editId="56230174">
            <wp:simplePos x="0" y="0"/>
            <wp:positionH relativeFrom="page">
              <wp:posOffset>2230755</wp:posOffset>
            </wp:positionH>
            <wp:positionV relativeFrom="paragraph">
              <wp:posOffset>276225</wp:posOffset>
            </wp:positionV>
            <wp:extent cx="2921339" cy="4886229"/>
            <wp:effectExtent l="0" t="0" r="0" b="0"/>
            <wp:wrapTopAndBottom/>
            <wp:docPr id="7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6.png"/>
                    <pic:cNvPicPr/>
                  </pic:nvPicPr>
                  <pic:blipFill>
                    <a:blip r:embed="rId19" cstate="print"/>
                    <a:stretch>
                      <a:fillRect/>
                    </a:stretch>
                  </pic:blipFill>
                  <pic:spPr>
                    <a:xfrm>
                      <a:off x="0" y="0"/>
                      <a:ext cx="2921339" cy="4886229"/>
                    </a:xfrm>
                    <a:prstGeom prst="rect">
                      <a:avLst/>
                    </a:prstGeom>
                  </pic:spPr>
                </pic:pic>
              </a:graphicData>
            </a:graphic>
          </wp:anchor>
        </w:drawing>
      </w:r>
    </w:p>
    <w:p w14:paraId="15F2E394" w14:textId="77777777" w:rsidR="00D67342" w:rsidRPr="00D67342" w:rsidRDefault="00D67342" w:rsidP="00D67342">
      <w:pPr>
        <w:suppressAutoHyphens w:val="0"/>
        <w:spacing w:after="0"/>
        <w:rPr>
          <w:rFonts w:ascii="Times New Roman" w:hAnsi="Times New Roman" w:cs="Times New Roman"/>
          <w:sz w:val="24"/>
          <w:lang w:val="el-GR" w:eastAsia="el-GR"/>
        </w:rPr>
      </w:pPr>
    </w:p>
    <w:p w14:paraId="221172EB"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γ)</w:t>
      </w:r>
      <w:r w:rsidRPr="00D67342">
        <w:rPr>
          <w:rFonts w:ascii="Times New Roman" w:hAnsi="Times New Roman" w:cs="Times New Roman"/>
          <w:sz w:val="24"/>
          <w:lang w:val="el-GR" w:eastAsia="el-GR"/>
        </w:rPr>
        <w:tab/>
        <w:t>ΑΠΟΤΡΕΠΤΙΚΑ ΕΜΠΟΔΙΑ ΤΥΠΟΥ Π</w:t>
      </w:r>
    </w:p>
    <w:p w14:paraId="12726629" w14:textId="77777777" w:rsidR="00D67342" w:rsidRPr="00D67342" w:rsidRDefault="00D67342" w:rsidP="00D67342">
      <w:pPr>
        <w:suppressAutoHyphens w:val="0"/>
        <w:spacing w:after="0"/>
        <w:rPr>
          <w:rFonts w:ascii="Times New Roman" w:hAnsi="Times New Roman" w:cs="Times New Roman"/>
          <w:sz w:val="24"/>
          <w:lang w:val="el-GR" w:eastAsia="el-GR"/>
        </w:rPr>
      </w:pPr>
    </w:p>
    <w:p w14:paraId="49C5DCA1"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Τα αποτρεπτικά εμπόδια θα είναι κατασκευασμένα από μαύρο </w:t>
      </w:r>
      <w:proofErr w:type="spellStart"/>
      <w:r w:rsidRPr="00D67342">
        <w:rPr>
          <w:rFonts w:ascii="Times New Roman" w:hAnsi="Times New Roman" w:cs="Times New Roman"/>
          <w:sz w:val="24"/>
          <w:lang w:val="el-GR" w:eastAsia="el-GR"/>
        </w:rPr>
        <w:t>σιδηροσωλήνα</w:t>
      </w:r>
      <w:proofErr w:type="spellEnd"/>
      <w:r w:rsidRPr="00D67342">
        <w:rPr>
          <w:rFonts w:ascii="Times New Roman" w:hAnsi="Times New Roman" w:cs="Times New Roman"/>
          <w:sz w:val="24"/>
          <w:lang w:val="el-GR" w:eastAsia="el-GR"/>
        </w:rPr>
        <w:t xml:space="preserve"> μετά ραφής, Φ2", 150MEDIUM βαρύ. Τα παραπάνω εμπόδια θα είναι με στρογγυλευμένες ακμές σε μορφή (Π) με ύψος 1,00m και μήκος 1,50m με επιπλέον οριζόντιο στοιχείο στα 0,30m, για να είναι </w:t>
      </w:r>
      <w:proofErr w:type="spellStart"/>
      <w:r w:rsidRPr="00D67342">
        <w:rPr>
          <w:rFonts w:ascii="Times New Roman" w:hAnsi="Times New Roman" w:cs="Times New Roman"/>
          <w:sz w:val="24"/>
          <w:lang w:val="el-GR" w:eastAsia="el-GR"/>
        </w:rPr>
        <w:t>εντοπίσιμα</w:t>
      </w:r>
      <w:proofErr w:type="spellEnd"/>
      <w:r w:rsidRPr="00D67342">
        <w:rPr>
          <w:rFonts w:ascii="Times New Roman" w:hAnsi="Times New Roman" w:cs="Times New Roman"/>
          <w:sz w:val="24"/>
          <w:lang w:val="el-GR" w:eastAsia="el-GR"/>
        </w:rPr>
        <w:t xml:space="preserve"> από άτομα με προβλήματα όρασης, όπως φαίνεται και στο συνημμένο σχέδιο της υπηρεσίας και σύμφωνα με την </w:t>
      </w:r>
      <w:proofErr w:type="spellStart"/>
      <w:r w:rsidRPr="00D67342">
        <w:rPr>
          <w:rFonts w:ascii="Times New Roman" w:hAnsi="Times New Roman" w:cs="Times New Roman"/>
          <w:sz w:val="24"/>
          <w:lang w:val="el-GR" w:eastAsia="el-GR"/>
        </w:rPr>
        <w:t>Υπουργ</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Απόφ</w:t>
      </w:r>
      <w:proofErr w:type="spellEnd"/>
      <w:r w:rsidRPr="00D67342">
        <w:rPr>
          <w:rFonts w:ascii="Times New Roman" w:hAnsi="Times New Roman" w:cs="Times New Roman"/>
          <w:sz w:val="24"/>
          <w:lang w:val="el-GR" w:eastAsia="el-GR"/>
        </w:rPr>
        <w:t>. 52907/09 ΦΕΚ-2621/Β/31-12-09.</w:t>
      </w:r>
    </w:p>
    <w:p w14:paraId="46ADECFF"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Για τις ποιότητες των υλικών, τις ανοχές - ειδικές διατομές &amp; κατασκευές ισχύουν τα πρότυπα: DIN 17120, ΠΕΤΕΠ 04-01-01-00, ΕΛΟΤ 267.1 – 86, ΕΛΟΤ 268 – 86.</w:t>
      </w:r>
    </w:p>
    <w:p w14:paraId="1969CAAE"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Η σύνδεση των τεμαχίων γίνεται με ηλεκτροσυγκόλληση. Οι συγκολλήσεις πρέπει να γίνονται σύμφωνα με τα ισχύοντα πρότυπα και τους κανόνες της τέχνης. Πρέπει να λαμβάνεται μέριμνα ώστε να μην προκαλούν αλλοίωση των συστατικών και γενικά των ιδιοτήτων των </w:t>
      </w:r>
      <w:proofErr w:type="spellStart"/>
      <w:r w:rsidRPr="00D67342">
        <w:rPr>
          <w:rFonts w:ascii="Times New Roman" w:hAnsi="Times New Roman" w:cs="Times New Roman"/>
          <w:sz w:val="24"/>
          <w:lang w:val="el-GR" w:eastAsia="el-GR"/>
        </w:rPr>
        <w:t>συγκολλούμενων</w:t>
      </w:r>
      <w:proofErr w:type="spellEnd"/>
      <w:r w:rsidRPr="00D67342">
        <w:rPr>
          <w:rFonts w:ascii="Times New Roman" w:hAnsi="Times New Roman" w:cs="Times New Roman"/>
          <w:sz w:val="24"/>
          <w:lang w:val="el-GR" w:eastAsia="el-GR"/>
        </w:rPr>
        <w:t xml:space="preserve"> τμημάτων. Ακολουθεί επιμελημένο τρόχισμα, ώστε οι επιφάνειες των τμημάτων που </w:t>
      </w:r>
      <w:proofErr w:type="spellStart"/>
      <w:r w:rsidRPr="00D67342">
        <w:rPr>
          <w:rFonts w:ascii="Times New Roman" w:hAnsi="Times New Roman" w:cs="Times New Roman"/>
          <w:sz w:val="24"/>
          <w:lang w:val="el-GR" w:eastAsia="el-GR"/>
        </w:rPr>
        <w:t>συγκολλούνται</w:t>
      </w:r>
      <w:proofErr w:type="spellEnd"/>
      <w:r w:rsidRPr="00D67342">
        <w:rPr>
          <w:rFonts w:ascii="Times New Roman" w:hAnsi="Times New Roman" w:cs="Times New Roman"/>
          <w:sz w:val="24"/>
          <w:lang w:val="el-GR" w:eastAsia="el-GR"/>
        </w:rPr>
        <w:t xml:space="preserve"> να είναι συνεχείς, κανονικές και να μην εμφανίζουν τον παραμικρό κρατήρα ή διόγκωση. Μικρές τοπικές ανωμαλίες των εμφανών συγκολλήσεων θα εξομαλύνονται με </w:t>
      </w:r>
      <w:proofErr w:type="spellStart"/>
      <w:r w:rsidRPr="00D67342">
        <w:rPr>
          <w:rFonts w:ascii="Times New Roman" w:hAnsi="Times New Roman" w:cs="Times New Roman"/>
          <w:sz w:val="24"/>
          <w:lang w:val="el-GR" w:eastAsia="el-GR"/>
        </w:rPr>
        <w:t>σιδηρόστοκο</w:t>
      </w:r>
      <w:proofErr w:type="spellEnd"/>
      <w:r w:rsidRPr="00D67342">
        <w:rPr>
          <w:rFonts w:ascii="Times New Roman" w:hAnsi="Times New Roman" w:cs="Times New Roman"/>
          <w:sz w:val="24"/>
          <w:lang w:val="el-GR" w:eastAsia="el-GR"/>
        </w:rPr>
        <w:t>.</w:t>
      </w:r>
    </w:p>
    <w:p w14:paraId="0A913919"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Για τις εργασίες κοπής ισχύουν τα πρότυπα: DIN 2310 (Τ3), DIN 2310 (T4).</w:t>
      </w:r>
    </w:p>
    <w:p w14:paraId="00483D4B"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lastRenderedPageBreak/>
        <w:t>Για τις εργασίες συνδέσεων με συγκολλήσεις ισχύουν τα πρότυπα DIN 8563, DIN 8560, DIN 1913, DIN 8551 (Τ1) , DIN 8551 (Τ4), DIN 8557, DIN 8559, DIN 32522, DIN 32526, DIN 8559, DIN 32522, DIN 32526.</w:t>
      </w:r>
    </w:p>
    <w:p w14:paraId="6E64051D"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Θα παραδοθούν χρωματισμένα κίτρινα με ριπολίνη διαλυτή σε νέφτι (γυαλιστερή) με την εξής σειρά εργασιών:</w:t>
      </w:r>
    </w:p>
    <w:p w14:paraId="0E252373"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Λειασμένες κολλήσεις προς αποφυγή ατυχημάτων.</w:t>
      </w:r>
    </w:p>
    <w:p w14:paraId="41CDA2A8"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Τρίψιμο της επιφάνειας με </w:t>
      </w:r>
      <w:proofErr w:type="spellStart"/>
      <w:r w:rsidRPr="00D67342">
        <w:rPr>
          <w:rFonts w:ascii="Times New Roman" w:hAnsi="Times New Roman" w:cs="Times New Roman"/>
          <w:sz w:val="24"/>
          <w:lang w:val="el-GR" w:eastAsia="el-GR"/>
        </w:rPr>
        <w:t>συρματόβουρτσα</w:t>
      </w:r>
      <w:proofErr w:type="spellEnd"/>
      <w:r w:rsidRPr="00D67342">
        <w:rPr>
          <w:rFonts w:ascii="Times New Roman" w:hAnsi="Times New Roman" w:cs="Times New Roman"/>
          <w:sz w:val="24"/>
          <w:lang w:val="el-GR" w:eastAsia="el-GR"/>
        </w:rPr>
        <w:t xml:space="preserve"> ή σμυριδόπανο για απομάκρυνση της σκουριάς και καθάρισμα από την σκόνη. Εναλλακτικά εφαρμογή αμμοβολής </w:t>
      </w:r>
      <w:proofErr w:type="spellStart"/>
      <w:r w:rsidRPr="00D67342">
        <w:rPr>
          <w:rFonts w:ascii="Times New Roman" w:hAnsi="Times New Roman" w:cs="Times New Roman"/>
          <w:sz w:val="24"/>
          <w:lang w:val="el-GR" w:eastAsia="el-GR"/>
        </w:rPr>
        <w:t>σιδηρών</w:t>
      </w:r>
      <w:proofErr w:type="spellEnd"/>
      <w:r w:rsidRPr="00D67342">
        <w:rPr>
          <w:rFonts w:ascii="Times New Roman" w:hAnsi="Times New Roman" w:cs="Times New Roman"/>
          <w:sz w:val="24"/>
          <w:lang w:val="el-GR" w:eastAsia="el-GR"/>
        </w:rPr>
        <w:t xml:space="preserve"> επιφανειών.</w:t>
      </w:r>
    </w:p>
    <w:p w14:paraId="08E5E37F"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Βαφή με δύο στρώσεις από αστάρι μετάλλου σε συνολικό πάχος ξηρού υμένα τα 50-60 μικρά.</w:t>
      </w:r>
    </w:p>
    <w:p w14:paraId="76553827"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Βαφή με ριπολίνη (γυαλιστερή), διαλυτή σε νέφτι χρώματος κιτρίνου (απόχρωση επιλογής της Υπηρεσίας) σε δύο ή περισσότερες στρώσεις σε συνολικό πάχος ξηρού υμένα τα 100-120 μικρά. Τρίψιμο κάθε στρώσης μετά το στέγνωμα (24 ώρες) με λεπτόκοκκο γυαλόχαρτο, εκτός από την τελευταία.</w:t>
      </w:r>
    </w:p>
    <w:p w14:paraId="3E583923"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Ελάχιστο συνολικό πάχος όλων των στρώσεων προστασίας: 160 μικρά.</w:t>
      </w:r>
    </w:p>
    <w:p w14:paraId="5994CF0D"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Για τις εργασίες βαφής ισχύουν τα πρότυπα: EN ISO 1513:1994, EN ISO 11890 2001.</w:t>
      </w:r>
    </w:p>
    <w:p w14:paraId="3CD80FAC" w14:textId="77777777" w:rsidR="00D67342" w:rsidRPr="00D67342" w:rsidRDefault="00D67342" w:rsidP="00D67342">
      <w:pPr>
        <w:suppressAutoHyphens w:val="0"/>
        <w:spacing w:after="0"/>
        <w:rPr>
          <w:rFonts w:ascii="Times New Roman" w:hAnsi="Times New Roman" w:cs="Times New Roman"/>
          <w:b/>
          <w:bCs/>
          <w:sz w:val="28"/>
          <w:szCs w:val="28"/>
          <w:u w:val="single"/>
          <w:lang w:val="el-GR" w:eastAsia="el-GR"/>
        </w:rPr>
      </w:pPr>
      <w:r w:rsidRPr="00D67342">
        <w:rPr>
          <w:rFonts w:ascii="Arial" w:eastAsia="Arial" w:hAnsi="Arial" w:cs="Arial"/>
          <w:noProof/>
          <w:szCs w:val="22"/>
          <w:lang w:val="el-GR" w:eastAsia="en-US"/>
        </w:rPr>
        <w:drawing>
          <wp:anchor distT="0" distB="0" distL="0" distR="0" simplePos="0" relativeHeight="251663360" behindDoc="0" locked="0" layoutInCell="1" allowOverlap="1" wp14:anchorId="17FB947D" wp14:editId="297C2E9E">
            <wp:simplePos x="0" y="0"/>
            <wp:positionH relativeFrom="page">
              <wp:posOffset>1113155</wp:posOffset>
            </wp:positionH>
            <wp:positionV relativeFrom="paragraph">
              <wp:posOffset>337820</wp:posOffset>
            </wp:positionV>
            <wp:extent cx="5191181" cy="2828925"/>
            <wp:effectExtent l="0" t="0" r="0" b="0"/>
            <wp:wrapTopAndBottom/>
            <wp:docPr id="7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7.png"/>
                    <pic:cNvPicPr/>
                  </pic:nvPicPr>
                  <pic:blipFill>
                    <a:blip r:embed="rId20" cstate="print"/>
                    <a:stretch>
                      <a:fillRect/>
                    </a:stretch>
                  </pic:blipFill>
                  <pic:spPr>
                    <a:xfrm>
                      <a:off x="0" y="0"/>
                      <a:ext cx="5191181" cy="2828925"/>
                    </a:xfrm>
                    <a:prstGeom prst="rect">
                      <a:avLst/>
                    </a:prstGeom>
                  </pic:spPr>
                </pic:pic>
              </a:graphicData>
            </a:graphic>
          </wp:anchor>
        </w:drawing>
      </w:r>
    </w:p>
    <w:p w14:paraId="47DE0D2E" w14:textId="77777777" w:rsidR="00D67342" w:rsidRPr="00D67342" w:rsidRDefault="00D67342" w:rsidP="00D67342">
      <w:pPr>
        <w:suppressAutoHyphens w:val="0"/>
        <w:spacing w:after="0"/>
        <w:rPr>
          <w:rFonts w:ascii="Times New Roman" w:hAnsi="Times New Roman" w:cs="Times New Roman"/>
          <w:b/>
          <w:bCs/>
          <w:sz w:val="28"/>
          <w:szCs w:val="28"/>
          <w:u w:val="single"/>
          <w:lang w:val="el-GR" w:eastAsia="el-GR"/>
        </w:rPr>
      </w:pPr>
    </w:p>
    <w:p w14:paraId="2CAC736E" w14:textId="77777777" w:rsidR="00D67342" w:rsidRPr="00D67342" w:rsidRDefault="00D67342" w:rsidP="00D67342">
      <w:pPr>
        <w:suppressAutoHyphens w:val="0"/>
        <w:spacing w:after="0"/>
        <w:rPr>
          <w:rFonts w:ascii="Times New Roman" w:hAnsi="Times New Roman" w:cs="Times New Roman"/>
          <w:sz w:val="24"/>
          <w:lang w:val="el-GR" w:eastAsia="el-GR"/>
        </w:rPr>
      </w:pPr>
    </w:p>
    <w:p w14:paraId="6ED51501" w14:textId="77777777" w:rsidR="00D67342" w:rsidRPr="00D67342" w:rsidRDefault="00D67342" w:rsidP="00D67342">
      <w:pPr>
        <w:suppressAutoHyphens w:val="0"/>
        <w:spacing w:after="0"/>
        <w:rPr>
          <w:rFonts w:ascii="Times New Roman" w:hAnsi="Times New Roman" w:cs="Times New Roman"/>
          <w:sz w:val="24"/>
          <w:lang w:val="el-GR" w:eastAsia="el-GR"/>
        </w:rPr>
      </w:pPr>
    </w:p>
    <w:p w14:paraId="7F93C397"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δ)</w:t>
      </w:r>
      <w:r w:rsidRPr="00D67342">
        <w:rPr>
          <w:rFonts w:ascii="Times New Roman" w:hAnsi="Times New Roman" w:cs="Times New Roman"/>
          <w:sz w:val="24"/>
          <w:lang w:val="el-GR" w:eastAsia="el-GR"/>
        </w:rPr>
        <w:tab/>
        <w:t>ΜΕΤΑΛΛΙΚΟ ΚΙΓΚΛΙΔΩΜΑ μήκους 1,00 μέτρου</w:t>
      </w:r>
    </w:p>
    <w:p w14:paraId="62C37E5A" w14:textId="77777777" w:rsidR="00D67342" w:rsidRPr="00D67342" w:rsidRDefault="00D67342" w:rsidP="00D67342">
      <w:pPr>
        <w:suppressAutoHyphens w:val="0"/>
        <w:spacing w:after="0"/>
        <w:rPr>
          <w:rFonts w:ascii="Times New Roman" w:hAnsi="Times New Roman" w:cs="Times New Roman"/>
          <w:sz w:val="24"/>
          <w:lang w:val="el-GR" w:eastAsia="el-GR"/>
        </w:rPr>
      </w:pPr>
    </w:p>
    <w:p w14:paraId="00D31E56"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Κιγκλιδώματα </w:t>
      </w:r>
      <w:proofErr w:type="spellStart"/>
      <w:r w:rsidRPr="00D67342">
        <w:rPr>
          <w:rFonts w:ascii="Times New Roman" w:hAnsi="Times New Roman" w:cs="Times New Roman"/>
          <w:sz w:val="24"/>
          <w:lang w:val="el-GR" w:eastAsia="el-GR"/>
        </w:rPr>
        <w:t>σιδηρά</w:t>
      </w:r>
      <w:proofErr w:type="spellEnd"/>
      <w:r w:rsidRPr="00D67342">
        <w:rPr>
          <w:rFonts w:ascii="Times New Roman" w:hAnsi="Times New Roman" w:cs="Times New Roman"/>
          <w:sz w:val="24"/>
          <w:lang w:val="el-GR" w:eastAsia="el-GR"/>
        </w:rPr>
        <w:t xml:space="preserve">, σύμφωνα με τα σχέδια της Υπηρεσίας, κατασκευασμένα εξ' ολοκλήρου από </w:t>
      </w:r>
      <w:proofErr w:type="spellStart"/>
      <w:r w:rsidRPr="00D67342">
        <w:rPr>
          <w:rFonts w:ascii="Times New Roman" w:hAnsi="Times New Roman" w:cs="Times New Roman"/>
          <w:sz w:val="24"/>
          <w:lang w:val="el-GR" w:eastAsia="el-GR"/>
        </w:rPr>
        <w:t>σιδηρά</w:t>
      </w:r>
      <w:proofErr w:type="spellEnd"/>
      <w:r w:rsidRPr="00D67342">
        <w:rPr>
          <w:rFonts w:ascii="Times New Roman" w:hAnsi="Times New Roman" w:cs="Times New Roman"/>
          <w:sz w:val="24"/>
          <w:lang w:val="el-GR" w:eastAsia="el-GR"/>
        </w:rPr>
        <w:t xml:space="preserve"> λάμα 1,00x4,00cm.</w:t>
      </w:r>
    </w:p>
    <w:p w14:paraId="3E3F8257"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Τα τεμάχια θα ασταρώνονται πριν τη συναρμολόγηση και τις συγκολλήσεις. Το αστάρωμα θα γίνεται με εγκεκριμένο αστάρι χρωμικού ψευδαργύρου. Στην τιμή περιλαμβάνεται και η αντιδιαβρωτική προστασία</w:t>
      </w:r>
    </w:p>
    <w:p w14:paraId="257806D2"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των κιγκλιδωμάτων μέσω της βαφής, σε χρώμα επιλογής της Υπηρεσίας. Η βαφή θα πρέπει να συνοδεύεται από κατάλληλα πιστοποιητικά που να αποδεικνύουν την ικανότητά της να προσφέρει αντιδιαβρωτική προστασία στα </w:t>
      </w:r>
      <w:proofErr w:type="spellStart"/>
      <w:r w:rsidRPr="00D67342">
        <w:rPr>
          <w:rFonts w:ascii="Times New Roman" w:hAnsi="Times New Roman" w:cs="Times New Roman"/>
          <w:sz w:val="24"/>
          <w:lang w:val="el-GR" w:eastAsia="el-GR"/>
        </w:rPr>
        <w:t>σιδηρά</w:t>
      </w:r>
      <w:proofErr w:type="spellEnd"/>
      <w:r w:rsidRPr="00D67342">
        <w:rPr>
          <w:rFonts w:ascii="Times New Roman" w:hAnsi="Times New Roman" w:cs="Times New Roman"/>
          <w:sz w:val="24"/>
          <w:lang w:val="el-GR" w:eastAsia="el-GR"/>
        </w:rPr>
        <w:t xml:space="preserve"> στοιχεία. Ο Ανάδοχος μπορεί να χρησιμοποιήσει τη βαφή μετά από έγκριση της Υπηρεσίας.</w:t>
      </w:r>
    </w:p>
    <w:p w14:paraId="08AA629C"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Στην τιμή </w:t>
      </w:r>
      <w:proofErr w:type="spellStart"/>
      <w:r w:rsidRPr="00D67342">
        <w:rPr>
          <w:rFonts w:ascii="Times New Roman" w:hAnsi="Times New Roman" w:cs="Times New Roman"/>
          <w:sz w:val="24"/>
          <w:lang w:val="el-GR" w:eastAsia="el-GR"/>
        </w:rPr>
        <w:t>μονάδος</w:t>
      </w:r>
      <w:proofErr w:type="spellEnd"/>
      <w:r w:rsidRPr="00D67342">
        <w:rPr>
          <w:rFonts w:ascii="Times New Roman" w:hAnsi="Times New Roman" w:cs="Times New Roman"/>
          <w:sz w:val="24"/>
          <w:lang w:val="el-GR" w:eastAsia="el-GR"/>
        </w:rPr>
        <w:t>, περιλαμβάνεται το κιγκλίδωμα έτοιμο για τοποθέτηση.</w:t>
      </w:r>
    </w:p>
    <w:p w14:paraId="0B95B69E"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p>
    <w:p w14:paraId="098B8ADE"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r w:rsidRPr="00D67342">
        <w:rPr>
          <w:rFonts w:ascii="Arial" w:eastAsia="Arial" w:hAnsi="Arial" w:cs="Arial"/>
          <w:noProof/>
          <w:szCs w:val="22"/>
          <w:lang w:val="el-GR" w:eastAsia="en-US"/>
        </w:rPr>
        <w:lastRenderedPageBreak/>
        <w:drawing>
          <wp:anchor distT="0" distB="0" distL="0" distR="0" simplePos="0" relativeHeight="251664384" behindDoc="0" locked="0" layoutInCell="1" allowOverlap="1" wp14:anchorId="1C152783" wp14:editId="72998455">
            <wp:simplePos x="0" y="0"/>
            <wp:positionH relativeFrom="page">
              <wp:posOffset>1136650</wp:posOffset>
            </wp:positionH>
            <wp:positionV relativeFrom="paragraph">
              <wp:posOffset>262255</wp:posOffset>
            </wp:positionV>
            <wp:extent cx="4330700" cy="3530600"/>
            <wp:effectExtent l="0" t="0" r="0" b="0"/>
            <wp:wrapTopAndBottom/>
            <wp:docPr id="7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8.png"/>
                    <pic:cNvPicPr/>
                  </pic:nvPicPr>
                  <pic:blipFill>
                    <a:blip r:embed="rId21" cstate="print"/>
                    <a:stretch>
                      <a:fillRect/>
                    </a:stretch>
                  </pic:blipFill>
                  <pic:spPr>
                    <a:xfrm>
                      <a:off x="0" y="0"/>
                      <a:ext cx="4330700" cy="3530600"/>
                    </a:xfrm>
                    <a:prstGeom prst="rect">
                      <a:avLst/>
                    </a:prstGeom>
                  </pic:spPr>
                </pic:pic>
              </a:graphicData>
            </a:graphic>
            <wp14:sizeRelH relativeFrom="margin">
              <wp14:pctWidth>0</wp14:pctWidth>
            </wp14:sizeRelH>
            <wp14:sizeRelV relativeFrom="margin">
              <wp14:pctHeight>0</wp14:pctHeight>
            </wp14:sizeRelV>
          </wp:anchor>
        </w:drawing>
      </w:r>
    </w:p>
    <w:p w14:paraId="495B145B"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p>
    <w:p w14:paraId="4628B941"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p>
    <w:p w14:paraId="2357D66B"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ε)</w:t>
      </w:r>
      <w:r w:rsidRPr="00D67342">
        <w:rPr>
          <w:rFonts w:ascii="Times New Roman" w:hAnsi="Times New Roman" w:cs="Times New Roman"/>
          <w:sz w:val="24"/>
          <w:lang w:val="el-GR" w:eastAsia="el-GR"/>
        </w:rPr>
        <w:tab/>
        <w:t xml:space="preserve">ΜΕΤΑΛΛΙΚΟ ΚΙΓΚΛΙΔΩΜΑ μήκους 12 εκατοστών  </w:t>
      </w:r>
    </w:p>
    <w:p w14:paraId="7BC99E9C" w14:textId="77777777" w:rsidR="00D67342" w:rsidRPr="00D67342" w:rsidRDefault="00D67342" w:rsidP="00D67342">
      <w:pPr>
        <w:suppressAutoHyphens w:val="0"/>
        <w:spacing w:after="0"/>
        <w:rPr>
          <w:rFonts w:ascii="Times New Roman" w:hAnsi="Times New Roman" w:cs="Times New Roman"/>
          <w:sz w:val="24"/>
          <w:lang w:val="el-GR" w:eastAsia="el-GR"/>
        </w:rPr>
      </w:pPr>
    </w:p>
    <w:p w14:paraId="00D6BB6A"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Κιγκλιδώματα </w:t>
      </w:r>
      <w:proofErr w:type="spellStart"/>
      <w:r w:rsidRPr="00D67342">
        <w:rPr>
          <w:rFonts w:ascii="Times New Roman" w:hAnsi="Times New Roman" w:cs="Times New Roman"/>
          <w:sz w:val="24"/>
          <w:lang w:val="el-GR" w:eastAsia="el-GR"/>
        </w:rPr>
        <w:t>σιδηρά</w:t>
      </w:r>
      <w:proofErr w:type="spellEnd"/>
      <w:r w:rsidRPr="00D67342">
        <w:rPr>
          <w:rFonts w:ascii="Times New Roman" w:hAnsi="Times New Roman" w:cs="Times New Roman"/>
          <w:sz w:val="24"/>
          <w:lang w:val="el-GR" w:eastAsia="el-GR"/>
        </w:rPr>
        <w:t xml:space="preserve">, σύμφωνα με τα σχέδια της Υπηρεσίας, κατασκευασμένα εξ' ολοκλήρου από </w:t>
      </w:r>
      <w:proofErr w:type="spellStart"/>
      <w:r w:rsidRPr="00D67342">
        <w:rPr>
          <w:rFonts w:ascii="Times New Roman" w:hAnsi="Times New Roman" w:cs="Times New Roman"/>
          <w:sz w:val="24"/>
          <w:lang w:val="el-GR" w:eastAsia="el-GR"/>
        </w:rPr>
        <w:t>σιδηρά</w:t>
      </w:r>
      <w:proofErr w:type="spellEnd"/>
      <w:r w:rsidRPr="00D67342">
        <w:rPr>
          <w:rFonts w:ascii="Times New Roman" w:hAnsi="Times New Roman" w:cs="Times New Roman"/>
          <w:sz w:val="24"/>
          <w:lang w:val="el-GR" w:eastAsia="el-GR"/>
        </w:rPr>
        <w:t xml:space="preserve"> λάμα 1,00x4,00cm.</w:t>
      </w:r>
    </w:p>
    <w:p w14:paraId="48E084FC"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Τα τεμάχια θα ασταρώνονται πριν τη συναρμολόγηση και τις συγκολλήσεις. Το αστάρωμα θα γίνεται με εγκεκριμένο αστάρι χρωμικού ψευδαργύρου. Στην τιμή περιλαμβάνεται και η αντιδιαβρωτική προστασία των κιγκλιδωμάτων μέσω της βαφής, σε χρώμα επιλογής της Υπηρεσίας. Η βαφή θα πρέπει να συνοδεύεται από κατάλληλα πιστοποιητικά που να αποδεικνύουν την ικανότητά της να προσφέρει αντιδιαβρωτική προστασία στα </w:t>
      </w:r>
      <w:proofErr w:type="spellStart"/>
      <w:r w:rsidRPr="00D67342">
        <w:rPr>
          <w:rFonts w:ascii="Times New Roman" w:hAnsi="Times New Roman" w:cs="Times New Roman"/>
          <w:sz w:val="24"/>
          <w:lang w:val="el-GR" w:eastAsia="el-GR"/>
        </w:rPr>
        <w:t>σιδηρά</w:t>
      </w:r>
      <w:proofErr w:type="spellEnd"/>
      <w:r w:rsidRPr="00D67342">
        <w:rPr>
          <w:rFonts w:ascii="Times New Roman" w:hAnsi="Times New Roman" w:cs="Times New Roman"/>
          <w:sz w:val="24"/>
          <w:lang w:val="el-GR" w:eastAsia="el-GR"/>
        </w:rPr>
        <w:t xml:space="preserve"> στοιχεία. Ο Ανάδοχος μπορεί να χρησιμοποιήσει τη βαφή μετά από έγκριση της Υπηρεσίας.</w:t>
      </w:r>
    </w:p>
    <w:p w14:paraId="685A8938"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Στην τιμή </w:t>
      </w:r>
      <w:proofErr w:type="spellStart"/>
      <w:r w:rsidRPr="00D67342">
        <w:rPr>
          <w:rFonts w:ascii="Times New Roman" w:hAnsi="Times New Roman" w:cs="Times New Roman"/>
          <w:sz w:val="24"/>
          <w:lang w:val="el-GR" w:eastAsia="el-GR"/>
        </w:rPr>
        <w:t>μονάδος</w:t>
      </w:r>
      <w:proofErr w:type="spellEnd"/>
      <w:r w:rsidRPr="00D67342">
        <w:rPr>
          <w:rFonts w:ascii="Times New Roman" w:hAnsi="Times New Roman" w:cs="Times New Roman"/>
          <w:sz w:val="24"/>
          <w:lang w:val="el-GR" w:eastAsia="el-GR"/>
        </w:rPr>
        <w:t>, περιλαμβάνεται το κιγκλίδωμα έτοιμο για τοποθέτηση.</w:t>
      </w:r>
    </w:p>
    <w:p w14:paraId="744F0E32"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p>
    <w:p w14:paraId="17E080BD"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p>
    <w:p w14:paraId="1AB78DC8"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p>
    <w:p w14:paraId="0EC6F133"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p>
    <w:p w14:paraId="011FE635"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r w:rsidRPr="00D67342">
        <w:rPr>
          <w:rFonts w:asciiTheme="minorHAnsi" w:eastAsiaTheme="minorHAnsi" w:hAnsiTheme="minorHAnsi" w:cstheme="minorBidi"/>
          <w:noProof/>
          <w:szCs w:val="22"/>
          <w:lang w:val="el-GR" w:eastAsia="en-US"/>
        </w:rPr>
        <w:lastRenderedPageBreak/>
        <w:drawing>
          <wp:inline distT="0" distB="0" distL="0" distR="0" wp14:anchorId="0676B67B" wp14:editId="13433B11">
            <wp:extent cx="6353810" cy="3996690"/>
            <wp:effectExtent l="0" t="0" r="0" b="3810"/>
            <wp:docPr id="49" name="Εικόνα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53810" cy="3996690"/>
                    </a:xfrm>
                    <a:prstGeom prst="rect">
                      <a:avLst/>
                    </a:prstGeom>
                    <a:noFill/>
                    <a:ln>
                      <a:noFill/>
                    </a:ln>
                  </pic:spPr>
                </pic:pic>
              </a:graphicData>
            </a:graphic>
          </wp:inline>
        </w:drawing>
      </w:r>
    </w:p>
    <w:p w14:paraId="3FCF26F7" w14:textId="77777777" w:rsidR="00D67342" w:rsidRPr="00D67342" w:rsidRDefault="00D67342" w:rsidP="00D67342">
      <w:pPr>
        <w:suppressAutoHyphens w:val="0"/>
        <w:spacing w:after="0"/>
        <w:jc w:val="center"/>
        <w:rPr>
          <w:rFonts w:ascii="Times New Roman" w:hAnsi="Times New Roman" w:cs="Times New Roman"/>
          <w:b/>
          <w:bCs/>
          <w:sz w:val="28"/>
          <w:szCs w:val="28"/>
          <w:u w:val="single"/>
          <w:lang w:val="el-GR" w:eastAsia="el-GR"/>
        </w:rPr>
      </w:pPr>
      <w:r w:rsidRPr="00D67342">
        <w:rPr>
          <w:rFonts w:ascii="Times New Roman" w:hAnsi="Times New Roman" w:cs="Times New Roman"/>
          <w:b/>
          <w:bCs/>
          <w:noProof/>
          <w:sz w:val="28"/>
          <w:szCs w:val="28"/>
          <w:u w:val="single"/>
          <w:lang w:val="el-GR" w:eastAsia="el-GR"/>
        </w:rPr>
        <w:drawing>
          <wp:inline distT="0" distB="0" distL="0" distR="0" wp14:anchorId="153DBF5D" wp14:editId="7CE3117F">
            <wp:extent cx="506095" cy="60960"/>
            <wp:effectExtent l="0" t="0" r="8255" b="0"/>
            <wp:docPr id="50" name="Εικόνα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6095" cy="60960"/>
                    </a:xfrm>
                    <a:prstGeom prst="rect">
                      <a:avLst/>
                    </a:prstGeom>
                    <a:noFill/>
                  </pic:spPr>
                </pic:pic>
              </a:graphicData>
            </a:graphic>
          </wp:inline>
        </w:drawing>
      </w:r>
    </w:p>
    <w:p w14:paraId="0916B5EA" w14:textId="77777777" w:rsidR="00D67342" w:rsidRPr="00D67342" w:rsidRDefault="00D67342" w:rsidP="00D67342">
      <w:pPr>
        <w:suppressAutoHyphens w:val="0"/>
        <w:spacing w:after="0"/>
        <w:jc w:val="left"/>
        <w:rPr>
          <w:rFonts w:ascii="Times New Roman" w:hAnsi="Times New Roman" w:cs="Times New Roman"/>
          <w:b/>
          <w:bCs/>
          <w:sz w:val="28"/>
          <w:szCs w:val="28"/>
          <w:u w:val="single"/>
          <w:lang w:val="el-GR" w:eastAsia="el-GR"/>
        </w:rPr>
      </w:pPr>
    </w:p>
    <w:p w14:paraId="474D8B54" w14:textId="77777777" w:rsidR="00D67342" w:rsidRPr="00D67342" w:rsidRDefault="00D67342" w:rsidP="00D67342">
      <w:pPr>
        <w:suppressAutoHyphens w:val="0"/>
        <w:spacing w:after="0"/>
        <w:jc w:val="left"/>
        <w:rPr>
          <w:rFonts w:ascii="Times New Roman" w:hAnsi="Times New Roman" w:cs="Times New Roman"/>
          <w:sz w:val="24"/>
          <w:lang w:val="el-GR" w:eastAsia="el-GR"/>
        </w:rPr>
      </w:pPr>
      <w:proofErr w:type="spellStart"/>
      <w:r w:rsidRPr="00D67342">
        <w:rPr>
          <w:rFonts w:ascii="Times New Roman" w:hAnsi="Times New Roman" w:cs="Times New Roman"/>
          <w:sz w:val="24"/>
          <w:lang w:val="el-GR" w:eastAsia="el-GR"/>
        </w:rPr>
        <w:t>στ</w:t>
      </w:r>
      <w:proofErr w:type="spellEnd"/>
      <w:r w:rsidRPr="00D67342">
        <w:rPr>
          <w:rFonts w:ascii="Times New Roman" w:hAnsi="Times New Roman" w:cs="Times New Roman"/>
          <w:sz w:val="24"/>
          <w:lang w:val="el-GR" w:eastAsia="el-GR"/>
        </w:rPr>
        <w:t>)</w:t>
      </w:r>
      <w:r w:rsidRPr="00D67342">
        <w:rPr>
          <w:rFonts w:ascii="Times New Roman" w:hAnsi="Times New Roman" w:cs="Times New Roman"/>
          <w:sz w:val="24"/>
          <w:lang w:val="el-GR" w:eastAsia="el-GR"/>
        </w:rPr>
        <w:tab/>
        <w:t>ΥΠΟΛΟΙΠΑ ΥΛΙΚΑ ΓΙΑ ΣΙΔΗΡΟΚΑΤΑΣΚΕΥΕΣ</w:t>
      </w:r>
    </w:p>
    <w:p w14:paraId="04E6EDA3" w14:textId="77777777" w:rsidR="00D67342" w:rsidRPr="00D67342" w:rsidRDefault="00D67342" w:rsidP="00D67342">
      <w:pPr>
        <w:suppressAutoHyphens w:val="0"/>
        <w:spacing w:after="0"/>
        <w:jc w:val="left"/>
        <w:rPr>
          <w:rFonts w:ascii="Times New Roman" w:hAnsi="Times New Roman" w:cs="Times New Roman"/>
          <w:sz w:val="24"/>
          <w:lang w:val="el-GR" w:eastAsia="el-GR"/>
        </w:rPr>
      </w:pPr>
    </w:p>
    <w:p w14:paraId="2A372AB5" w14:textId="77777777" w:rsidR="00D67342" w:rsidRPr="00D67342" w:rsidRDefault="00D67342" w:rsidP="00D67342">
      <w:pPr>
        <w:suppressAutoHyphens w:val="0"/>
        <w:spacing w:after="0"/>
        <w:jc w:val="left"/>
        <w:rPr>
          <w:rFonts w:ascii="Times New Roman" w:hAnsi="Times New Roman" w:cs="Times New Roman"/>
          <w:sz w:val="24"/>
          <w:lang w:val="el-GR" w:eastAsia="el-GR"/>
        </w:rPr>
      </w:pPr>
    </w:p>
    <w:p w14:paraId="216E26D7" w14:textId="77777777" w:rsidR="00D67342" w:rsidRPr="00D67342" w:rsidRDefault="00D67342" w:rsidP="00D67342">
      <w:pPr>
        <w:suppressAutoHyphens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Τα υπόλοιπα υλικά με τα τεχνικά χαρακτηριστικά τους είναι τα παρακάτω:</w:t>
      </w:r>
    </w:p>
    <w:p w14:paraId="19D4CBB7" w14:textId="77777777" w:rsidR="00D67342" w:rsidRPr="00D67342" w:rsidRDefault="00D67342" w:rsidP="00D67342">
      <w:pPr>
        <w:suppressAutoHyphens w:val="0"/>
        <w:spacing w:after="0"/>
        <w:jc w:val="left"/>
        <w:rPr>
          <w:rFonts w:ascii="Times New Roman" w:hAnsi="Times New Roman" w:cs="Times New Roman"/>
          <w:sz w:val="24"/>
          <w:lang w:val="el-GR" w:eastAsia="el-GR"/>
        </w:rPr>
      </w:pPr>
    </w:p>
    <w:p w14:paraId="1397FB82" w14:textId="77777777" w:rsidR="00D67342" w:rsidRPr="00D67342" w:rsidRDefault="00D67342" w:rsidP="00D67342">
      <w:pPr>
        <w:suppressAutoHyphens w:val="0"/>
        <w:spacing w:after="0"/>
        <w:jc w:val="left"/>
        <w:rPr>
          <w:rFonts w:ascii="Times New Roman" w:hAnsi="Times New Roman" w:cs="Times New Roman"/>
          <w:sz w:val="24"/>
          <w:lang w:val="el-GR" w:eastAsia="el-GR"/>
        </w:rPr>
      </w:pPr>
    </w:p>
    <w:tbl>
      <w:tblPr>
        <w:tblW w:w="9923" w:type="dxa"/>
        <w:tblInd w:w="-281" w:type="dxa"/>
        <w:tblBorders>
          <w:top w:val="double" w:sz="4" w:space="0" w:color="000000"/>
          <w:left w:val="double" w:sz="4" w:space="0" w:color="000000"/>
          <w:bottom w:val="double" w:sz="4" w:space="0" w:color="000000"/>
          <w:right w:val="double" w:sz="4" w:space="0" w:color="000000"/>
          <w:insideH w:val="single" w:sz="2" w:space="0" w:color="000000"/>
          <w:insideV w:val="single" w:sz="2" w:space="0" w:color="000000"/>
        </w:tblBorders>
        <w:tblLayout w:type="fixed"/>
        <w:tblLook w:val="01E0" w:firstRow="1" w:lastRow="1" w:firstColumn="1" w:lastColumn="1" w:noHBand="0" w:noVBand="0"/>
      </w:tblPr>
      <w:tblGrid>
        <w:gridCol w:w="673"/>
        <w:gridCol w:w="9250"/>
      </w:tblGrid>
      <w:tr w:rsidR="00D67342" w:rsidRPr="00D67342" w14:paraId="06D65BA5" w14:textId="77777777" w:rsidTr="00D95FEC">
        <w:trPr>
          <w:cantSplit/>
        </w:trPr>
        <w:tc>
          <w:tcPr>
            <w:tcW w:w="673" w:type="dxa"/>
            <w:vAlign w:val="center"/>
          </w:tcPr>
          <w:p w14:paraId="48985D67" w14:textId="77777777" w:rsidR="00D67342" w:rsidRPr="00D67342" w:rsidRDefault="00D67342" w:rsidP="00D67342">
            <w:pPr>
              <w:suppressAutoHyphens w:val="0"/>
              <w:spacing w:after="200" w:line="276" w:lineRule="auto"/>
              <w:jc w:val="center"/>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Α/Α</w:t>
            </w:r>
          </w:p>
        </w:tc>
        <w:tc>
          <w:tcPr>
            <w:tcW w:w="9250" w:type="dxa"/>
          </w:tcPr>
          <w:p w14:paraId="18441495" w14:textId="77777777" w:rsidR="00D67342" w:rsidRPr="00D67342" w:rsidRDefault="00D67342" w:rsidP="00D67342">
            <w:pPr>
              <w:suppressAutoHyphens w:val="0"/>
              <w:spacing w:after="200" w:line="276" w:lineRule="auto"/>
              <w:jc w:val="center"/>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ΕΙΔΟΣ ΥΛΙΚΟΥ</w:t>
            </w:r>
          </w:p>
        </w:tc>
      </w:tr>
      <w:tr w:rsidR="00D67342" w:rsidRPr="00826374" w14:paraId="39F9D905" w14:textId="77777777" w:rsidTr="00D95FEC">
        <w:trPr>
          <w:cantSplit/>
        </w:trPr>
        <w:tc>
          <w:tcPr>
            <w:tcW w:w="673" w:type="dxa"/>
            <w:vAlign w:val="center"/>
          </w:tcPr>
          <w:p w14:paraId="68866F4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bookmarkStart w:id="169" w:name="_Hlk40787783"/>
          </w:p>
        </w:tc>
        <w:tc>
          <w:tcPr>
            <w:tcW w:w="9250" w:type="dxa"/>
          </w:tcPr>
          <w:p w14:paraId="0868DD2E"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Σκάλα αλουμινίου πτυσσόμενη δύο τεμαχίων, με ύψος τεμαχίου 3,00 m (± 5%)</w:t>
            </w:r>
          </w:p>
        </w:tc>
      </w:tr>
      <w:tr w:rsidR="00D67342" w:rsidRPr="00826374" w14:paraId="230DFB70" w14:textId="77777777" w:rsidTr="00D95FEC">
        <w:trPr>
          <w:cantSplit/>
        </w:trPr>
        <w:tc>
          <w:tcPr>
            <w:tcW w:w="673" w:type="dxa"/>
            <w:vAlign w:val="center"/>
          </w:tcPr>
          <w:p w14:paraId="41076E3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51BB57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Σκάλα αλουμινίου πτυσσόμενη τριών τεμαχίων, με δυνατότητα μέγιστης ανάπτυξης καθ' ύψος 6,00 m</w:t>
            </w:r>
          </w:p>
        </w:tc>
      </w:tr>
      <w:tr w:rsidR="00D67342" w:rsidRPr="00826374" w14:paraId="324B3519" w14:textId="77777777" w:rsidTr="00D95FEC">
        <w:trPr>
          <w:cantSplit/>
        </w:trPr>
        <w:tc>
          <w:tcPr>
            <w:tcW w:w="673" w:type="dxa"/>
            <w:vAlign w:val="center"/>
          </w:tcPr>
          <w:p w14:paraId="6A73C3AA"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62631A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Σκάλα διπλή αλουμινίου, ύψους (ανοικτή) 2 m, με βάση-πέλμα που περιλαμβάνει αντιολισθητικά πατάκια, με ιμάντες συγκράτησης των τεμαχίων και με πιστοποίηση EN131</w:t>
            </w:r>
          </w:p>
        </w:tc>
      </w:tr>
      <w:tr w:rsidR="00D67342" w:rsidRPr="00826374" w14:paraId="574FB94B" w14:textId="77777777" w:rsidTr="00D95FEC">
        <w:trPr>
          <w:cantSplit/>
        </w:trPr>
        <w:tc>
          <w:tcPr>
            <w:tcW w:w="673" w:type="dxa"/>
            <w:vAlign w:val="center"/>
          </w:tcPr>
          <w:p w14:paraId="0A40D5BB"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4540BA5"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Σκάλα αλουμινίου πτυσσόμενη, ύψους (ανοικτή) 3 m, με βάση-πέλμα που περιλαμβάνει αντιολισθητικά πατάκια, με ιμάντες συγκράτησης των τεμαχίων και με πιστοποίηση EN131</w:t>
            </w:r>
          </w:p>
        </w:tc>
      </w:tr>
      <w:tr w:rsidR="00D67342" w:rsidRPr="00826374" w14:paraId="1DBECB9F" w14:textId="77777777" w:rsidTr="00D95FEC">
        <w:trPr>
          <w:cantSplit/>
        </w:trPr>
        <w:tc>
          <w:tcPr>
            <w:tcW w:w="673" w:type="dxa"/>
            <w:vAlign w:val="center"/>
          </w:tcPr>
          <w:p w14:paraId="288451E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747EF9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Σκάλα αλουμινίου </w:t>
            </w:r>
            <w:proofErr w:type="spellStart"/>
            <w:r w:rsidRPr="00D67342">
              <w:rPr>
                <w:rFonts w:ascii="Times New Roman" w:hAnsi="Times New Roman" w:cs="Times New Roman"/>
                <w:bCs/>
                <w:sz w:val="24"/>
                <w:szCs w:val="20"/>
                <w:lang w:val="el-GR" w:eastAsia="el-GR"/>
              </w:rPr>
              <w:t>τηλεσκοπικη</w:t>
            </w:r>
            <w:proofErr w:type="spellEnd"/>
            <w:r w:rsidRPr="00D67342">
              <w:rPr>
                <w:rFonts w:ascii="Times New Roman" w:hAnsi="Times New Roman" w:cs="Times New Roman"/>
                <w:bCs/>
                <w:sz w:val="24"/>
                <w:szCs w:val="20"/>
                <w:lang w:val="el-GR" w:eastAsia="el-GR"/>
              </w:rPr>
              <w:t>, ύψους (ανοικτή) 6 m, με βάση-πέλμα που περιλαμβάνει αντιολισθητικά πατάκια, με ιμάντες συγκράτησης των τεμαχίων και με πιστοποίηση EN131</w:t>
            </w:r>
          </w:p>
        </w:tc>
      </w:tr>
      <w:tr w:rsidR="00D67342" w:rsidRPr="00826374" w14:paraId="521959F7" w14:textId="77777777" w:rsidTr="00D95FEC">
        <w:trPr>
          <w:cantSplit/>
        </w:trPr>
        <w:tc>
          <w:tcPr>
            <w:tcW w:w="673" w:type="dxa"/>
            <w:vAlign w:val="center"/>
          </w:tcPr>
          <w:p w14:paraId="3B9657E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1B7C550"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Σκάλα αλουμινίου, αριθμός σκαλιών 3+1, διάσταση άνω σκαλοπατιού 250 Χ 230mm (περίπου), μέγιστο φορτίο 150Kgr, αντιολισθητικά πέλματα, πιστοποίηση EN131</w:t>
            </w:r>
          </w:p>
        </w:tc>
      </w:tr>
      <w:tr w:rsidR="00D67342" w:rsidRPr="00826374" w14:paraId="5BCB7565" w14:textId="77777777" w:rsidTr="00D95FEC">
        <w:trPr>
          <w:cantSplit/>
        </w:trPr>
        <w:tc>
          <w:tcPr>
            <w:tcW w:w="673" w:type="dxa"/>
            <w:vAlign w:val="center"/>
          </w:tcPr>
          <w:p w14:paraId="319D32A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6ACBC94"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Σκαλωσιά αλουμινίου βιομηχανικού τύπου πλάτους 1,50 μ. που να παρέχει δυνατότητα ύψους εργασίας 6,40 m</w:t>
            </w:r>
          </w:p>
        </w:tc>
      </w:tr>
      <w:tr w:rsidR="00D67342" w:rsidRPr="00826374" w14:paraId="533614DB" w14:textId="77777777" w:rsidTr="00D95FEC">
        <w:trPr>
          <w:cantSplit/>
        </w:trPr>
        <w:tc>
          <w:tcPr>
            <w:tcW w:w="673" w:type="dxa"/>
            <w:vAlign w:val="center"/>
          </w:tcPr>
          <w:p w14:paraId="276398C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2E9ED01"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Σκαλωσιά αλουμινίου βιομηχανικού τύπου πλάτους 1,50 μ. Που να παρέχει δυνατότητα ύψους εργασίας 7,40 m</w:t>
            </w:r>
          </w:p>
        </w:tc>
      </w:tr>
      <w:tr w:rsidR="00D67342" w:rsidRPr="00826374" w14:paraId="307E2DDB" w14:textId="77777777" w:rsidTr="00D95FEC">
        <w:trPr>
          <w:cantSplit/>
        </w:trPr>
        <w:tc>
          <w:tcPr>
            <w:tcW w:w="673" w:type="dxa"/>
            <w:vAlign w:val="center"/>
          </w:tcPr>
          <w:p w14:paraId="5CCAF910"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1C1BD0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100Χ10mm, μήκους 6μ.</w:t>
            </w:r>
          </w:p>
        </w:tc>
      </w:tr>
      <w:tr w:rsidR="00D67342" w:rsidRPr="00826374" w14:paraId="4273094C" w14:textId="77777777" w:rsidTr="00D95FEC">
        <w:trPr>
          <w:cantSplit/>
        </w:trPr>
        <w:tc>
          <w:tcPr>
            <w:tcW w:w="673" w:type="dxa"/>
            <w:vAlign w:val="center"/>
          </w:tcPr>
          <w:p w14:paraId="73B202E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F261151"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14Χ3mm, μήκους 6μ.</w:t>
            </w:r>
          </w:p>
        </w:tc>
      </w:tr>
      <w:tr w:rsidR="00D67342" w:rsidRPr="00826374" w14:paraId="765455B5" w14:textId="77777777" w:rsidTr="00D95FEC">
        <w:trPr>
          <w:cantSplit/>
        </w:trPr>
        <w:tc>
          <w:tcPr>
            <w:tcW w:w="673" w:type="dxa"/>
            <w:vAlign w:val="center"/>
          </w:tcPr>
          <w:p w14:paraId="52387D4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C2AF05F"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20Χ3mm, μήκους 6μ.</w:t>
            </w:r>
          </w:p>
        </w:tc>
      </w:tr>
      <w:tr w:rsidR="00D67342" w:rsidRPr="00826374" w14:paraId="551604CB" w14:textId="77777777" w:rsidTr="00D95FEC">
        <w:trPr>
          <w:cantSplit/>
        </w:trPr>
        <w:tc>
          <w:tcPr>
            <w:tcW w:w="673" w:type="dxa"/>
            <w:vAlign w:val="center"/>
          </w:tcPr>
          <w:p w14:paraId="1C6901D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3790734"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20Χ5mm, μήκους 6μ.</w:t>
            </w:r>
          </w:p>
        </w:tc>
      </w:tr>
      <w:tr w:rsidR="00D67342" w:rsidRPr="00826374" w14:paraId="0E37BE12" w14:textId="77777777" w:rsidTr="00D95FEC">
        <w:trPr>
          <w:cantSplit/>
        </w:trPr>
        <w:tc>
          <w:tcPr>
            <w:tcW w:w="673" w:type="dxa"/>
            <w:vAlign w:val="center"/>
          </w:tcPr>
          <w:p w14:paraId="48C2D4B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5671258"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25Χ3mm, μήκους 6μ.</w:t>
            </w:r>
          </w:p>
        </w:tc>
      </w:tr>
      <w:tr w:rsidR="00D67342" w:rsidRPr="00826374" w14:paraId="42C0F2E5" w14:textId="77777777" w:rsidTr="00D95FEC">
        <w:trPr>
          <w:cantSplit/>
        </w:trPr>
        <w:tc>
          <w:tcPr>
            <w:tcW w:w="673" w:type="dxa"/>
            <w:vAlign w:val="center"/>
          </w:tcPr>
          <w:p w14:paraId="0B837502"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D2C979B"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25Χ5mm, μήκους 6μ.</w:t>
            </w:r>
          </w:p>
        </w:tc>
      </w:tr>
      <w:tr w:rsidR="00D67342" w:rsidRPr="00826374" w14:paraId="6801418E" w14:textId="77777777" w:rsidTr="00D95FEC">
        <w:trPr>
          <w:cantSplit/>
        </w:trPr>
        <w:tc>
          <w:tcPr>
            <w:tcW w:w="673" w:type="dxa"/>
            <w:vAlign w:val="center"/>
          </w:tcPr>
          <w:p w14:paraId="7F331002"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4FA0E3E"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30Χ3mm, μήκους 6μ.</w:t>
            </w:r>
          </w:p>
        </w:tc>
      </w:tr>
      <w:tr w:rsidR="00D67342" w:rsidRPr="00826374" w14:paraId="07111AE3" w14:textId="77777777" w:rsidTr="00D95FEC">
        <w:trPr>
          <w:cantSplit/>
        </w:trPr>
        <w:tc>
          <w:tcPr>
            <w:tcW w:w="673" w:type="dxa"/>
            <w:vAlign w:val="center"/>
          </w:tcPr>
          <w:p w14:paraId="133CC70B"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DACBE66"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30Χ5mm, μήκους 6μ.</w:t>
            </w:r>
          </w:p>
        </w:tc>
      </w:tr>
      <w:tr w:rsidR="00D67342" w:rsidRPr="00826374" w14:paraId="69765A27" w14:textId="77777777" w:rsidTr="00D95FEC">
        <w:trPr>
          <w:cantSplit/>
        </w:trPr>
        <w:tc>
          <w:tcPr>
            <w:tcW w:w="673" w:type="dxa"/>
            <w:vAlign w:val="center"/>
          </w:tcPr>
          <w:p w14:paraId="3641230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BEA601E"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40Χ3mm, μήκους 6μ.</w:t>
            </w:r>
          </w:p>
        </w:tc>
      </w:tr>
      <w:tr w:rsidR="00D67342" w:rsidRPr="00826374" w14:paraId="0ED1239F" w14:textId="77777777" w:rsidTr="00D95FEC">
        <w:trPr>
          <w:cantSplit/>
        </w:trPr>
        <w:tc>
          <w:tcPr>
            <w:tcW w:w="673" w:type="dxa"/>
            <w:vAlign w:val="center"/>
          </w:tcPr>
          <w:p w14:paraId="7C6D82B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03CFD61"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40Χ5mm, μήκους 6μ.</w:t>
            </w:r>
          </w:p>
        </w:tc>
      </w:tr>
      <w:tr w:rsidR="00D67342" w:rsidRPr="00826374" w14:paraId="53362A7F" w14:textId="77777777" w:rsidTr="00D95FEC">
        <w:trPr>
          <w:cantSplit/>
        </w:trPr>
        <w:tc>
          <w:tcPr>
            <w:tcW w:w="673" w:type="dxa"/>
            <w:vAlign w:val="center"/>
          </w:tcPr>
          <w:p w14:paraId="085032C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7B8AF9F"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50Χ8mm, μήκους 6μ.</w:t>
            </w:r>
          </w:p>
        </w:tc>
      </w:tr>
      <w:tr w:rsidR="00D67342" w:rsidRPr="00826374" w14:paraId="02B262CC" w14:textId="77777777" w:rsidTr="00D95FEC">
        <w:trPr>
          <w:cantSplit/>
        </w:trPr>
        <w:tc>
          <w:tcPr>
            <w:tcW w:w="673" w:type="dxa"/>
            <w:vAlign w:val="center"/>
          </w:tcPr>
          <w:p w14:paraId="60092BC4"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AE0F20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70Χ8mm, μήκους 6μ.</w:t>
            </w:r>
          </w:p>
        </w:tc>
      </w:tr>
      <w:tr w:rsidR="00D67342" w:rsidRPr="00826374" w14:paraId="53B520B9" w14:textId="77777777" w:rsidTr="00D95FEC">
        <w:trPr>
          <w:cantSplit/>
        </w:trPr>
        <w:tc>
          <w:tcPr>
            <w:tcW w:w="673" w:type="dxa"/>
            <w:vAlign w:val="center"/>
          </w:tcPr>
          <w:p w14:paraId="1084D493"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2DBC22D"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λάμα σιδήρου, </w:t>
            </w:r>
            <w:proofErr w:type="spellStart"/>
            <w:r w:rsidRPr="00D67342">
              <w:rPr>
                <w:rFonts w:ascii="Times New Roman" w:hAnsi="Times New Roman" w:cs="Times New Roman"/>
                <w:bCs/>
                <w:sz w:val="24"/>
                <w:szCs w:val="20"/>
                <w:lang w:val="el-GR" w:eastAsia="el-GR"/>
              </w:rPr>
              <w:t>σιδηρόλαμα</w:t>
            </w:r>
            <w:proofErr w:type="spellEnd"/>
            <w:r w:rsidRPr="00D67342">
              <w:rPr>
                <w:rFonts w:ascii="Times New Roman" w:hAnsi="Times New Roman" w:cs="Times New Roman"/>
                <w:bCs/>
                <w:sz w:val="24"/>
                <w:szCs w:val="20"/>
                <w:lang w:val="el-GR" w:eastAsia="el-GR"/>
              </w:rPr>
              <w:t xml:space="preserve"> διατάσεων 80Χ10mm, μήκους 6μ.</w:t>
            </w:r>
          </w:p>
        </w:tc>
      </w:tr>
      <w:tr w:rsidR="00D67342" w:rsidRPr="00826374" w14:paraId="2C50DDE0" w14:textId="77777777" w:rsidTr="00D95FEC">
        <w:trPr>
          <w:cantSplit/>
        </w:trPr>
        <w:tc>
          <w:tcPr>
            <w:tcW w:w="673" w:type="dxa"/>
            <w:vAlign w:val="center"/>
          </w:tcPr>
          <w:p w14:paraId="66B5340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0998359"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Ανοξείδωτες (</w:t>
            </w:r>
            <w:r w:rsidRPr="00D67342">
              <w:rPr>
                <w:rFonts w:ascii="Times New Roman" w:hAnsi="Times New Roman" w:cs="Times New Roman"/>
                <w:bCs/>
                <w:sz w:val="24"/>
                <w:szCs w:val="20"/>
                <w:lang w:val="en-US" w:eastAsia="el-GR"/>
              </w:rPr>
              <w:t>Inox</w:t>
            </w:r>
            <w:r w:rsidRPr="00D67342">
              <w:rPr>
                <w:rFonts w:ascii="Times New Roman" w:hAnsi="Times New Roman" w:cs="Times New Roman"/>
                <w:bCs/>
                <w:sz w:val="24"/>
                <w:szCs w:val="20"/>
                <w:lang w:val="el-GR" w:eastAsia="el-GR"/>
              </w:rPr>
              <w:t xml:space="preserve"> 304) λάμες διαστάσεων 30Χ3</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μήκους 6μ.</w:t>
            </w:r>
          </w:p>
        </w:tc>
      </w:tr>
      <w:tr w:rsidR="00D67342" w:rsidRPr="00826374" w14:paraId="6FF26CE5" w14:textId="77777777" w:rsidTr="00D95FEC">
        <w:trPr>
          <w:cantSplit/>
        </w:trPr>
        <w:tc>
          <w:tcPr>
            <w:tcW w:w="673" w:type="dxa"/>
            <w:vAlign w:val="center"/>
          </w:tcPr>
          <w:p w14:paraId="355CAD7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F77BF4B"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Ανοξείδωτες (</w:t>
            </w:r>
            <w:r w:rsidRPr="00D67342">
              <w:rPr>
                <w:rFonts w:ascii="Times New Roman" w:hAnsi="Times New Roman" w:cs="Times New Roman"/>
                <w:bCs/>
                <w:sz w:val="24"/>
                <w:szCs w:val="20"/>
                <w:lang w:val="en-US" w:eastAsia="el-GR"/>
              </w:rPr>
              <w:t>Inox</w:t>
            </w:r>
            <w:r w:rsidRPr="00D67342">
              <w:rPr>
                <w:rFonts w:ascii="Times New Roman" w:hAnsi="Times New Roman" w:cs="Times New Roman"/>
                <w:bCs/>
                <w:sz w:val="24"/>
                <w:szCs w:val="20"/>
                <w:lang w:val="el-GR" w:eastAsia="el-GR"/>
              </w:rPr>
              <w:t xml:space="preserve"> 304) λάμες διαστάσεων 50Χ5</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μήκους 6μ.</w:t>
            </w:r>
          </w:p>
        </w:tc>
      </w:tr>
      <w:tr w:rsidR="00D67342" w:rsidRPr="00826374" w14:paraId="58FB6A15" w14:textId="77777777" w:rsidTr="00D95FEC">
        <w:trPr>
          <w:cantSplit/>
        </w:trPr>
        <w:tc>
          <w:tcPr>
            <w:tcW w:w="673" w:type="dxa"/>
            <w:vAlign w:val="center"/>
          </w:tcPr>
          <w:p w14:paraId="4248866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359D98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Βέργα </w:t>
            </w:r>
            <w:proofErr w:type="spellStart"/>
            <w:r w:rsidRPr="00D67342">
              <w:rPr>
                <w:rFonts w:ascii="Times New Roman" w:hAnsi="Times New Roman" w:cs="Times New Roman"/>
                <w:bCs/>
                <w:sz w:val="24"/>
                <w:szCs w:val="20"/>
                <w:lang w:val="el-GR" w:eastAsia="el-GR"/>
              </w:rPr>
              <w:t>μποϊ</w:t>
            </w:r>
            <w:proofErr w:type="spellEnd"/>
            <w:r w:rsidRPr="00D67342">
              <w:rPr>
                <w:rFonts w:ascii="Times New Roman" w:hAnsi="Times New Roman" w:cs="Times New Roman"/>
                <w:bCs/>
                <w:sz w:val="24"/>
                <w:szCs w:val="20"/>
                <w:lang w:val="el-GR" w:eastAsia="el-GR"/>
              </w:rPr>
              <w:t xml:space="preserve"> κλειδαριάς 38Χ38mm, πάχους 1,5mm, μήκους 2μ.</w:t>
            </w:r>
          </w:p>
        </w:tc>
      </w:tr>
      <w:tr w:rsidR="00D67342" w:rsidRPr="00826374" w14:paraId="5EAB3BBA" w14:textId="77777777" w:rsidTr="00D95FEC">
        <w:trPr>
          <w:cantSplit/>
        </w:trPr>
        <w:tc>
          <w:tcPr>
            <w:tcW w:w="673" w:type="dxa"/>
            <w:vAlign w:val="center"/>
          </w:tcPr>
          <w:p w14:paraId="402197A6"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3C383FC"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Βέργα σίδηρου καρέ, μασίφ διαστάσεων 10Χ10mm, μήκους 6μ.</w:t>
            </w:r>
          </w:p>
        </w:tc>
      </w:tr>
      <w:tr w:rsidR="00D67342" w:rsidRPr="00826374" w14:paraId="05424D69" w14:textId="77777777" w:rsidTr="00D95FEC">
        <w:trPr>
          <w:cantSplit/>
        </w:trPr>
        <w:tc>
          <w:tcPr>
            <w:tcW w:w="673" w:type="dxa"/>
            <w:vAlign w:val="center"/>
          </w:tcPr>
          <w:p w14:paraId="6A1F3EF6"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BBF4EE4"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Βέργα σίδηρου καρέ, μασίφ διαστάσεων 12Χ12mm, μήκους 6μ.</w:t>
            </w:r>
          </w:p>
        </w:tc>
      </w:tr>
      <w:tr w:rsidR="00D67342" w:rsidRPr="00826374" w14:paraId="3E7C250D" w14:textId="77777777" w:rsidTr="00D95FEC">
        <w:trPr>
          <w:cantSplit/>
        </w:trPr>
        <w:tc>
          <w:tcPr>
            <w:tcW w:w="673" w:type="dxa"/>
            <w:vAlign w:val="center"/>
          </w:tcPr>
          <w:p w14:paraId="5BA05AAF"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1C3C57D"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Βέργα σίδηρου καρέ, μασίφ διαστάσεων 14Χ14mm, μήκους 6μ.</w:t>
            </w:r>
          </w:p>
        </w:tc>
      </w:tr>
      <w:tr w:rsidR="00D67342" w:rsidRPr="00826374" w14:paraId="5E76F79B" w14:textId="77777777" w:rsidTr="00D95FEC">
        <w:trPr>
          <w:cantSplit/>
        </w:trPr>
        <w:tc>
          <w:tcPr>
            <w:tcW w:w="673" w:type="dxa"/>
            <w:vAlign w:val="center"/>
          </w:tcPr>
          <w:p w14:paraId="3BA638F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2E536DF"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Βέργα σιδήρου UPN, διατομής Π, διαστάσεων 30Χ15Χ6mm, μήκους 6μ.</w:t>
            </w:r>
          </w:p>
        </w:tc>
      </w:tr>
      <w:tr w:rsidR="00D67342" w:rsidRPr="00826374" w14:paraId="52FAC206" w14:textId="77777777" w:rsidTr="00D95FEC">
        <w:trPr>
          <w:cantSplit/>
        </w:trPr>
        <w:tc>
          <w:tcPr>
            <w:tcW w:w="673" w:type="dxa"/>
            <w:vAlign w:val="center"/>
          </w:tcPr>
          <w:p w14:paraId="1505D30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B7E2FC1"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Βέργα σιδήρου UPN, διατομής Π, διαστάσεων 60Χ30Χ6mm, μήκους 6μ.</w:t>
            </w:r>
          </w:p>
        </w:tc>
      </w:tr>
      <w:tr w:rsidR="00D67342" w:rsidRPr="00826374" w14:paraId="3E763A65" w14:textId="77777777" w:rsidTr="00D95FEC">
        <w:trPr>
          <w:cantSplit/>
        </w:trPr>
        <w:tc>
          <w:tcPr>
            <w:tcW w:w="673" w:type="dxa"/>
            <w:vAlign w:val="center"/>
          </w:tcPr>
          <w:p w14:paraId="78F241E2"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0D675E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Βέργα σιδήρου UPN διάτρητη, διατομής Π, διαστάσεων 30Χ15Χ6mm, μήκους 6μ.</w:t>
            </w:r>
          </w:p>
        </w:tc>
      </w:tr>
      <w:tr w:rsidR="00D67342" w:rsidRPr="00826374" w14:paraId="2392E53A" w14:textId="77777777" w:rsidTr="00D95FEC">
        <w:trPr>
          <w:cantSplit/>
        </w:trPr>
        <w:tc>
          <w:tcPr>
            <w:tcW w:w="673" w:type="dxa"/>
            <w:vAlign w:val="center"/>
          </w:tcPr>
          <w:p w14:paraId="58AB0AD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4CC7AE1"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Βέργα σιδήρου UPN διάτρητη, διατομής Π, διαστάσεων 60Χ30Χ6mm, μήκους 6μ.</w:t>
            </w:r>
          </w:p>
        </w:tc>
      </w:tr>
      <w:tr w:rsidR="00D67342" w:rsidRPr="00826374" w14:paraId="156231F4" w14:textId="77777777" w:rsidTr="00D95FEC">
        <w:trPr>
          <w:cantSplit/>
        </w:trPr>
        <w:tc>
          <w:tcPr>
            <w:tcW w:w="673" w:type="dxa"/>
            <w:vAlign w:val="center"/>
          </w:tcPr>
          <w:p w14:paraId="5570B39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FA699AC"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Κομβοελάσματα</w:t>
            </w:r>
            <w:proofErr w:type="spellEnd"/>
            <w:r w:rsidRPr="00D67342">
              <w:rPr>
                <w:rFonts w:ascii="Times New Roman" w:hAnsi="Times New Roman" w:cs="Times New Roman"/>
                <w:bCs/>
                <w:sz w:val="24"/>
                <w:szCs w:val="20"/>
                <w:lang w:val="el-GR" w:eastAsia="el-GR"/>
              </w:rPr>
              <w:t xml:space="preserve"> τύπου DEXION σετ (8 </w:t>
            </w:r>
            <w:proofErr w:type="spellStart"/>
            <w:r w:rsidRPr="00D67342">
              <w:rPr>
                <w:rFonts w:ascii="Times New Roman" w:hAnsi="Times New Roman" w:cs="Times New Roman"/>
                <w:bCs/>
                <w:sz w:val="24"/>
                <w:szCs w:val="20"/>
                <w:lang w:val="el-GR" w:eastAsia="el-GR"/>
              </w:rPr>
              <w:t>τεμ</w:t>
            </w:r>
            <w:proofErr w:type="spellEnd"/>
            <w:r w:rsidRPr="00D67342">
              <w:rPr>
                <w:rFonts w:ascii="Times New Roman" w:hAnsi="Times New Roman" w:cs="Times New Roman"/>
                <w:bCs/>
                <w:sz w:val="24"/>
                <w:szCs w:val="20"/>
                <w:lang w:val="el-GR" w:eastAsia="el-GR"/>
              </w:rPr>
              <w:t>.)</w:t>
            </w:r>
          </w:p>
        </w:tc>
      </w:tr>
      <w:tr w:rsidR="00D67342" w:rsidRPr="00826374" w14:paraId="3DC00519" w14:textId="77777777" w:rsidTr="00D95FEC">
        <w:trPr>
          <w:cantSplit/>
        </w:trPr>
        <w:tc>
          <w:tcPr>
            <w:tcW w:w="673" w:type="dxa"/>
            <w:vAlign w:val="center"/>
          </w:tcPr>
          <w:p w14:paraId="732328A4"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6DB14F7"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Λαμαρίνα Γαλβάνιζε 2,50mΧ1,25mΧ2mm Φύλλο</w:t>
            </w:r>
          </w:p>
        </w:tc>
      </w:tr>
      <w:tr w:rsidR="00D67342" w:rsidRPr="00826374" w14:paraId="4336E667" w14:textId="77777777" w:rsidTr="00D95FEC">
        <w:trPr>
          <w:cantSplit/>
        </w:trPr>
        <w:tc>
          <w:tcPr>
            <w:tcW w:w="673" w:type="dxa"/>
            <w:vAlign w:val="center"/>
          </w:tcPr>
          <w:p w14:paraId="0A9060D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FE0840E"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Λαμαρίνα Γαλβάνιζε 2,00mΧ1,00mΧ2,00mm Φύλλο</w:t>
            </w:r>
          </w:p>
        </w:tc>
      </w:tr>
      <w:tr w:rsidR="00D67342" w:rsidRPr="00826374" w14:paraId="64E9B4CF" w14:textId="77777777" w:rsidTr="00D95FEC">
        <w:trPr>
          <w:cantSplit/>
        </w:trPr>
        <w:tc>
          <w:tcPr>
            <w:tcW w:w="673" w:type="dxa"/>
            <w:vAlign w:val="center"/>
          </w:tcPr>
          <w:p w14:paraId="2C31C4A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C52F0B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Λαμαρίνα μαύρη </w:t>
            </w:r>
            <w:proofErr w:type="spellStart"/>
            <w:r w:rsidRPr="00D67342">
              <w:rPr>
                <w:rFonts w:ascii="Times New Roman" w:hAnsi="Times New Roman" w:cs="Times New Roman"/>
                <w:bCs/>
                <w:sz w:val="24"/>
                <w:szCs w:val="20"/>
                <w:lang w:val="el-GR" w:eastAsia="el-GR"/>
              </w:rPr>
              <w:t>ντεκαπε</w:t>
            </w:r>
            <w:proofErr w:type="spellEnd"/>
            <w:r w:rsidRPr="00D67342">
              <w:rPr>
                <w:rFonts w:ascii="Times New Roman" w:hAnsi="Times New Roman" w:cs="Times New Roman"/>
                <w:bCs/>
                <w:sz w:val="24"/>
                <w:szCs w:val="20"/>
                <w:lang w:val="el-GR" w:eastAsia="el-GR"/>
              </w:rPr>
              <w:t xml:space="preserve"> 2Χ1Χ1,5mm  Φύλλο</w:t>
            </w:r>
          </w:p>
        </w:tc>
      </w:tr>
      <w:tr w:rsidR="00D67342" w:rsidRPr="00826374" w14:paraId="4F5FE462" w14:textId="77777777" w:rsidTr="00D95FEC">
        <w:trPr>
          <w:cantSplit/>
        </w:trPr>
        <w:tc>
          <w:tcPr>
            <w:tcW w:w="673" w:type="dxa"/>
            <w:vAlign w:val="center"/>
          </w:tcPr>
          <w:p w14:paraId="74CA4D9A"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00FF61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Λαμαρίνα μαύρη </w:t>
            </w:r>
            <w:proofErr w:type="spellStart"/>
            <w:r w:rsidRPr="00D67342">
              <w:rPr>
                <w:rFonts w:ascii="Times New Roman" w:hAnsi="Times New Roman" w:cs="Times New Roman"/>
                <w:bCs/>
                <w:sz w:val="24"/>
                <w:szCs w:val="20"/>
                <w:lang w:val="el-GR" w:eastAsia="el-GR"/>
              </w:rPr>
              <w:t>ντεκαπε</w:t>
            </w:r>
            <w:proofErr w:type="spellEnd"/>
            <w:r w:rsidRPr="00D67342">
              <w:rPr>
                <w:rFonts w:ascii="Times New Roman" w:hAnsi="Times New Roman" w:cs="Times New Roman"/>
                <w:bCs/>
                <w:sz w:val="24"/>
                <w:szCs w:val="20"/>
                <w:lang w:val="el-GR" w:eastAsia="el-GR"/>
              </w:rPr>
              <w:t xml:space="preserve"> 2Χ1Χ1 1/4mm  Φύλλο</w:t>
            </w:r>
          </w:p>
        </w:tc>
      </w:tr>
      <w:tr w:rsidR="00D67342" w:rsidRPr="00826374" w14:paraId="04428747" w14:textId="77777777" w:rsidTr="00D95FEC">
        <w:trPr>
          <w:cantSplit/>
        </w:trPr>
        <w:tc>
          <w:tcPr>
            <w:tcW w:w="673" w:type="dxa"/>
            <w:vAlign w:val="center"/>
          </w:tcPr>
          <w:p w14:paraId="2CC96742"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58B18C8"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Λαμαρίνα μαύρη διάτρητη </w:t>
            </w:r>
            <w:proofErr w:type="spellStart"/>
            <w:r w:rsidRPr="00D67342">
              <w:rPr>
                <w:rFonts w:ascii="Times New Roman" w:hAnsi="Times New Roman" w:cs="Times New Roman"/>
                <w:bCs/>
                <w:sz w:val="24"/>
                <w:szCs w:val="20"/>
                <w:lang w:val="el-GR" w:eastAsia="el-GR"/>
              </w:rPr>
              <w:t>διαστ</w:t>
            </w:r>
            <w:proofErr w:type="spellEnd"/>
            <w:r w:rsidRPr="00D67342">
              <w:rPr>
                <w:rFonts w:ascii="Times New Roman" w:hAnsi="Times New Roman" w:cs="Times New Roman"/>
                <w:bCs/>
                <w:sz w:val="24"/>
                <w:szCs w:val="20"/>
                <w:lang w:val="el-GR" w:eastAsia="el-GR"/>
              </w:rPr>
              <w:t>. 2,5Χ1,25Χ1,5mm  (Φ5) Φύλλο</w:t>
            </w:r>
          </w:p>
        </w:tc>
      </w:tr>
      <w:tr w:rsidR="00D67342" w:rsidRPr="00826374" w14:paraId="7488AF5C" w14:textId="77777777" w:rsidTr="00D95FEC">
        <w:trPr>
          <w:cantSplit/>
        </w:trPr>
        <w:tc>
          <w:tcPr>
            <w:tcW w:w="673" w:type="dxa"/>
            <w:vAlign w:val="center"/>
          </w:tcPr>
          <w:p w14:paraId="074C6160"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840444B"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Λαμαρίνα </w:t>
            </w:r>
            <w:proofErr w:type="spellStart"/>
            <w:r w:rsidRPr="00D67342">
              <w:rPr>
                <w:rFonts w:ascii="Times New Roman" w:hAnsi="Times New Roman" w:cs="Times New Roman"/>
                <w:bCs/>
                <w:sz w:val="24"/>
                <w:szCs w:val="20"/>
                <w:lang w:val="el-GR" w:eastAsia="el-GR"/>
              </w:rPr>
              <w:t>μπακλαβωτή</w:t>
            </w:r>
            <w:proofErr w:type="spellEnd"/>
            <w:r w:rsidRPr="00D67342">
              <w:rPr>
                <w:rFonts w:ascii="Times New Roman" w:hAnsi="Times New Roman" w:cs="Times New Roman"/>
                <w:bCs/>
                <w:sz w:val="24"/>
                <w:szCs w:val="20"/>
                <w:lang w:val="el-GR" w:eastAsia="el-GR"/>
              </w:rPr>
              <w:t xml:space="preserve"> 1,00mΧ2,00mΧ2.5mm Φύλλο</w:t>
            </w:r>
          </w:p>
        </w:tc>
      </w:tr>
      <w:tr w:rsidR="00D67342" w:rsidRPr="00826374" w14:paraId="22587802" w14:textId="77777777" w:rsidTr="00D95FEC">
        <w:trPr>
          <w:cantSplit/>
        </w:trPr>
        <w:tc>
          <w:tcPr>
            <w:tcW w:w="673" w:type="dxa"/>
            <w:vAlign w:val="center"/>
          </w:tcPr>
          <w:p w14:paraId="3ABC4C84"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4D0339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Λαμαρίνα </w:t>
            </w:r>
            <w:proofErr w:type="spellStart"/>
            <w:r w:rsidRPr="00D67342">
              <w:rPr>
                <w:rFonts w:ascii="Times New Roman" w:hAnsi="Times New Roman" w:cs="Times New Roman"/>
                <w:bCs/>
                <w:sz w:val="24"/>
                <w:szCs w:val="20"/>
                <w:lang w:val="el-GR" w:eastAsia="el-GR"/>
              </w:rPr>
              <w:t>μπακλαβωτή</w:t>
            </w:r>
            <w:proofErr w:type="spellEnd"/>
            <w:r w:rsidRPr="00D67342">
              <w:rPr>
                <w:rFonts w:ascii="Times New Roman" w:hAnsi="Times New Roman" w:cs="Times New Roman"/>
                <w:bCs/>
                <w:sz w:val="24"/>
                <w:szCs w:val="20"/>
                <w:lang w:val="el-GR" w:eastAsia="el-GR"/>
              </w:rPr>
              <w:t xml:space="preserve"> 1,00</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Χ2,00</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Χ3mm Φύλλο</w:t>
            </w:r>
          </w:p>
        </w:tc>
      </w:tr>
      <w:tr w:rsidR="00D67342" w:rsidRPr="00826374" w14:paraId="58A1043E" w14:textId="77777777" w:rsidTr="00D95FEC">
        <w:trPr>
          <w:cantSplit/>
        </w:trPr>
        <w:tc>
          <w:tcPr>
            <w:tcW w:w="673" w:type="dxa"/>
            <w:vAlign w:val="center"/>
          </w:tcPr>
          <w:p w14:paraId="3700AF22"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04B6CFD"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Λαμαρίνα </w:t>
            </w:r>
            <w:proofErr w:type="spellStart"/>
            <w:r w:rsidRPr="00D67342">
              <w:rPr>
                <w:rFonts w:ascii="Times New Roman" w:hAnsi="Times New Roman" w:cs="Times New Roman"/>
                <w:bCs/>
                <w:sz w:val="24"/>
                <w:szCs w:val="20"/>
                <w:lang w:val="el-GR" w:eastAsia="el-GR"/>
              </w:rPr>
              <w:t>μπακλαβωτή</w:t>
            </w:r>
            <w:proofErr w:type="spellEnd"/>
            <w:r w:rsidRPr="00D67342">
              <w:rPr>
                <w:rFonts w:ascii="Times New Roman" w:hAnsi="Times New Roman" w:cs="Times New Roman"/>
                <w:bCs/>
                <w:sz w:val="24"/>
                <w:szCs w:val="20"/>
                <w:lang w:val="el-GR" w:eastAsia="el-GR"/>
              </w:rPr>
              <w:t xml:space="preserve"> 1,25</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Χ2,50</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Χ3mm Φύλλο</w:t>
            </w:r>
          </w:p>
        </w:tc>
      </w:tr>
      <w:tr w:rsidR="00D67342" w:rsidRPr="00826374" w14:paraId="6A430684" w14:textId="77777777" w:rsidTr="00D95FEC">
        <w:trPr>
          <w:cantSplit/>
        </w:trPr>
        <w:tc>
          <w:tcPr>
            <w:tcW w:w="673" w:type="dxa"/>
            <w:vAlign w:val="center"/>
          </w:tcPr>
          <w:p w14:paraId="342CB2AA"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1CEEC11"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Λαμαρίνα </w:t>
            </w:r>
            <w:proofErr w:type="spellStart"/>
            <w:r w:rsidRPr="00D67342">
              <w:rPr>
                <w:rFonts w:ascii="Times New Roman" w:hAnsi="Times New Roman" w:cs="Times New Roman"/>
                <w:bCs/>
                <w:sz w:val="24"/>
                <w:szCs w:val="20"/>
                <w:lang w:val="el-GR" w:eastAsia="el-GR"/>
              </w:rPr>
              <w:t>μπακλαβωτή</w:t>
            </w:r>
            <w:proofErr w:type="spellEnd"/>
            <w:r w:rsidRPr="00D67342">
              <w:rPr>
                <w:rFonts w:ascii="Times New Roman" w:hAnsi="Times New Roman" w:cs="Times New Roman"/>
                <w:bCs/>
                <w:sz w:val="24"/>
                <w:szCs w:val="20"/>
                <w:lang w:val="el-GR" w:eastAsia="el-GR"/>
              </w:rPr>
              <w:t xml:space="preserve"> 1,25</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Χ2,50</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Χ5mm Φύλλο</w:t>
            </w:r>
          </w:p>
        </w:tc>
      </w:tr>
      <w:tr w:rsidR="00D67342" w:rsidRPr="00826374" w14:paraId="5AF50B43" w14:textId="77777777" w:rsidTr="00D95FEC">
        <w:trPr>
          <w:cantSplit/>
        </w:trPr>
        <w:tc>
          <w:tcPr>
            <w:tcW w:w="673" w:type="dxa"/>
            <w:vAlign w:val="center"/>
          </w:tcPr>
          <w:p w14:paraId="285DD49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2B16824"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Λαμαρίνα 1,25</w:t>
            </w:r>
            <w:proofErr w:type="spellStart"/>
            <w:r w:rsidRPr="00D67342">
              <w:rPr>
                <w:rFonts w:ascii="Times New Roman" w:hAnsi="Times New Roman" w:cs="Times New Roman"/>
                <w:bCs/>
                <w:sz w:val="24"/>
                <w:szCs w:val="20"/>
                <w:lang w:val="en-US" w:eastAsia="el-GR"/>
              </w:rPr>
              <w:t>mX</w:t>
            </w:r>
            <w:proofErr w:type="spellEnd"/>
            <w:r w:rsidRPr="00D67342">
              <w:rPr>
                <w:rFonts w:ascii="Times New Roman" w:hAnsi="Times New Roman" w:cs="Times New Roman"/>
                <w:bCs/>
                <w:sz w:val="24"/>
                <w:szCs w:val="20"/>
                <w:lang w:val="el-GR" w:eastAsia="el-GR"/>
              </w:rPr>
              <w:t>2,50</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Χ3</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xml:space="preserve"> κριθαράκι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Φύλλο</w:t>
            </w:r>
          </w:p>
        </w:tc>
      </w:tr>
      <w:tr w:rsidR="00D67342" w:rsidRPr="00826374" w14:paraId="015921F4" w14:textId="77777777" w:rsidTr="00D95FEC">
        <w:trPr>
          <w:cantSplit/>
        </w:trPr>
        <w:tc>
          <w:tcPr>
            <w:tcW w:w="673" w:type="dxa"/>
            <w:vAlign w:val="center"/>
          </w:tcPr>
          <w:p w14:paraId="05BDEF8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29B780B"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Λαμαρίνα 1,00</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Χ2,00</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Χ2</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xml:space="preserve"> ανοξείδωτη (</w:t>
            </w:r>
            <w:r w:rsidRPr="00D67342">
              <w:rPr>
                <w:rFonts w:ascii="Times New Roman" w:hAnsi="Times New Roman" w:cs="Times New Roman"/>
                <w:bCs/>
                <w:sz w:val="24"/>
                <w:szCs w:val="20"/>
                <w:lang w:val="en-US" w:eastAsia="el-GR"/>
              </w:rPr>
              <w:t>Inox</w:t>
            </w:r>
            <w:r w:rsidRPr="00D67342">
              <w:rPr>
                <w:rFonts w:ascii="Times New Roman" w:hAnsi="Times New Roman" w:cs="Times New Roman"/>
                <w:bCs/>
                <w:sz w:val="24"/>
                <w:szCs w:val="20"/>
                <w:lang w:val="el-GR" w:eastAsia="el-GR"/>
              </w:rPr>
              <w:t xml:space="preserve"> 304 Σατινέ)</w:t>
            </w:r>
          </w:p>
        </w:tc>
      </w:tr>
      <w:tr w:rsidR="00D67342" w:rsidRPr="00826374" w14:paraId="622A399E" w14:textId="77777777" w:rsidTr="00D95FEC">
        <w:trPr>
          <w:cantSplit/>
        </w:trPr>
        <w:tc>
          <w:tcPr>
            <w:tcW w:w="673" w:type="dxa"/>
            <w:vAlign w:val="center"/>
          </w:tcPr>
          <w:p w14:paraId="53784CF4"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92D192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Λαμαρίνα αλουμινίου κριθαράκι 1,25</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Χ2,50</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Χ3</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xml:space="preserve">  </w:t>
            </w:r>
          </w:p>
        </w:tc>
      </w:tr>
      <w:tr w:rsidR="00D67342" w:rsidRPr="00826374" w14:paraId="7B9F8004" w14:textId="77777777" w:rsidTr="00D95FEC">
        <w:trPr>
          <w:cantSplit/>
        </w:trPr>
        <w:tc>
          <w:tcPr>
            <w:tcW w:w="673" w:type="dxa"/>
            <w:vAlign w:val="center"/>
          </w:tcPr>
          <w:p w14:paraId="08F13D71"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9CEBFC4"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Μορφοσωλήνα</w:t>
            </w:r>
            <w:proofErr w:type="spellEnd"/>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30Χ30 πάχους 2mm, μήκους 6,00μ</w:t>
            </w:r>
          </w:p>
        </w:tc>
      </w:tr>
      <w:tr w:rsidR="00D67342" w:rsidRPr="00826374" w14:paraId="41C7B3FB" w14:textId="77777777" w:rsidTr="00D95FEC">
        <w:trPr>
          <w:cantSplit/>
        </w:trPr>
        <w:tc>
          <w:tcPr>
            <w:tcW w:w="673" w:type="dxa"/>
            <w:vAlign w:val="center"/>
          </w:tcPr>
          <w:p w14:paraId="30FF140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4B07D67"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Μορφοσωλήνα</w:t>
            </w:r>
            <w:proofErr w:type="spellEnd"/>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38Χ38 πάχους 2mm, μήκους 6,00μ</w:t>
            </w:r>
          </w:p>
        </w:tc>
      </w:tr>
      <w:tr w:rsidR="00D67342" w:rsidRPr="00826374" w14:paraId="72987B8D" w14:textId="77777777" w:rsidTr="00D95FEC">
        <w:trPr>
          <w:cantSplit/>
        </w:trPr>
        <w:tc>
          <w:tcPr>
            <w:tcW w:w="673" w:type="dxa"/>
            <w:vAlign w:val="center"/>
          </w:tcPr>
          <w:p w14:paraId="25507CA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BCBC02F"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Μορφοσωλήνα</w:t>
            </w:r>
            <w:proofErr w:type="spellEnd"/>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40Χ40 πάχους 2mm, μήκους 6,00μ</w:t>
            </w:r>
          </w:p>
        </w:tc>
      </w:tr>
      <w:tr w:rsidR="00D67342" w:rsidRPr="00826374" w14:paraId="1C5613FD" w14:textId="77777777" w:rsidTr="00D95FEC">
        <w:trPr>
          <w:cantSplit/>
        </w:trPr>
        <w:tc>
          <w:tcPr>
            <w:tcW w:w="673" w:type="dxa"/>
            <w:vAlign w:val="center"/>
          </w:tcPr>
          <w:p w14:paraId="5EC8BE11"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630771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Μορφοσωλήνα</w:t>
            </w:r>
            <w:proofErr w:type="spellEnd"/>
            <w:r w:rsidRPr="00D67342">
              <w:rPr>
                <w:rFonts w:ascii="Times New Roman" w:hAnsi="Times New Roman" w:cs="Times New Roman"/>
                <w:bCs/>
                <w:sz w:val="24"/>
                <w:szCs w:val="20"/>
                <w:lang w:val="el-GR" w:eastAsia="el-GR"/>
              </w:rPr>
              <w:t xml:space="preserve"> μαύρη 14Χ14 πάχους 1,5mm, μήκους 5,00μ</w:t>
            </w:r>
          </w:p>
        </w:tc>
      </w:tr>
      <w:tr w:rsidR="00D67342" w:rsidRPr="00826374" w14:paraId="30CE9C93" w14:textId="77777777" w:rsidTr="00D95FEC">
        <w:trPr>
          <w:cantSplit/>
        </w:trPr>
        <w:tc>
          <w:tcPr>
            <w:tcW w:w="673" w:type="dxa"/>
            <w:vAlign w:val="center"/>
          </w:tcPr>
          <w:p w14:paraId="2D4987D6"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8ECD5AF"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Μορφοσωλήνα</w:t>
            </w:r>
            <w:proofErr w:type="spellEnd"/>
            <w:r w:rsidRPr="00D67342">
              <w:rPr>
                <w:rFonts w:ascii="Times New Roman" w:hAnsi="Times New Roman" w:cs="Times New Roman"/>
                <w:bCs/>
                <w:sz w:val="24"/>
                <w:szCs w:val="20"/>
                <w:lang w:val="el-GR" w:eastAsia="el-GR"/>
              </w:rPr>
              <w:t xml:space="preserve"> μαύρη 17Χ17 πάχους 1,5mm, μήκους 5,00μ</w:t>
            </w:r>
          </w:p>
        </w:tc>
      </w:tr>
      <w:tr w:rsidR="00D67342" w:rsidRPr="00826374" w14:paraId="5694A83E" w14:textId="77777777" w:rsidTr="00D95FEC">
        <w:trPr>
          <w:cantSplit/>
        </w:trPr>
        <w:tc>
          <w:tcPr>
            <w:tcW w:w="673" w:type="dxa"/>
            <w:vAlign w:val="center"/>
          </w:tcPr>
          <w:p w14:paraId="015992F1"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466CB5D"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Μορφοσωλήνα</w:t>
            </w:r>
            <w:proofErr w:type="spellEnd"/>
            <w:r w:rsidRPr="00D67342">
              <w:rPr>
                <w:rFonts w:ascii="Times New Roman" w:hAnsi="Times New Roman" w:cs="Times New Roman"/>
                <w:bCs/>
                <w:sz w:val="24"/>
                <w:szCs w:val="20"/>
                <w:lang w:val="el-GR" w:eastAsia="el-GR"/>
              </w:rPr>
              <w:t xml:space="preserve"> μαύρη 30Χ30 πάχους 2mm, μήκους 6,00μ</w:t>
            </w:r>
          </w:p>
        </w:tc>
      </w:tr>
      <w:tr w:rsidR="00D67342" w:rsidRPr="00826374" w14:paraId="05926591" w14:textId="77777777" w:rsidTr="00D95FEC">
        <w:trPr>
          <w:cantSplit/>
        </w:trPr>
        <w:tc>
          <w:tcPr>
            <w:tcW w:w="673" w:type="dxa"/>
            <w:vAlign w:val="center"/>
          </w:tcPr>
          <w:p w14:paraId="200748B0"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27C4C92"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Μορφοσωλήνα</w:t>
            </w:r>
            <w:proofErr w:type="spellEnd"/>
            <w:r w:rsidRPr="00D67342">
              <w:rPr>
                <w:rFonts w:ascii="Times New Roman" w:hAnsi="Times New Roman" w:cs="Times New Roman"/>
                <w:bCs/>
                <w:sz w:val="24"/>
                <w:szCs w:val="20"/>
                <w:lang w:val="el-GR" w:eastAsia="el-GR"/>
              </w:rPr>
              <w:t xml:space="preserve"> μαύρη 38Χ38 πάχους 2mm, μήκους 6,00μ</w:t>
            </w:r>
          </w:p>
        </w:tc>
      </w:tr>
      <w:tr w:rsidR="00D67342" w:rsidRPr="00826374" w14:paraId="73C91DBC" w14:textId="77777777" w:rsidTr="00D95FEC">
        <w:trPr>
          <w:cantSplit/>
        </w:trPr>
        <w:tc>
          <w:tcPr>
            <w:tcW w:w="673" w:type="dxa"/>
            <w:vAlign w:val="center"/>
          </w:tcPr>
          <w:p w14:paraId="5C4F2E10"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4A6F31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Μορφοσωλήνα</w:t>
            </w:r>
            <w:proofErr w:type="spellEnd"/>
            <w:r w:rsidRPr="00D67342">
              <w:rPr>
                <w:rFonts w:ascii="Times New Roman" w:hAnsi="Times New Roman" w:cs="Times New Roman"/>
                <w:bCs/>
                <w:sz w:val="24"/>
                <w:szCs w:val="20"/>
                <w:lang w:val="el-GR" w:eastAsia="el-GR"/>
              </w:rPr>
              <w:t xml:space="preserve"> μαύρη 40Χ40 πάχους 2mm, μήκους 6,00μ</w:t>
            </w:r>
          </w:p>
        </w:tc>
      </w:tr>
      <w:tr w:rsidR="00D67342" w:rsidRPr="00826374" w14:paraId="487F525D" w14:textId="77777777" w:rsidTr="00D95FEC">
        <w:trPr>
          <w:cantSplit/>
        </w:trPr>
        <w:tc>
          <w:tcPr>
            <w:tcW w:w="673" w:type="dxa"/>
            <w:vAlign w:val="center"/>
          </w:tcPr>
          <w:p w14:paraId="0586A7B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9DCD90C"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Μορφοσωλήνα</w:t>
            </w:r>
            <w:proofErr w:type="spellEnd"/>
            <w:r w:rsidRPr="00D67342">
              <w:rPr>
                <w:rFonts w:ascii="Times New Roman" w:hAnsi="Times New Roman" w:cs="Times New Roman"/>
                <w:bCs/>
                <w:sz w:val="24"/>
                <w:szCs w:val="20"/>
                <w:lang w:val="el-GR" w:eastAsia="el-GR"/>
              </w:rPr>
              <w:t xml:space="preserve"> μαύρη 100Χ40 πάχους 2mm, μήκους 6,00μ</w:t>
            </w:r>
          </w:p>
        </w:tc>
      </w:tr>
      <w:tr w:rsidR="00D67342" w:rsidRPr="00D67342" w14:paraId="427CBD17" w14:textId="77777777" w:rsidTr="00D95FEC">
        <w:trPr>
          <w:cantSplit/>
        </w:trPr>
        <w:tc>
          <w:tcPr>
            <w:tcW w:w="673" w:type="dxa"/>
            <w:vAlign w:val="center"/>
          </w:tcPr>
          <w:p w14:paraId="57878BA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6068082"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Καμπύλες Οξυγόνου Φ.33</w:t>
            </w:r>
          </w:p>
        </w:tc>
      </w:tr>
      <w:tr w:rsidR="00D67342" w:rsidRPr="00D67342" w14:paraId="72B16C0B" w14:textId="77777777" w:rsidTr="00D95FEC">
        <w:trPr>
          <w:cantSplit/>
        </w:trPr>
        <w:tc>
          <w:tcPr>
            <w:tcW w:w="673" w:type="dxa"/>
            <w:vAlign w:val="center"/>
          </w:tcPr>
          <w:p w14:paraId="466EE83B"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7D00736"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Καμπύλες Οξυγόνου Φ.42</w:t>
            </w:r>
          </w:p>
        </w:tc>
      </w:tr>
      <w:tr w:rsidR="00D67342" w:rsidRPr="00D67342" w14:paraId="7B095559" w14:textId="77777777" w:rsidTr="00D95FEC">
        <w:trPr>
          <w:cantSplit/>
        </w:trPr>
        <w:tc>
          <w:tcPr>
            <w:tcW w:w="673" w:type="dxa"/>
            <w:vAlign w:val="center"/>
          </w:tcPr>
          <w:p w14:paraId="1B8AE280"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A200FC2"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Καμπύλες Οξυγόνου Φ.48</w:t>
            </w:r>
          </w:p>
        </w:tc>
      </w:tr>
      <w:tr w:rsidR="00D67342" w:rsidRPr="00D67342" w14:paraId="34F39516" w14:textId="77777777" w:rsidTr="00D95FEC">
        <w:trPr>
          <w:cantSplit/>
        </w:trPr>
        <w:tc>
          <w:tcPr>
            <w:tcW w:w="673" w:type="dxa"/>
            <w:vAlign w:val="center"/>
          </w:tcPr>
          <w:p w14:paraId="301C294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3692D17"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Καμπύλες Οξυγόνου Φ.60</w:t>
            </w:r>
          </w:p>
        </w:tc>
      </w:tr>
      <w:tr w:rsidR="00D67342" w:rsidRPr="00D67342" w14:paraId="731D2A21" w14:textId="77777777" w:rsidTr="00D95FEC">
        <w:trPr>
          <w:cantSplit/>
        </w:trPr>
        <w:tc>
          <w:tcPr>
            <w:tcW w:w="673" w:type="dxa"/>
            <w:vAlign w:val="center"/>
          </w:tcPr>
          <w:p w14:paraId="7FAB3CA3"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7423CA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Καραβόλια</w:t>
            </w:r>
            <w:proofErr w:type="spellEnd"/>
            <w:r w:rsidRPr="00D67342">
              <w:rPr>
                <w:rFonts w:ascii="Times New Roman" w:hAnsi="Times New Roman" w:cs="Times New Roman"/>
                <w:bCs/>
                <w:sz w:val="24"/>
                <w:szCs w:val="20"/>
                <w:lang w:val="el-GR" w:eastAsia="el-GR"/>
              </w:rPr>
              <w:t xml:space="preserve"> Διάφορα</w:t>
            </w:r>
          </w:p>
        </w:tc>
      </w:tr>
      <w:tr w:rsidR="00D67342" w:rsidRPr="00826374" w14:paraId="2101C912" w14:textId="77777777" w:rsidTr="00D95FEC">
        <w:trPr>
          <w:cantSplit/>
        </w:trPr>
        <w:tc>
          <w:tcPr>
            <w:tcW w:w="673" w:type="dxa"/>
            <w:vAlign w:val="center"/>
          </w:tcPr>
          <w:p w14:paraId="40E629E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8E33F57"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Λαμαρίνα τραπεζοειδή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πάχους 0,40</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1μ.</w:t>
            </w:r>
          </w:p>
        </w:tc>
      </w:tr>
      <w:tr w:rsidR="00D67342" w:rsidRPr="00826374" w14:paraId="39A422ED" w14:textId="77777777" w:rsidTr="00D95FEC">
        <w:trPr>
          <w:cantSplit/>
        </w:trPr>
        <w:tc>
          <w:tcPr>
            <w:tcW w:w="673" w:type="dxa"/>
            <w:vAlign w:val="center"/>
          </w:tcPr>
          <w:p w14:paraId="5C8B708F"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C6A008D"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Πέλματα ορθοστάτη τύπου DEXION σετ (4 </w:t>
            </w:r>
            <w:proofErr w:type="spellStart"/>
            <w:r w:rsidRPr="00D67342">
              <w:rPr>
                <w:rFonts w:ascii="Times New Roman" w:hAnsi="Times New Roman" w:cs="Times New Roman"/>
                <w:bCs/>
                <w:sz w:val="24"/>
                <w:szCs w:val="20"/>
                <w:lang w:val="el-GR" w:eastAsia="el-GR"/>
              </w:rPr>
              <w:t>τεμ</w:t>
            </w:r>
            <w:proofErr w:type="spellEnd"/>
            <w:r w:rsidRPr="00D67342">
              <w:rPr>
                <w:rFonts w:ascii="Times New Roman" w:hAnsi="Times New Roman" w:cs="Times New Roman"/>
                <w:bCs/>
                <w:sz w:val="24"/>
                <w:szCs w:val="20"/>
                <w:lang w:val="el-GR" w:eastAsia="el-GR"/>
              </w:rPr>
              <w:t>.)</w:t>
            </w:r>
          </w:p>
        </w:tc>
      </w:tr>
      <w:tr w:rsidR="00D67342" w:rsidRPr="00826374" w14:paraId="0992B8AE" w14:textId="77777777" w:rsidTr="00D95FEC">
        <w:trPr>
          <w:cantSplit/>
        </w:trPr>
        <w:tc>
          <w:tcPr>
            <w:tcW w:w="673" w:type="dxa"/>
            <w:vAlign w:val="center"/>
          </w:tcPr>
          <w:p w14:paraId="68DCA1C1"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3366A2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Πλέγμα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5Χ1,5</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 xml:space="preserve"> με τρύπα 5Χ10</w:t>
            </w:r>
            <w:r w:rsidRPr="00D67342">
              <w:rPr>
                <w:rFonts w:ascii="Times New Roman" w:hAnsi="Times New Roman" w:cs="Times New Roman"/>
                <w:bCs/>
                <w:sz w:val="24"/>
                <w:szCs w:val="20"/>
                <w:lang w:val="en-US" w:eastAsia="el-GR"/>
              </w:rPr>
              <w:t>cm</w:t>
            </w:r>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παχ</w:t>
            </w:r>
            <w:proofErr w:type="spellEnd"/>
            <w:r w:rsidRPr="00D67342">
              <w:rPr>
                <w:rFonts w:ascii="Times New Roman" w:hAnsi="Times New Roman" w:cs="Times New Roman"/>
                <w:bCs/>
                <w:sz w:val="24"/>
                <w:szCs w:val="20"/>
                <w:lang w:val="el-GR" w:eastAsia="el-GR"/>
              </w:rPr>
              <w:t>. 3</w:t>
            </w:r>
            <w:r w:rsidRPr="00D67342">
              <w:rPr>
                <w:rFonts w:ascii="Times New Roman" w:hAnsi="Times New Roman" w:cs="Times New Roman"/>
                <w:bCs/>
                <w:sz w:val="24"/>
                <w:szCs w:val="20"/>
                <w:lang w:val="en-US" w:eastAsia="el-GR"/>
              </w:rPr>
              <w:t>mm</w:t>
            </w:r>
          </w:p>
        </w:tc>
      </w:tr>
      <w:tr w:rsidR="00D67342" w:rsidRPr="00826374" w14:paraId="35EF8BC7" w14:textId="77777777" w:rsidTr="00D95FEC">
        <w:trPr>
          <w:cantSplit/>
        </w:trPr>
        <w:tc>
          <w:tcPr>
            <w:tcW w:w="673" w:type="dxa"/>
            <w:vAlign w:val="center"/>
          </w:tcPr>
          <w:p w14:paraId="5CC39758"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691E448"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Πλέγμα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5Χ2</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 xml:space="preserve"> με τρύπα 5Χ10</w:t>
            </w:r>
            <w:r w:rsidRPr="00D67342">
              <w:rPr>
                <w:rFonts w:ascii="Times New Roman" w:hAnsi="Times New Roman" w:cs="Times New Roman"/>
                <w:bCs/>
                <w:sz w:val="24"/>
                <w:szCs w:val="20"/>
                <w:lang w:val="en-US" w:eastAsia="el-GR"/>
              </w:rPr>
              <w:t>cm</w:t>
            </w:r>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παχ</w:t>
            </w:r>
            <w:proofErr w:type="spellEnd"/>
            <w:r w:rsidRPr="00D67342">
              <w:rPr>
                <w:rFonts w:ascii="Times New Roman" w:hAnsi="Times New Roman" w:cs="Times New Roman"/>
                <w:bCs/>
                <w:sz w:val="24"/>
                <w:szCs w:val="20"/>
                <w:lang w:val="el-GR" w:eastAsia="el-GR"/>
              </w:rPr>
              <w:t>. 3</w:t>
            </w:r>
            <w:r w:rsidRPr="00D67342">
              <w:rPr>
                <w:rFonts w:ascii="Times New Roman" w:hAnsi="Times New Roman" w:cs="Times New Roman"/>
                <w:bCs/>
                <w:sz w:val="24"/>
                <w:szCs w:val="20"/>
                <w:lang w:val="en-US" w:eastAsia="el-GR"/>
              </w:rPr>
              <w:t>mm</w:t>
            </w:r>
          </w:p>
        </w:tc>
      </w:tr>
      <w:tr w:rsidR="00D67342" w:rsidRPr="00826374" w14:paraId="3B79811D" w14:textId="77777777" w:rsidTr="00D95FEC">
        <w:trPr>
          <w:cantSplit/>
        </w:trPr>
        <w:tc>
          <w:tcPr>
            <w:tcW w:w="673" w:type="dxa"/>
            <w:vAlign w:val="center"/>
          </w:tcPr>
          <w:p w14:paraId="41D2212B"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54F3A3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Πλέγμα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5Χ1,5</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 xml:space="preserve"> με τρύπα 5Χ5</w:t>
            </w:r>
            <w:r w:rsidRPr="00D67342">
              <w:rPr>
                <w:rFonts w:ascii="Times New Roman" w:hAnsi="Times New Roman" w:cs="Times New Roman"/>
                <w:bCs/>
                <w:sz w:val="24"/>
                <w:szCs w:val="20"/>
                <w:lang w:val="en-US" w:eastAsia="el-GR"/>
              </w:rPr>
              <w:t>cm</w:t>
            </w:r>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παχ</w:t>
            </w:r>
            <w:proofErr w:type="spellEnd"/>
            <w:r w:rsidRPr="00D67342">
              <w:rPr>
                <w:rFonts w:ascii="Times New Roman" w:hAnsi="Times New Roman" w:cs="Times New Roman"/>
                <w:bCs/>
                <w:sz w:val="24"/>
                <w:szCs w:val="20"/>
                <w:lang w:val="el-GR" w:eastAsia="el-GR"/>
              </w:rPr>
              <w:t>. 3</w:t>
            </w:r>
            <w:r w:rsidRPr="00D67342">
              <w:rPr>
                <w:rFonts w:ascii="Times New Roman" w:hAnsi="Times New Roman" w:cs="Times New Roman"/>
                <w:bCs/>
                <w:sz w:val="24"/>
                <w:szCs w:val="20"/>
                <w:lang w:val="en-US" w:eastAsia="el-GR"/>
              </w:rPr>
              <w:t>mm</w:t>
            </w:r>
          </w:p>
        </w:tc>
      </w:tr>
      <w:tr w:rsidR="00D67342" w:rsidRPr="00826374" w14:paraId="7A9618EC" w14:textId="77777777" w:rsidTr="00D95FEC">
        <w:trPr>
          <w:cantSplit/>
        </w:trPr>
        <w:tc>
          <w:tcPr>
            <w:tcW w:w="673" w:type="dxa"/>
            <w:vAlign w:val="center"/>
          </w:tcPr>
          <w:p w14:paraId="3F5AF84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FF44F62"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Πλέγμα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5Χ2</w:t>
            </w:r>
            <w:r w:rsidRPr="00D67342">
              <w:rPr>
                <w:rFonts w:ascii="Times New Roman" w:hAnsi="Times New Roman" w:cs="Times New Roman"/>
                <w:bCs/>
                <w:sz w:val="24"/>
                <w:szCs w:val="20"/>
                <w:lang w:val="en-US" w:eastAsia="el-GR"/>
              </w:rPr>
              <w:t>m</w:t>
            </w:r>
            <w:r w:rsidRPr="00D67342">
              <w:rPr>
                <w:rFonts w:ascii="Times New Roman" w:hAnsi="Times New Roman" w:cs="Times New Roman"/>
                <w:bCs/>
                <w:sz w:val="24"/>
                <w:szCs w:val="20"/>
                <w:lang w:val="el-GR" w:eastAsia="el-GR"/>
              </w:rPr>
              <w:t xml:space="preserve"> με τρύπα 5Χ5</w:t>
            </w:r>
            <w:r w:rsidRPr="00D67342">
              <w:rPr>
                <w:rFonts w:ascii="Times New Roman" w:hAnsi="Times New Roman" w:cs="Times New Roman"/>
                <w:bCs/>
                <w:sz w:val="24"/>
                <w:szCs w:val="20"/>
                <w:lang w:val="en-US" w:eastAsia="el-GR"/>
              </w:rPr>
              <w:t>cm</w:t>
            </w:r>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παχ</w:t>
            </w:r>
            <w:proofErr w:type="spellEnd"/>
            <w:r w:rsidRPr="00D67342">
              <w:rPr>
                <w:rFonts w:ascii="Times New Roman" w:hAnsi="Times New Roman" w:cs="Times New Roman"/>
                <w:bCs/>
                <w:sz w:val="24"/>
                <w:szCs w:val="20"/>
                <w:lang w:val="el-GR" w:eastAsia="el-GR"/>
              </w:rPr>
              <w:t>. 3</w:t>
            </w:r>
            <w:r w:rsidRPr="00D67342">
              <w:rPr>
                <w:rFonts w:ascii="Times New Roman" w:hAnsi="Times New Roman" w:cs="Times New Roman"/>
                <w:bCs/>
                <w:sz w:val="24"/>
                <w:szCs w:val="20"/>
                <w:lang w:val="en-US" w:eastAsia="el-GR"/>
              </w:rPr>
              <w:t>mm</w:t>
            </w:r>
          </w:p>
        </w:tc>
      </w:tr>
      <w:tr w:rsidR="00D67342" w:rsidRPr="00826374" w14:paraId="1C2B31C6" w14:textId="77777777" w:rsidTr="00D95FEC">
        <w:trPr>
          <w:cantSplit/>
        </w:trPr>
        <w:tc>
          <w:tcPr>
            <w:tcW w:w="673" w:type="dxa"/>
            <w:vAlign w:val="center"/>
          </w:tcPr>
          <w:p w14:paraId="6B470A0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F585E6D"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Ράφι μεταλλικό τύπου DEXION 72Χ30Χ4 περίπου</w:t>
            </w:r>
          </w:p>
        </w:tc>
      </w:tr>
      <w:tr w:rsidR="00D67342" w:rsidRPr="00826374" w14:paraId="47304645" w14:textId="77777777" w:rsidTr="00D95FEC">
        <w:trPr>
          <w:cantSplit/>
        </w:trPr>
        <w:tc>
          <w:tcPr>
            <w:tcW w:w="673" w:type="dxa"/>
            <w:vAlign w:val="center"/>
          </w:tcPr>
          <w:p w14:paraId="402138EB"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5916DDB"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Ράφι μεταλλικό τύπου DEXION 72Χ38Χ4 περίπου</w:t>
            </w:r>
          </w:p>
        </w:tc>
      </w:tr>
      <w:tr w:rsidR="00D67342" w:rsidRPr="00826374" w14:paraId="6A1416A9" w14:textId="77777777" w:rsidTr="00D95FEC">
        <w:trPr>
          <w:cantSplit/>
        </w:trPr>
        <w:tc>
          <w:tcPr>
            <w:tcW w:w="673" w:type="dxa"/>
            <w:vAlign w:val="center"/>
          </w:tcPr>
          <w:p w14:paraId="2204AB7F"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833E63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Ράφι μεταλλικό τύπου DEXION 92Χ30Χ4 περίπου</w:t>
            </w:r>
          </w:p>
        </w:tc>
      </w:tr>
      <w:tr w:rsidR="00D67342" w:rsidRPr="00826374" w14:paraId="2D215A12" w14:textId="77777777" w:rsidTr="00D95FEC">
        <w:trPr>
          <w:cantSplit/>
        </w:trPr>
        <w:tc>
          <w:tcPr>
            <w:tcW w:w="673" w:type="dxa"/>
            <w:vAlign w:val="center"/>
          </w:tcPr>
          <w:p w14:paraId="1FB63833"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C96B819"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Ράφι μεταλλικό τύπου DEXION 92Χ38Χ4 περίπου</w:t>
            </w:r>
          </w:p>
        </w:tc>
      </w:tr>
      <w:tr w:rsidR="00D67342" w:rsidRPr="00826374" w14:paraId="0CA5425F" w14:textId="77777777" w:rsidTr="00D95FEC">
        <w:trPr>
          <w:cantSplit/>
        </w:trPr>
        <w:tc>
          <w:tcPr>
            <w:tcW w:w="673" w:type="dxa"/>
            <w:vAlign w:val="center"/>
          </w:tcPr>
          <w:p w14:paraId="738926D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FA44984"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Σιδηρογωνιά</w:t>
            </w:r>
            <w:proofErr w:type="spellEnd"/>
            <w:r w:rsidRPr="00D67342">
              <w:rPr>
                <w:rFonts w:ascii="Times New Roman" w:hAnsi="Times New Roman" w:cs="Times New Roman"/>
                <w:bCs/>
                <w:sz w:val="24"/>
                <w:szCs w:val="20"/>
                <w:lang w:val="el-GR" w:eastAsia="el-GR"/>
              </w:rPr>
              <w:t xml:space="preserve"> διαστάσεων 25Χ25X3mm, μήκους 6μ.</w:t>
            </w:r>
          </w:p>
        </w:tc>
      </w:tr>
      <w:tr w:rsidR="00D67342" w:rsidRPr="00826374" w14:paraId="45004A13" w14:textId="77777777" w:rsidTr="00D95FEC">
        <w:trPr>
          <w:cantSplit/>
        </w:trPr>
        <w:tc>
          <w:tcPr>
            <w:tcW w:w="673" w:type="dxa"/>
            <w:vAlign w:val="center"/>
          </w:tcPr>
          <w:p w14:paraId="3AEFDBE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ED3F8E6"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Σιδηρογωνιά</w:t>
            </w:r>
            <w:proofErr w:type="spellEnd"/>
            <w:r w:rsidRPr="00D67342">
              <w:rPr>
                <w:rFonts w:ascii="Times New Roman" w:hAnsi="Times New Roman" w:cs="Times New Roman"/>
                <w:bCs/>
                <w:sz w:val="24"/>
                <w:szCs w:val="20"/>
                <w:lang w:val="el-GR" w:eastAsia="el-GR"/>
              </w:rPr>
              <w:t xml:space="preserve"> διαστάσεων 30Χ30X2mm, μήκους 6μ.</w:t>
            </w:r>
          </w:p>
        </w:tc>
      </w:tr>
      <w:tr w:rsidR="00D67342" w:rsidRPr="00826374" w14:paraId="392A3DD1" w14:textId="77777777" w:rsidTr="00D95FEC">
        <w:trPr>
          <w:cantSplit/>
        </w:trPr>
        <w:tc>
          <w:tcPr>
            <w:tcW w:w="673" w:type="dxa"/>
            <w:vAlign w:val="center"/>
          </w:tcPr>
          <w:p w14:paraId="37268F6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D58F7E0"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Σιδηρογωνιά</w:t>
            </w:r>
            <w:proofErr w:type="spellEnd"/>
            <w:r w:rsidRPr="00D67342">
              <w:rPr>
                <w:rFonts w:ascii="Times New Roman" w:hAnsi="Times New Roman" w:cs="Times New Roman"/>
                <w:bCs/>
                <w:sz w:val="24"/>
                <w:szCs w:val="20"/>
                <w:lang w:val="el-GR" w:eastAsia="el-GR"/>
              </w:rPr>
              <w:t xml:space="preserve"> διαστάσεων 30Χ30X3mm, μήκους 6μ.</w:t>
            </w:r>
          </w:p>
        </w:tc>
      </w:tr>
      <w:tr w:rsidR="00D67342" w:rsidRPr="00826374" w14:paraId="0416A28D" w14:textId="77777777" w:rsidTr="00D95FEC">
        <w:trPr>
          <w:cantSplit/>
        </w:trPr>
        <w:tc>
          <w:tcPr>
            <w:tcW w:w="673" w:type="dxa"/>
            <w:vAlign w:val="center"/>
          </w:tcPr>
          <w:p w14:paraId="249254EB"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CD0749E"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Σιδηρογωνιά</w:t>
            </w:r>
            <w:proofErr w:type="spellEnd"/>
            <w:r w:rsidRPr="00D67342">
              <w:rPr>
                <w:rFonts w:ascii="Times New Roman" w:hAnsi="Times New Roman" w:cs="Times New Roman"/>
                <w:bCs/>
                <w:sz w:val="24"/>
                <w:szCs w:val="20"/>
                <w:lang w:val="el-GR" w:eastAsia="el-GR"/>
              </w:rPr>
              <w:t xml:space="preserve"> διαστάσεων 40Χ40X3mm, μήκους 6μ.</w:t>
            </w:r>
          </w:p>
        </w:tc>
      </w:tr>
      <w:tr w:rsidR="00D67342" w:rsidRPr="00826374" w14:paraId="2118E459" w14:textId="77777777" w:rsidTr="00D95FEC">
        <w:trPr>
          <w:cantSplit/>
        </w:trPr>
        <w:tc>
          <w:tcPr>
            <w:tcW w:w="673" w:type="dxa"/>
            <w:vAlign w:val="center"/>
          </w:tcPr>
          <w:p w14:paraId="7366A3D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3A80D74"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Σιδηρογωνιά</w:t>
            </w:r>
            <w:proofErr w:type="spellEnd"/>
            <w:r w:rsidRPr="00D67342">
              <w:rPr>
                <w:rFonts w:ascii="Times New Roman" w:hAnsi="Times New Roman" w:cs="Times New Roman"/>
                <w:bCs/>
                <w:sz w:val="24"/>
                <w:szCs w:val="20"/>
                <w:lang w:val="el-GR" w:eastAsia="el-GR"/>
              </w:rPr>
              <w:t xml:space="preserve"> διαστάσεων 40Χ40X4mm, μήκους 6μ.</w:t>
            </w:r>
          </w:p>
        </w:tc>
      </w:tr>
      <w:tr w:rsidR="00D67342" w:rsidRPr="00826374" w14:paraId="4DC18F7D" w14:textId="77777777" w:rsidTr="00D95FEC">
        <w:trPr>
          <w:cantSplit/>
        </w:trPr>
        <w:tc>
          <w:tcPr>
            <w:tcW w:w="673" w:type="dxa"/>
            <w:vAlign w:val="center"/>
          </w:tcPr>
          <w:p w14:paraId="52FCEF91"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C7F6138"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Γωνιά ανοξείδωτη (</w:t>
            </w:r>
            <w:r w:rsidRPr="00D67342">
              <w:rPr>
                <w:rFonts w:ascii="Times New Roman" w:hAnsi="Times New Roman" w:cs="Times New Roman"/>
                <w:bCs/>
                <w:sz w:val="24"/>
                <w:szCs w:val="20"/>
                <w:lang w:val="en-US" w:eastAsia="el-GR"/>
              </w:rPr>
              <w:t>Inox</w:t>
            </w:r>
            <w:r w:rsidRPr="00D67342">
              <w:rPr>
                <w:rFonts w:ascii="Times New Roman" w:hAnsi="Times New Roman" w:cs="Times New Roman"/>
                <w:bCs/>
                <w:sz w:val="24"/>
                <w:szCs w:val="20"/>
                <w:lang w:val="el-GR" w:eastAsia="el-GR"/>
              </w:rPr>
              <w:t>304) 30x30x3mm μήκους 6μ.</w:t>
            </w:r>
          </w:p>
        </w:tc>
      </w:tr>
      <w:tr w:rsidR="00D67342" w:rsidRPr="00826374" w14:paraId="3CB74278" w14:textId="77777777" w:rsidTr="00D95FEC">
        <w:trPr>
          <w:cantSplit/>
        </w:trPr>
        <w:tc>
          <w:tcPr>
            <w:tcW w:w="673" w:type="dxa"/>
            <w:vAlign w:val="center"/>
          </w:tcPr>
          <w:p w14:paraId="15AA88B4"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A4B1025"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Γωνιά ανοξείδωτη (</w:t>
            </w:r>
            <w:r w:rsidRPr="00D67342">
              <w:rPr>
                <w:rFonts w:ascii="Times New Roman" w:hAnsi="Times New Roman" w:cs="Times New Roman"/>
                <w:bCs/>
                <w:sz w:val="24"/>
                <w:szCs w:val="20"/>
                <w:lang w:val="en-US" w:eastAsia="el-GR"/>
              </w:rPr>
              <w:t>Inox</w:t>
            </w:r>
            <w:r w:rsidRPr="00D67342">
              <w:rPr>
                <w:rFonts w:ascii="Times New Roman" w:hAnsi="Times New Roman" w:cs="Times New Roman"/>
                <w:bCs/>
                <w:sz w:val="24"/>
                <w:szCs w:val="20"/>
                <w:lang w:val="el-GR" w:eastAsia="el-GR"/>
              </w:rPr>
              <w:t>304) 40x40x4mm μήκους 6μ.</w:t>
            </w:r>
          </w:p>
        </w:tc>
      </w:tr>
      <w:tr w:rsidR="00D67342" w:rsidRPr="00826374" w14:paraId="3630A9B2" w14:textId="77777777" w:rsidTr="00D95FEC">
        <w:trPr>
          <w:cantSplit/>
        </w:trPr>
        <w:tc>
          <w:tcPr>
            <w:tcW w:w="673" w:type="dxa"/>
            <w:vAlign w:val="center"/>
          </w:tcPr>
          <w:p w14:paraId="5D7DC611"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D24572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Ανοξείδωτη (</w:t>
            </w:r>
            <w:r w:rsidRPr="00D67342">
              <w:rPr>
                <w:rFonts w:ascii="Times New Roman" w:hAnsi="Times New Roman" w:cs="Times New Roman"/>
                <w:bCs/>
                <w:sz w:val="24"/>
                <w:szCs w:val="20"/>
                <w:lang w:val="en-US" w:eastAsia="el-GR"/>
              </w:rPr>
              <w:t>Inox</w:t>
            </w:r>
            <w:r w:rsidRPr="00D67342">
              <w:rPr>
                <w:rFonts w:ascii="Times New Roman" w:hAnsi="Times New Roman" w:cs="Times New Roman"/>
                <w:bCs/>
                <w:sz w:val="24"/>
                <w:szCs w:val="20"/>
                <w:lang w:val="el-GR" w:eastAsia="el-GR"/>
              </w:rPr>
              <w:t xml:space="preserve"> 304) σωλήνα τετράγωνη 25x25x2mm μήκους 6μ.</w:t>
            </w:r>
          </w:p>
        </w:tc>
      </w:tr>
      <w:tr w:rsidR="00D67342" w:rsidRPr="00826374" w14:paraId="21ADD777" w14:textId="77777777" w:rsidTr="00D95FEC">
        <w:trPr>
          <w:cantSplit/>
        </w:trPr>
        <w:tc>
          <w:tcPr>
            <w:tcW w:w="673" w:type="dxa"/>
            <w:vAlign w:val="center"/>
          </w:tcPr>
          <w:p w14:paraId="03EAD76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3572831"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Ανοξείδωτη (</w:t>
            </w:r>
            <w:r w:rsidRPr="00D67342">
              <w:rPr>
                <w:rFonts w:ascii="Times New Roman" w:hAnsi="Times New Roman" w:cs="Times New Roman"/>
                <w:bCs/>
                <w:sz w:val="24"/>
                <w:szCs w:val="20"/>
                <w:lang w:val="en-US" w:eastAsia="el-GR"/>
              </w:rPr>
              <w:t>Inox</w:t>
            </w:r>
            <w:r w:rsidRPr="00D67342">
              <w:rPr>
                <w:rFonts w:ascii="Times New Roman" w:hAnsi="Times New Roman" w:cs="Times New Roman"/>
                <w:bCs/>
                <w:sz w:val="24"/>
                <w:szCs w:val="20"/>
                <w:lang w:val="el-GR" w:eastAsia="el-GR"/>
              </w:rPr>
              <w:t xml:space="preserve"> 304) σωλήνα τετράγωνη 35x35x1,5mm μήκους 6μ.</w:t>
            </w:r>
          </w:p>
        </w:tc>
      </w:tr>
      <w:tr w:rsidR="00D67342" w:rsidRPr="00826374" w14:paraId="0A6AAC82" w14:textId="77777777" w:rsidTr="00D95FEC">
        <w:trPr>
          <w:cantSplit/>
        </w:trPr>
        <w:tc>
          <w:tcPr>
            <w:tcW w:w="673" w:type="dxa"/>
            <w:vAlign w:val="center"/>
          </w:tcPr>
          <w:p w14:paraId="252FA6C8"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01E0320"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Σίδηρος μαλακός (</w:t>
            </w:r>
            <w:proofErr w:type="spellStart"/>
            <w:r w:rsidRPr="00D67342">
              <w:rPr>
                <w:rFonts w:ascii="Times New Roman" w:hAnsi="Times New Roman" w:cs="Times New Roman"/>
                <w:bCs/>
                <w:sz w:val="24"/>
                <w:szCs w:val="20"/>
                <w:lang w:val="el-GR" w:eastAsia="el-GR"/>
              </w:rPr>
              <w:t>στάλ</w:t>
            </w:r>
            <w:proofErr w:type="spellEnd"/>
            <w:r w:rsidRPr="00D67342">
              <w:rPr>
                <w:rFonts w:ascii="Times New Roman" w:hAnsi="Times New Roman" w:cs="Times New Roman"/>
                <w:bCs/>
                <w:sz w:val="24"/>
                <w:szCs w:val="20"/>
                <w:lang w:val="el-GR" w:eastAsia="el-GR"/>
              </w:rPr>
              <w:t xml:space="preserve"> Ι) Φ10 (6μ.)</w:t>
            </w:r>
          </w:p>
        </w:tc>
      </w:tr>
      <w:tr w:rsidR="00D67342" w:rsidRPr="00826374" w14:paraId="191626BD" w14:textId="77777777" w:rsidTr="00D95FEC">
        <w:trPr>
          <w:cantSplit/>
        </w:trPr>
        <w:tc>
          <w:tcPr>
            <w:tcW w:w="673" w:type="dxa"/>
            <w:vAlign w:val="center"/>
          </w:tcPr>
          <w:p w14:paraId="3968AE73"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FF94698"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κάσα </w:t>
            </w:r>
            <w:proofErr w:type="spellStart"/>
            <w:r w:rsidRPr="00D67342">
              <w:rPr>
                <w:rFonts w:ascii="Times New Roman" w:hAnsi="Times New Roman" w:cs="Times New Roman"/>
                <w:bCs/>
                <w:sz w:val="24"/>
                <w:szCs w:val="20"/>
                <w:lang w:val="el-GR" w:eastAsia="el-GR"/>
              </w:rPr>
              <w:t>μπινί</w:t>
            </w:r>
            <w:proofErr w:type="spellEnd"/>
            <w:r w:rsidRPr="00D67342">
              <w:rPr>
                <w:rFonts w:ascii="Times New Roman" w:hAnsi="Times New Roman" w:cs="Times New Roman"/>
                <w:bCs/>
                <w:sz w:val="24"/>
                <w:szCs w:val="20"/>
                <w:lang w:val="el-GR" w:eastAsia="el-GR"/>
              </w:rPr>
              <w:t>, μορφής τετράγωνη διαστάσεων 30Χ30Χ1,5mm, μήκους 5,00μ</w:t>
            </w:r>
          </w:p>
        </w:tc>
      </w:tr>
      <w:tr w:rsidR="00D67342" w:rsidRPr="00826374" w14:paraId="2D35A8DD" w14:textId="77777777" w:rsidTr="00D95FEC">
        <w:trPr>
          <w:cantSplit/>
        </w:trPr>
        <w:tc>
          <w:tcPr>
            <w:tcW w:w="673" w:type="dxa"/>
            <w:vAlign w:val="center"/>
          </w:tcPr>
          <w:p w14:paraId="01D8DB5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76307F8"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κάσα </w:t>
            </w:r>
            <w:proofErr w:type="spellStart"/>
            <w:r w:rsidRPr="00D67342">
              <w:rPr>
                <w:rFonts w:ascii="Times New Roman" w:hAnsi="Times New Roman" w:cs="Times New Roman"/>
                <w:bCs/>
                <w:sz w:val="24"/>
                <w:szCs w:val="20"/>
                <w:lang w:val="el-GR" w:eastAsia="el-GR"/>
              </w:rPr>
              <w:t>μπινί</w:t>
            </w:r>
            <w:proofErr w:type="spellEnd"/>
            <w:r w:rsidRPr="00D67342">
              <w:rPr>
                <w:rFonts w:ascii="Times New Roman" w:hAnsi="Times New Roman" w:cs="Times New Roman"/>
                <w:bCs/>
                <w:sz w:val="24"/>
                <w:szCs w:val="20"/>
                <w:lang w:val="el-GR" w:eastAsia="el-GR"/>
              </w:rPr>
              <w:t>, μορφής τετράγωνη διαστάσεων 38Χ38Χ1,5mm, μήκους 5,00μ</w:t>
            </w:r>
          </w:p>
        </w:tc>
      </w:tr>
      <w:tr w:rsidR="00D67342" w:rsidRPr="00826374" w14:paraId="46762102" w14:textId="77777777" w:rsidTr="00D95FEC">
        <w:trPr>
          <w:cantSplit/>
        </w:trPr>
        <w:tc>
          <w:tcPr>
            <w:tcW w:w="673" w:type="dxa"/>
            <w:vAlign w:val="center"/>
          </w:tcPr>
          <w:p w14:paraId="7E9BE2C0"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D56CFFE"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μαύρη στρογγυλή, ενισχυμένη, διαστάσεων Φ42Χ2mm πάχος, σε βέργες μήκους 6mμήκους 6μ.</w:t>
            </w:r>
          </w:p>
        </w:tc>
      </w:tr>
      <w:tr w:rsidR="00D67342" w:rsidRPr="00826374" w14:paraId="03A1BFB7" w14:textId="77777777" w:rsidTr="00D95FEC">
        <w:trPr>
          <w:cantSplit/>
        </w:trPr>
        <w:tc>
          <w:tcPr>
            <w:tcW w:w="673" w:type="dxa"/>
            <w:vAlign w:val="center"/>
          </w:tcPr>
          <w:p w14:paraId="3CDD2C7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C0053F6"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μαύρη στρογγυλή, ενισχυμένη, διαστάσεων Φ33, πάχους 2mm, μήκους 6μ.</w:t>
            </w:r>
          </w:p>
        </w:tc>
      </w:tr>
      <w:tr w:rsidR="00D67342" w:rsidRPr="00826374" w14:paraId="414B7842" w14:textId="77777777" w:rsidTr="00D95FEC">
        <w:trPr>
          <w:cantSplit/>
        </w:trPr>
        <w:tc>
          <w:tcPr>
            <w:tcW w:w="673" w:type="dxa"/>
            <w:vAlign w:val="center"/>
          </w:tcPr>
          <w:p w14:paraId="6F447D8F"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191CBFD"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μαύρη στρογγυλή, ενισχυμένη, διαστάσεων Φ42, πάχους 2mm, μήκους 6μ.</w:t>
            </w:r>
          </w:p>
        </w:tc>
      </w:tr>
      <w:tr w:rsidR="00D67342" w:rsidRPr="00826374" w14:paraId="1150ECF7" w14:textId="77777777" w:rsidTr="00D95FEC">
        <w:trPr>
          <w:cantSplit/>
        </w:trPr>
        <w:tc>
          <w:tcPr>
            <w:tcW w:w="673" w:type="dxa"/>
            <w:vAlign w:val="center"/>
          </w:tcPr>
          <w:p w14:paraId="07516388"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8640CEE"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μαύρη στρογγυλή, ενισχυμένη, διαστάσεων Φ48, πάχους 2mm, μήκους 6μ.</w:t>
            </w:r>
          </w:p>
        </w:tc>
      </w:tr>
      <w:tr w:rsidR="00D67342" w:rsidRPr="00826374" w14:paraId="04D5B760" w14:textId="77777777" w:rsidTr="00D95FEC">
        <w:trPr>
          <w:cantSplit/>
        </w:trPr>
        <w:tc>
          <w:tcPr>
            <w:tcW w:w="673" w:type="dxa"/>
            <w:vAlign w:val="center"/>
          </w:tcPr>
          <w:p w14:paraId="689F85C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ADC69D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μαύρη στρογγυλή, ενισχυμένη, διαστάσεων Φ60 πάχους 2</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μήκους 6μ.</w:t>
            </w:r>
          </w:p>
        </w:tc>
      </w:tr>
      <w:tr w:rsidR="00D67342" w:rsidRPr="00826374" w14:paraId="37AB59DF" w14:textId="77777777" w:rsidTr="00D95FEC">
        <w:trPr>
          <w:cantSplit/>
        </w:trPr>
        <w:tc>
          <w:tcPr>
            <w:tcW w:w="673" w:type="dxa"/>
            <w:vAlign w:val="center"/>
          </w:tcPr>
          <w:p w14:paraId="15E895E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6CC537B"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στρογγυλή, ενισχυμένη, διαστάσεων Φ48, πάχους 2mm, μήκους 6μ.</w:t>
            </w:r>
          </w:p>
        </w:tc>
      </w:tr>
      <w:tr w:rsidR="00D67342" w:rsidRPr="00826374" w14:paraId="55F28E9E" w14:textId="77777777" w:rsidTr="00D95FEC">
        <w:trPr>
          <w:cantSplit/>
        </w:trPr>
        <w:tc>
          <w:tcPr>
            <w:tcW w:w="673" w:type="dxa"/>
            <w:vAlign w:val="center"/>
          </w:tcPr>
          <w:p w14:paraId="43A37EBA"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24180AE"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στρογγυλή, ενισχυμένη, διαστάσεων Φ60, πάχους 2mm, μήκους 6μ.</w:t>
            </w:r>
          </w:p>
        </w:tc>
      </w:tr>
      <w:tr w:rsidR="00D67342" w:rsidRPr="00826374" w14:paraId="1AA54996" w14:textId="77777777" w:rsidTr="00D95FEC">
        <w:trPr>
          <w:cantSplit/>
        </w:trPr>
        <w:tc>
          <w:tcPr>
            <w:tcW w:w="673" w:type="dxa"/>
            <w:vAlign w:val="center"/>
          </w:tcPr>
          <w:p w14:paraId="55562388"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49DF3F7"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γαλβανιζέ</w:t>
            </w:r>
            <w:proofErr w:type="spellEnd"/>
            <w:r w:rsidRPr="00D67342">
              <w:rPr>
                <w:rFonts w:ascii="Times New Roman" w:hAnsi="Times New Roman" w:cs="Times New Roman"/>
                <w:bCs/>
                <w:sz w:val="24"/>
                <w:szCs w:val="20"/>
                <w:lang w:val="el-GR" w:eastAsia="el-GR"/>
              </w:rPr>
              <w:t xml:space="preserve"> στρογγυλή, ενισχυμένη, διαστάσεων Φ90 πάχους 2</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μήκους 6μ.</w:t>
            </w:r>
          </w:p>
        </w:tc>
      </w:tr>
      <w:tr w:rsidR="00D67342" w:rsidRPr="00826374" w14:paraId="3991C69E" w14:textId="77777777" w:rsidTr="00D95FEC">
        <w:trPr>
          <w:cantSplit/>
        </w:trPr>
        <w:tc>
          <w:tcPr>
            <w:tcW w:w="673" w:type="dxa"/>
            <w:vAlign w:val="center"/>
          </w:tcPr>
          <w:p w14:paraId="5204C6D3"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C4C637F"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Ανοξείδωτη (</w:t>
            </w:r>
            <w:r w:rsidRPr="00D67342">
              <w:rPr>
                <w:rFonts w:ascii="Times New Roman" w:hAnsi="Times New Roman" w:cs="Times New Roman"/>
                <w:bCs/>
                <w:sz w:val="24"/>
                <w:szCs w:val="20"/>
                <w:lang w:val="en-US" w:eastAsia="el-GR"/>
              </w:rPr>
              <w:t>Inox</w:t>
            </w:r>
            <w:r w:rsidRPr="00D67342">
              <w:rPr>
                <w:rFonts w:ascii="Times New Roman" w:hAnsi="Times New Roman" w:cs="Times New Roman"/>
                <w:bCs/>
                <w:sz w:val="24"/>
                <w:szCs w:val="20"/>
                <w:lang w:val="el-GR" w:eastAsia="el-GR"/>
              </w:rPr>
              <w:t xml:space="preserve"> 304) σωλήνα, διαστάσεων Φ26 πάχους 3</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μήκους 6μ.</w:t>
            </w:r>
          </w:p>
        </w:tc>
      </w:tr>
      <w:tr w:rsidR="00D67342" w:rsidRPr="00826374" w14:paraId="4D8F06CE" w14:textId="77777777" w:rsidTr="00D95FEC">
        <w:trPr>
          <w:cantSplit/>
        </w:trPr>
        <w:tc>
          <w:tcPr>
            <w:tcW w:w="673" w:type="dxa"/>
            <w:vAlign w:val="center"/>
          </w:tcPr>
          <w:p w14:paraId="287D802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1AB23F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Ανοξείδωτη (</w:t>
            </w:r>
            <w:r w:rsidRPr="00D67342">
              <w:rPr>
                <w:rFonts w:ascii="Times New Roman" w:hAnsi="Times New Roman" w:cs="Times New Roman"/>
                <w:bCs/>
                <w:sz w:val="24"/>
                <w:szCs w:val="20"/>
                <w:lang w:val="en-US" w:eastAsia="el-GR"/>
              </w:rPr>
              <w:t>Inox</w:t>
            </w:r>
            <w:r w:rsidRPr="00D67342">
              <w:rPr>
                <w:rFonts w:ascii="Times New Roman" w:hAnsi="Times New Roman" w:cs="Times New Roman"/>
                <w:bCs/>
                <w:sz w:val="24"/>
                <w:szCs w:val="20"/>
                <w:lang w:val="el-GR" w:eastAsia="el-GR"/>
              </w:rPr>
              <w:t xml:space="preserve"> 304) σωλήνα, διαστάσεων Φ42 πάχους 2</w:t>
            </w:r>
            <w:r w:rsidRPr="00D67342">
              <w:rPr>
                <w:rFonts w:ascii="Times New Roman" w:hAnsi="Times New Roman" w:cs="Times New Roman"/>
                <w:bCs/>
                <w:sz w:val="24"/>
                <w:szCs w:val="20"/>
                <w:lang w:val="en-US" w:eastAsia="el-GR"/>
              </w:rPr>
              <w:t>mm</w:t>
            </w:r>
            <w:r w:rsidRPr="00D67342">
              <w:rPr>
                <w:rFonts w:ascii="Times New Roman" w:hAnsi="Times New Roman" w:cs="Times New Roman"/>
                <w:bCs/>
                <w:sz w:val="24"/>
                <w:szCs w:val="20"/>
                <w:lang w:val="el-GR" w:eastAsia="el-GR"/>
              </w:rPr>
              <w:t>, μήκους 6μ.</w:t>
            </w:r>
          </w:p>
        </w:tc>
      </w:tr>
      <w:tr w:rsidR="00D67342" w:rsidRPr="00826374" w14:paraId="60A8DCB5" w14:textId="77777777" w:rsidTr="00D95FEC">
        <w:trPr>
          <w:cantSplit/>
        </w:trPr>
        <w:tc>
          <w:tcPr>
            <w:tcW w:w="673" w:type="dxa"/>
            <w:vAlign w:val="center"/>
          </w:tcPr>
          <w:p w14:paraId="0304EB7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ECA443D"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μορφής παραλληλόγραμμη διαστάσεων 40Χ20Χ2mm, μήκους 6,00μ.</w:t>
            </w:r>
          </w:p>
        </w:tc>
      </w:tr>
      <w:tr w:rsidR="00D67342" w:rsidRPr="00826374" w14:paraId="50E4459C" w14:textId="77777777" w:rsidTr="00D95FEC">
        <w:trPr>
          <w:cantSplit/>
        </w:trPr>
        <w:tc>
          <w:tcPr>
            <w:tcW w:w="673" w:type="dxa"/>
            <w:vAlign w:val="center"/>
          </w:tcPr>
          <w:p w14:paraId="492808F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FEC8CD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μορφής παραλληλόγραμμη διαστάσεων 60Χ30Χ2mm, μήκους 6,00μ.</w:t>
            </w:r>
          </w:p>
        </w:tc>
      </w:tr>
      <w:tr w:rsidR="00D67342" w:rsidRPr="00826374" w14:paraId="05C27E91" w14:textId="77777777" w:rsidTr="00D95FEC">
        <w:trPr>
          <w:cantSplit/>
        </w:trPr>
        <w:tc>
          <w:tcPr>
            <w:tcW w:w="673" w:type="dxa"/>
            <w:vAlign w:val="center"/>
          </w:tcPr>
          <w:p w14:paraId="604F5746"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ED3FDF5"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Σιδηροσωλήνα</w:t>
            </w:r>
            <w:proofErr w:type="spellEnd"/>
            <w:r w:rsidRPr="00D67342">
              <w:rPr>
                <w:rFonts w:ascii="Times New Roman" w:hAnsi="Times New Roman" w:cs="Times New Roman"/>
                <w:bCs/>
                <w:sz w:val="24"/>
                <w:szCs w:val="20"/>
                <w:lang w:val="el-GR" w:eastAsia="el-GR"/>
              </w:rPr>
              <w:t xml:space="preserve"> μορφής παραλληλόγραμμη διαστάσεων 70Χ30Χ2mm, μήκους 6,00μ.</w:t>
            </w:r>
          </w:p>
        </w:tc>
      </w:tr>
      <w:tr w:rsidR="00D67342" w:rsidRPr="00D67342" w14:paraId="3EFA1998" w14:textId="77777777" w:rsidTr="00D95FEC">
        <w:trPr>
          <w:cantSplit/>
        </w:trPr>
        <w:tc>
          <w:tcPr>
            <w:tcW w:w="673" w:type="dxa"/>
            <w:vAlign w:val="center"/>
          </w:tcPr>
          <w:p w14:paraId="117E3CFF"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2F6BE95"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Σύρμα Δεσίματος (ΛΙΓΑΔΟΥΡΑ ΙΝΟΧ )</w:t>
            </w:r>
          </w:p>
        </w:tc>
      </w:tr>
      <w:tr w:rsidR="00D67342" w:rsidRPr="00D67342" w14:paraId="7623B811" w14:textId="77777777" w:rsidTr="00D95FEC">
        <w:trPr>
          <w:cantSplit/>
        </w:trPr>
        <w:tc>
          <w:tcPr>
            <w:tcW w:w="673" w:type="dxa"/>
            <w:vAlign w:val="center"/>
          </w:tcPr>
          <w:p w14:paraId="1BB4B04A"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DDBD91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Σύρμα Δεσίματος (ΛΙΓΑΔΟΥΡΑ Μαύρη)</w:t>
            </w:r>
          </w:p>
        </w:tc>
      </w:tr>
      <w:tr w:rsidR="00D67342" w:rsidRPr="00826374" w14:paraId="7FCE44F6" w14:textId="77777777" w:rsidTr="00D95FEC">
        <w:trPr>
          <w:cantSplit/>
        </w:trPr>
        <w:tc>
          <w:tcPr>
            <w:tcW w:w="673" w:type="dxa"/>
            <w:vAlign w:val="center"/>
          </w:tcPr>
          <w:p w14:paraId="5359624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71C329C"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Χυτοσιδηρές</w:t>
            </w:r>
            <w:proofErr w:type="spellEnd"/>
            <w:r w:rsidRPr="00D67342">
              <w:rPr>
                <w:rFonts w:ascii="Times New Roman" w:hAnsi="Times New Roman" w:cs="Times New Roman"/>
                <w:bCs/>
                <w:sz w:val="24"/>
                <w:szCs w:val="20"/>
                <w:lang w:val="el-GR" w:eastAsia="el-GR"/>
              </w:rPr>
              <w:t xml:space="preserve"> σχάρες φρεατίων D400 με πλαίσιο, κατασκευασμένες σύμφωνα με </w:t>
            </w:r>
            <w:r w:rsidRPr="00D67342">
              <w:rPr>
                <w:rFonts w:ascii="Times New Roman" w:hAnsi="Times New Roman" w:cs="Times New Roman"/>
                <w:bCs/>
                <w:sz w:val="24"/>
                <w:szCs w:val="20"/>
                <w:lang w:val="en-US" w:eastAsia="el-GR"/>
              </w:rPr>
              <w:t>EN</w:t>
            </w:r>
            <w:r w:rsidRPr="00D67342">
              <w:rPr>
                <w:rFonts w:ascii="Times New Roman" w:hAnsi="Times New Roman" w:cs="Times New Roman"/>
                <w:bCs/>
                <w:sz w:val="24"/>
                <w:szCs w:val="20"/>
                <w:lang w:val="el-GR" w:eastAsia="el-GR"/>
              </w:rPr>
              <w:t>124</w:t>
            </w:r>
          </w:p>
        </w:tc>
      </w:tr>
      <w:tr w:rsidR="00D67342" w:rsidRPr="00826374" w14:paraId="233784AB" w14:textId="77777777" w:rsidTr="00D95FEC">
        <w:trPr>
          <w:cantSplit/>
        </w:trPr>
        <w:tc>
          <w:tcPr>
            <w:tcW w:w="673" w:type="dxa"/>
            <w:vAlign w:val="center"/>
          </w:tcPr>
          <w:p w14:paraId="27389DB6"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2070AD6"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Χυτοσιδηρά</w:t>
            </w:r>
            <w:proofErr w:type="spellEnd"/>
            <w:r w:rsidRPr="00D67342">
              <w:rPr>
                <w:rFonts w:ascii="Times New Roman" w:hAnsi="Times New Roman" w:cs="Times New Roman"/>
                <w:bCs/>
                <w:sz w:val="24"/>
                <w:szCs w:val="20"/>
                <w:lang w:val="el-GR" w:eastAsia="el-GR"/>
              </w:rPr>
              <w:t xml:space="preserve"> καλύμματα φρεατίων C250 με πλαίσιο, κατασκευασμένα σύμφωνα με </w:t>
            </w:r>
            <w:r w:rsidRPr="00D67342">
              <w:rPr>
                <w:rFonts w:ascii="Times New Roman" w:hAnsi="Times New Roman" w:cs="Times New Roman"/>
                <w:bCs/>
                <w:sz w:val="24"/>
                <w:szCs w:val="20"/>
                <w:lang w:val="en-US" w:eastAsia="el-GR"/>
              </w:rPr>
              <w:t>EN</w:t>
            </w:r>
            <w:r w:rsidRPr="00D67342">
              <w:rPr>
                <w:rFonts w:ascii="Times New Roman" w:hAnsi="Times New Roman" w:cs="Times New Roman"/>
                <w:bCs/>
                <w:sz w:val="24"/>
                <w:szCs w:val="20"/>
                <w:lang w:val="el-GR" w:eastAsia="el-GR"/>
              </w:rPr>
              <w:t>124</w:t>
            </w:r>
          </w:p>
        </w:tc>
      </w:tr>
      <w:tr w:rsidR="00D67342" w:rsidRPr="00826374" w14:paraId="12351F62" w14:textId="77777777" w:rsidTr="00D95FEC">
        <w:trPr>
          <w:cantSplit/>
        </w:trPr>
        <w:tc>
          <w:tcPr>
            <w:tcW w:w="673" w:type="dxa"/>
            <w:vAlign w:val="center"/>
          </w:tcPr>
          <w:p w14:paraId="23E94E31"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8697EDF"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bCs/>
                <w:sz w:val="24"/>
                <w:szCs w:val="20"/>
                <w:lang w:val="el-GR" w:eastAsia="el-GR"/>
              </w:rPr>
              <w:t>Χυτοσιδηρά</w:t>
            </w:r>
            <w:proofErr w:type="spellEnd"/>
            <w:r w:rsidRPr="00D67342">
              <w:rPr>
                <w:rFonts w:ascii="Times New Roman" w:hAnsi="Times New Roman" w:cs="Times New Roman"/>
                <w:bCs/>
                <w:sz w:val="24"/>
                <w:szCs w:val="20"/>
                <w:lang w:val="el-GR" w:eastAsia="el-GR"/>
              </w:rPr>
              <w:t xml:space="preserve"> καλύμματα φρεατίων D400 με πλαίσιο, κατασκευασμένα σύμφωνα με </w:t>
            </w:r>
            <w:r w:rsidRPr="00D67342">
              <w:rPr>
                <w:rFonts w:ascii="Times New Roman" w:hAnsi="Times New Roman" w:cs="Times New Roman"/>
                <w:bCs/>
                <w:sz w:val="24"/>
                <w:szCs w:val="20"/>
                <w:lang w:val="en-US" w:eastAsia="el-GR"/>
              </w:rPr>
              <w:t>EN</w:t>
            </w:r>
            <w:r w:rsidRPr="00D67342">
              <w:rPr>
                <w:rFonts w:ascii="Times New Roman" w:hAnsi="Times New Roman" w:cs="Times New Roman"/>
                <w:bCs/>
                <w:sz w:val="24"/>
                <w:szCs w:val="20"/>
                <w:lang w:val="el-GR" w:eastAsia="el-GR"/>
              </w:rPr>
              <w:t>124</w:t>
            </w:r>
          </w:p>
        </w:tc>
      </w:tr>
      <w:tr w:rsidR="00D67342" w:rsidRPr="00826374" w14:paraId="530C996A" w14:textId="77777777" w:rsidTr="00D95FEC">
        <w:trPr>
          <w:cantSplit/>
        </w:trPr>
        <w:tc>
          <w:tcPr>
            <w:tcW w:w="673" w:type="dxa"/>
            <w:vAlign w:val="center"/>
          </w:tcPr>
          <w:p w14:paraId="1B01BB6F"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C805A15"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sz w:val="24"/>
                <w:lang w:val="el-GR" w:eastAsia="el-GR"/>
              </w:rPr>
              <w:t>Ράουλα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φίμπερ</w:t>
            </w:r>
            <w:proofErr w:type="spellEnd"/>
            <w:r w:rsidRPr="00D67342">
              <w:rPr>
                <w:rFonts w:ascii="Times New Roman" w:hAnsi="Times New Roman" w:cs="Times New Roman"/>
                <w:sz w:val="24"/>
                <w:lang w:val="el-GR" w:eastAsia="el-GR"/>
              </w:rPr>
              <w:t xml:space="preserve"> συρόμενης πόρτας 80</w:t>
            </w:r>
            <w:r w:rsidRPr="00D67342">
              <w:rPr>
                <w:rFonts w:ascii="Times New Roman" w:hAnsi="Times New Roman" w:cs="Times New Roman"/>
                <w:sz w:val="24"/>
                <w:lang w:val="en-US" w:eastAsia="el-GR"/>
              </w:rPr>
              <w:t>mm</w:t>
            </w:r>
          </w:p>
        </w:tc>
      </w:tr>
      <w:tr w:rsidR="00D67342" w:rsidRPr="00D67342" w14:paraId="2349E1DC" w14:textId="77777777" w:rsidTr="00D95FEC">
        <w:trPr>
          <w:cantSplit/>
        </w:trPr>
        <w:tc>
          <w:tcPr>
            <w:tcW w:w="673" w:type="dxa"/>
            <w:vAlign w:val="center"/>
          </w:tcPr>
          <w:p w14:paraId="256663C8"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40EB530" w14:textId="77777777" w:rsidR="00D67342" w:rsidRPr="00D67342" w:rsidRDefault="00D67342" w:rsidP="00D67342">
            <w:pPr>
              <w:suppressAutoHyphens w:val="0"/>
              <w:spacing w:after="200" w:line="276" w:lineRule="auto"/>
              <w:rPr>
                <w:rFonts w:ascii="Times New Roman" w:hAnsi="Times New Roman" w:cs="Times New Roman"/>
                <w:bCs/>
                <w:sz w:val="24"/>
                <w:szCs w:val="20"/>
                <w:lang w:val="en-US" w:eastAsia="el-GR"/>
              </w:rPr>
            </w:pPr>
            <w:r w:rsidRPr="00D67342">
              <w:rPr>
                <w:rFonts w:ascii="Times New Roman" w:hAnsi="Times New Roman" w:cs="Times New Roman"/>
                <w:sz w:val="24"/>
                <w:lang w:val="el-GR" w:eastAsia="el-GR"/>
              </w:rPr>
              <w:t>Δίσκος κοπής σιδήρου Φ210</w:t>
            </w:r>
            <w:r w:rsidRPr="00D67342">
              <w:rPr>
                <w:rFonts w:ascii="Times New Roman" w:hAnsi="Times New Roman" w:cs="Times New Roman"/>
                <w:sz w:val="24"/>
                <w:lang w:val="en-US" w:eastAsia="el-GR"/>
              </w:rPr>
              <w:t>mm</w:t>
            </w:r>
          </w:p>
        </w:tc>
      </w:tr>
      <w:tr w:rsidR="00D67342" w:rsidRPr="00D67342" w14:paraId="1694EB63" w14:textId="77777777" w:rsidTr="00D95FEC">
        <w:trPr>
          <w:cantSplit/>
        </w:trPr>
        <w:tc>
          <w:tcPr>
            <w:tcW w:w="673" w:type="dxa"/>
            <w:vAlign w:val="center"/>
          </w:tcPr>
          <w:p w14:paraId="646A6C38"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1C67C21" w14:textId="77777777" w:rsidR="00D67342" w:rsidRPr="00D67342" w:rsidRDefault="00D67342" w:rsidP="00D67342">
            <w:pPr>
              <w:suppressAutoHyphens w:val="0"/>
              <w:spacing w:after="200" w:line="276" w:lineRule="auto"/>
              <w:rPr>
                <w:rFonts w:ascii="Times New Roman" w:hAnsi="Times New Roman" w:cs="Times New Roman"/>
                <w:bCs/>
                <w:sz w:val="24"/>
                <w:szCs w:val="20"/>
                <w:lang w:val="en-US" w:eastAsia="el-GR"/>
              </w:rPr>
            </w:pPr>
            <w:r w:rsidRPr="00D67342">
              <w:rPr>
                <w:rFonts w:ascii="Times New Roman" w:hAnsi="Times New Roman" w:cs="Times New Roman"/>
                <w:sz w:val="24"/>
                <w:lang w:val="el-GR" w:eastAsia="el-GR"/>
              </w:rPr>
              <w:t>Δίσκος λείανσης σιδήρου Φ210</w:t>
            </w:r>
            <w:r w:rsidRPr="00D67342">
              <w:rPr>
                <w:rFonts w:ascii="Times New Roman" w:hAnsi="Times New Roman" w:cs="Times New Roman"/>
                <w:sz w:val="24"/>
                <w:lang w:val="en-US" w:eastAsia="el-GR"/>
              </w:rPr>
              <w:t>mm</w:t>
            </w:r>
          </w:p>
        </w:tc>
      </w:tr>
      <w:tr w:rsidR="00D67342" w:rsidRPr="00D67342" w14:paraId="403CD7AA" w14:textId="77777777" w:rsidTr="00D95FEC">
        <w:trPr>
          <w:cantSplit/>
        </w:trPr>
        <w:tc>
          <w:tcPr>
            <w:tcW w:w="673" w:type="dxa"/>
            <w:vAlign w:val="center"/>
          </w:tcPr>
          <w:p w14:paraId="6A16EFE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CFF7BCB"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Δίσκος κοπής σιδήρου Φ125</w:t>
            </w:r>
            <w:r w:rsidRPr="00D67342">
              <w:rPr>
                <w:rFonts w:ascii="Times New Roman" w:hAnsi="Times New Roman" w:cs="Times New Roman"/>
                <w:sz w:val="24"/>
                <w:lang w:val="en-US" w:eastAsia="el-GR"/>
              </w:rPr>
              <w:t>mm</w:t>
            </w:r>
          </w:p>
        </w:tc>
      </w:tr>
      <w:tr w:rsidR="00D67342" w:rsidRPr="00D67342" w14:paraId="5D044456" w14:textId="77777777" w:rsidTr="00D95FEC">
        <w:trPr>
          <w:cantSplit/>
        </w:trPr>
        <w:tc>
          <w:tcPr>
            <w:tcW w:w="673" w:type="dxa"/>
            <w:vAlign w:val="center"/>
          </w:tcPr>
          <w:p w14:paraId="792A621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A01AAD9"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Δίσκος λείανσης σιδήρου Φ125</w:t>
            </w:r>
            <w:r w:rsidRPr="00D67342">
              <w:rPr>
                <w:rFonts w:ascii="Times New Roman" w:hAnsi="Times New Roman" w:cs="Times New Roman"/>
                <w:sz w:val="24"/>
                <w:lang w:val="en-US" w:eastAsia="el-GR"/>
              </w:rPr>
              <w:t>mm</w:t>
            </w:r>
          </w:p>
        </w:tc>
      </w:tr>
      <w:tr w:rsidR="00D67342" w:rsidRPr="00D67342" w14:paraId="00715F7B" w14:textId="77777777" w:rsidTr="00D95FEC">
        <w:trPr>
          <w:cantSplit/>
        </w:trPr>
        <w:tc>
          <w:tcPr>
            <w:tcW w:w="673" w:type="dxa"/>
            <w:vAlign w:val="center"/>
          </w:tcPr>
          <w:p w14:paraId="07BE7A9A"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17213E1"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Δίσκος κοπής σιδήρου Φ115</w:t>
            </w:r>
            <w:r w:rsidRPr="00D67342">
              <w:rPr>
                <w:rFonts w:ascii="Times New Roman" w:hAnsi="Times New Roman" w:cs="Times New Roman"/>
                <w:sz w:val="24"/>
                <w:lang w:val="en-US" w:eastAsia="el-GR"/>
              </w:rPr>
              <w:t>mm</w:t>
            </w:r>
          </w:p>
        </w:tc>
      </w:tr>
      <w:tr w:rsidR="00D67342" w:rsidRPr="00D67342" w14:paraId="7FB74E10" w14:textId="77777777" w:rsidTr="00D95FEC">
        <w:trPr>
          <w:cantSplit/>
        </w:trPr>
        <w:tc>
          <w:tcPr>
            <w:tcW w:w="673" w:type="dxa"/>
            <w:vAlign w:val="center"/>
          </w:tcPr>
          <w:p w14:paraId="1868A2C4"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138EBB6"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Δίσκος λείανσης σιδήρου Φ115</w:t>
            </w:r>
            <w:r w:rsidRPr="00D67342">
              <w:rPr>
                <w:rFonts w:ascii="Times New Roman" w:hAnsi="Times New Roman" w:cs="Times New Roman"/>
                <w:sz w:val="24"/>
                <w:lang w:val="en-US" w:eastAsia="el-GR"/>
              </w:rPr>
              <w:t>mm</w:t>
            </w:r>
          </w:p>
        </w:tc>
      </w:tr>
      <w:tr w:rsidR="00D67342" w:rsidRPr="00D67342" w14:paraId="299ACE1A" w14:textId="77777777" w:rsidTr="00D95FEC">
        <w:trPr>
          <w:cantSplit/>
        </w:trPr>
        <w:tc>
          <w:tcPr>
            <w:tcW w:w="673" w:type="dxa"/>
            <w:vAlign w:val="center"/>
          </w:tcPr>
          <w:p w14:paraId="363AB310"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4F44229"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 xml:space="preserve">Κλειδαριές 20άρες </w:t>
            </w:r>
          </w:p>
        </w:tc>
      </w:tr>
      <w:tr w:rsidR="00D67342" w:rsidRPr="00D67342" w14:paraId="36DCB3E6" w14:textId="77777777" w:rsidTr="00D95FEC">
        <w:trPr>
          <w:cantSplit/>
        </w:trPr>
        <w:tc>
          <w:tcPr>
            <w:tcW w:w="673" w:type="dxa"/>
            <w:vAlign w:val="center"/>
          </w:tcPr>
          <w:p w14:paraId="32E17F8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FE748B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Χερούλια</w:t>
            </w:r>
            <w:r w:rsidRPr="00D67342">
              <w:rPr>
                <w:rFonts w:ascii="Times New Roman" w:hAnsi="Times New Roman" w:cs="Times New Roman"/>
                <w:sz w:val="24"/>
                <w:lang w:val="en-US" w:eastAsia="el-GR"/>
              </w:rPr>
              <w:t xml:space="preserve"> </w:t>
            </w:r>
            <w:r w:rsidRPr="00D67342">
              <w:rPr>
                <w:rFonts w:ascii="Times New Roman" w:hAnsi="Times New Roman" w:cs="Times New Roman"/>
                <w:sz w:val="24"/>
                <w:lang w:val="el-GR" w:eastAsia="el-GR"/>
              </w:rPr>
              <w:t>ζευγάρι</w:t>
            </w:r>
          </w:p>
        </w:tc>
      </w:tr>
      <w:tr w:rsidR="00D67342" w:rsidRPr="00D67342" w14:paraId="1E9AFAB9" w14:textId="77777777" w:rsidTr="00D95FEC">
        <w:trPr>
          <w:cantSplit/>
        </w:trPr>
        <w:tc>
          <w:tcPr>
            <w:tcW w:w="673" w:type="dxa"/>
            <w:vAlign w:val="center"/>
          </w:tcPr>
          <w:p w14:paraId="4BEE533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0FB954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 xml:space="preserve">Σύρτες μεταλλικοί </w:t>
            </w:r>
          </w:p>
        </w:tc>
      </w:tr>
      <w:tr w:rsidR="00D67342" w:rsidRPr="00826374" w14:paraId="6803EDF6" w14:textId="77777777" w:rsidTr="00D95FEC">
        <w:trPr>
          <w:cantSplit/>
        </w:trPr>
        <w:tc>
          <w:tcPr>
            <w:tcW w:w="673" w:type="dxa"/>
            <w:vAlign w:val="center"/>
          </w:tcPr>
          <w:p w14:paraId="3A913F9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1410FB1"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 xml:space="preserve">Ηλεκτρόδια απλά </w:t>
            </w:r>
            <w:proofErr w:type="spellStart"/>
            <w:r w:rsidRPr="00D67342">
              <w:rPr>
                <w:rFonts w:ascii="Times New Roman" w:hAnsi="Times New Roman" w:cs="Times New Roman"/>
                <w:sz w:val="24"/>
                <w:lang w:val="el-GR" w:eastAsia="el-GR"/>
              </w:rPr>
              <w:t>χαλύβων</w:t>
            </w:r>
            <w:proofErr w:type="spellEnd"/>
            <w:r w:rsidRPr="00D67342">
              <w:rPr>
                <w:rFonts w:ascii="Times New Roman" w:hAnsi="Times New Roman" w:cs="Times New Roman"/>
                <w:sz w:val="24"/>
                <w:lang w:val="el-GR" w:eastAsia="el-GR"/>
              </w:rPr>
              <w:t xml:space="preserve"> Φ3,25X350</w:t>
            </w:r>
            <w:r w:rsidRPr="00D67342">
              <w:rPr>
                <w:rFonts w:ascii="Times New Roman" w:hAnsi="Times New Roman" w:cs="Times New Roman"/>
                <w:sz w:val="24"/>
                <w:lang w:val="en-US" w:eastAsia="el-GR"/>
              </w:rPr>
              <w:t>mm</w:t>
            </w:r>
          </w:p>
        </w:tc>
      </w:tr>
      <w:tr w:rsidR="00D67342" w:rsidRPr="00826374" w14:paraId="1CDF0DC9" w14:textId="77777777" w:rsidTr="00D95FEC">
        <w:trPr>
          <w:cantSplit/>
        </w:trPr>
        <w:tc>
          <w:tcPr>
            <w:tcW w:w="673" w:type="dxa"/>
            <w:vAlign w:val="center"/>
          </w:tcPr>
          <w:p w14:paraId="79CCEF86"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60DDCDE"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Ηλεκτρόδια απλά </w:t>
            </w:r>
            <w:proofErr w:type="spellStart"/>
            <w:r w:rsidRPr="00D67342">
              <w:rPr>
                <w:rFonts w:ascii="Times New Roman" w:hAnsi="Times New Roman" w:cs="Times New Roman"/>
                <w:sz w:val="24"/>
                <w:lang w:val="el-GR" w:eastAsia="el-GR"/>
              </w:rPr>
              <w:t>χαλύβων</w:t>
            </w:r>
            <w:proofErr w:type="spellEnd"/>
            <w:r w:rsidRPr="00D67342">
              <w:rPr>
                <w:rFonts w:ascii="Times New Roman" w:hAnsi="Times New Roman" w:cs="Times New Roman"/>
                <w:sz w:val="24"/>
                <w:lang w:val="el-GR" w:eastAsia="el-GR"/>
              </w:rPr>
              <w:t xml:space="preserve"> Φ2,50X350</w:t>
            </w:r>
            <w:r w:rsidRPr="00D67342">
              <w:rPr>
                <w:rFonts w:ascii="Times New Roman" w:hAnsi="Times New Roman" w:cs="Times New Roman"/>
                <w:sz w:val="24"/>
                <w:lang w:val="en-US" w:eastAsia="el-GR"/>
              </w:rPr>
              <w:t>mm</w:t>
            </w:r>
          </w:p>
        </w:tc>
      </w:tr>
      <w:tr w:rsidR="00D67342" w:rsidRPr="00826374" w14:paraId="38DEE0F7" w14:textId="77777777" w:rsidTr="00D95FEC">
        <w:trPr>
          <w:cantSplit/>
        </w:trPr>
        <w:tc>
          <w:tcPr>
            <w:tcW w:w="673" w:type="dxa"/>
            <w:vAlign w:val="center"/>
          </w:tcPr>
          <w:p w14:paraId="3420A96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40F4535"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Ηλεκτρόδια ανοξείδωτου χάλυβα Φ3,25X300</w:t>
            </w:r>
            <w:r w:rsidRPr="00D67342">
              <w:rPr>
                <w:rFonts w:ascii="Times New Roman" w:hAnsi="Times New Roman" w:cs="Times New Roman"/>
                <w:sz w:val="24"/>
                <w:lang w:val="en-US" w:eastAsia="el-GR"/>
              </w:rPr>
              <w:t>mm</w:t>
            </w:r>
          </w:p>
        </w:tc>
      </w:tr>
      <w:tr w:rsidR="00D67342" w:rsidRPr="00826374" w14:paraId="6CA2A53F" w14:textId="77777777" w:rsidTr="00D95FEC">
        <w:trPr>
          <w:cantSplit/>
        </w:trPr>
        <w:tc>
          <w:tcPr>
            <w:tcW w:w="673" w:type="dxa"/>
            <w:vAlign w:val="center"/>
          </w:tcPr>
          <w:p w14:paraId="59692DF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315F69D"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Ηλεκτρόδια ανοξείδωτου χάλυβα Φ2,50X300</w:t>
            </w:r>
            <w:r w:rsidRPr="00D67342">
              <w:rPr>
                <w:rFonts w:ascii="Times New Roman" w:hAnsi="Times New Roman" w:cs="Times New Roman"/>
                <w:sz w:val="24"/>
                <w:lang w:val="en-US" w:eastAsia="el-GR"/>
              </w:rPr>
              <w:t>mm</w:t>
            </w:r>
          </w:p>
        </w:tc>
      </w:tr>
      <w:tr w:rsidR="00D67342" w:rsidRPr="00826374" w14:paraId="0526D0A2" w14:textId="77777777" w:rsidTr="00D95FEC">
        <w:trPr>
          <w:cantSplit/>
        </w:trPr>
        <w:tc>
          <w:tcPr>
            <w:tcW w:w="673" w:type="dxa"/>
            <w:vAlign w:val="center"/>
          </w:tcPr>
          <w:p w14:paraId="36AA554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F965424"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Ηλεκτρόδια </w:t>
            </w:r>
            <w:proofErr w:type="spellStart"/>
            <w:r w:rsidRPr="00D67342">
              <w:rPr>
                <w:rFonts w:ascii="Times New Roman" w:hAnsi="Times New Roman" w:cs="Times New Roman"/>
                <w:sz w:val="24"/>
                <w:lang w:val="el-GR" w:eastAsia="el-GR"/>
              </w:rPr>
              <w:t>χυτοσίδηρου</w:t>
            </w:r>
            <w:proofErr w:type="spellEnd"/>
            <w:r w:rsidRPr="00D67342">
              <w:rPr>
                <w:rFonts w:ascii="Times New Roman" w:hAnsi="Times New Roman" w:cs="Times New Roman"/>
                <w:sz w:val="24"/>
                <w:lang w:val="el-GR" w:eastAsia="el-GR"/>
              </w:rPr>
              <w:t xml:space="preserve"> (μαντέμι) Φ3,25X350</w:t>
            </w:r>
            <w:r w:rsidRPr="00D67342">
              <w:rPr>
                <w:rFonts w:ascii="Times New Roman" w:hAnsi="Times New Roman" w:cs="Times New Roman"/>
                <w:sz w:val="24"/>
                <w:lang w:val="en-US" w:eastAsia="el-GR"/>
              </w:rPr>
              <w:t>mm</w:t>
            </w:r>
          </w:p>
        </w:tc>
      </w:tr>
      <w:tr w:rsidR="00D67342" w:rsidRPr="00D67342" w14:paraId="3F74F74C" w14:textId="77777777" w:rsidTr="00D95FEC">
        <w:trPr>
          <w:cantSplit/>
        </w:trPr>
        <w:tc>
          <w:tcPr>
            <w:tcW w:w="673" w:type="dxa"/>
            <w:vAlign w:val="center"/>
          </w:tcPr>
          <w:p w14:paraId="3D1E8B60"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7D5C860"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Ηλεκτρόδια αλουμινίου Φ2,50X300</w:t>
            </w:r>
            <w:r w:rsidRPr="00D67342">
              <w:rPr>
                <w:rFonts w:ascii="Times New Roman" w:hAnsi="Times New Roman" w:cs="Times New Roman"/>
                <w:sz w:val="24"/>
                <w:lang w:val="en-US" w:eastAsia="el-GR"/>
              </w:rPr>
              <w:t>mm</w:t>
            </w:r>
          </w:p>
        </w:tc>
      </w:tr>
      <w:tr w:rsidR="00D67342" w:rsidRPr="00826374" w14:paraId="2EE75D76" w14:textId="77777777" w:rsidTr="00D95FEC">
        <w:trPr>
          <w:cantSplit/>
        </w:trPr>
        <w:tc>
          <w:tcPr>
            <w:tcW w:w="673" w:type="dxa"/>
            <w:vAlign w:val="center"/>
          </w:tcPr>
          <w:p w14:paraId="053FF21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136D072"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 xml:space="preserve">Δίσκος Μετάλλου 300mm για πριόνια μετάλλου και </w:t>
            </w:r>
            <w:proofErr w:type="spellStart"/>
            <w:r w:rsidRPr="00D67342">
              <w:rPr>
                <w:rFonts w:ascii="Times New Roman" w:hAnsi="Times New Roman" w:cs="Times New Roman"/>
                <w:sz w:val="24"/>
                <w:lang w:val="el-GR" w:eastAsia="el-GR"/>
              </w:rPr>
              <w:t>φαλτσοπρίονα</w:t>
            </w:r>
            <w:proofErr w:type="spellEnd"/>
          </w:p>
        </w:tc>
      </w:tr>
      <w:tr w:rsidR="00D67342" w:rsidRPr="00D67342" w14:paraId="3CF8709C" w14:textId="77777777" w:rsidTr="00D95FEC">
        <w:trPr>
          <w:cantSplit/>
        </w:trPr>
        <w:tc>
          <w:tcPr>
            <w:tcW w:w="673" w:type="dxa"/>
            <w:vAlign w:val="center"/>
          </w:tcPr>
          <w:p w14:paraId="7CF94C9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2FCF2BA"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Βίδες Μ6x60</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p>
        </w:tc>
      </w:tr>
      <w:tr w:rsidR="00D67342" w:rsidRPr="00D67342" w14:paraId="29938379" w14:textId="77777777" w:rsidTr="00D95FEC">
        <w:trPr>
          <w:cantSplit/>
        </w:trPr>
        <w:tc>
          <w:tcPr>
            <w:tcW w:w="673" w:type="dxa"/>
            <w:vAlign w:val="center"/>
          </w:tcPr>
          <w:p w14:paraId="2204DC81"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F8C047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Βίδες Μ6x40</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p>
        </w:tc>
      </w:tr>
      <w:tr w:rsidR="00D67342" w:rsidRPr="00D67342" w14:paraId="305AAB0F" w14:textId="77777777" w:rsidTr="00D95FEC">
        <w:trPr>
          <w:cantSplit/>
        </w:trPr>
        <w:tc>
          <w:tcPr>
            <w:tcW w:w="673" w:type="dxa"/>
            <w:vAlign w:val="center"/>
          </w:tcPr>
          <w:p w14:paraId="1B278EA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79954E5"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Βίδες Μ8Χ60</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p>
        </w:tc>
      </w:tr>
      <w:tr w:rsidR="00D67342" w:rsidRPr="00D67342" w14:paraId="157C4C03" w14:textId="77777777" w:rsidTr="00D95FEC">
        <w:trPr>
          <w:cantSplit/>
        </w:trPr>
        <w:tc>
          <w:tcPr>
            <w:tcW w:w="673" w:type="dxa"/>
            <w:vAlign w:val="center"/>
          </w:tcPr>
          <w:p w14:paraId="21613E6F"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AA4F5F4"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Βίδες Μ8Χ80</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p>
        </w:tc>
      </w:tr>
      <w:tr w:rsidR="00D67342" w:rsidRPr="00D67342" w14:paraId="66C0D7D7" w14:textId="77777777" w:rsidTr="00D95FEC">
        <w:trPr>
          <w:cantSplit/>
        </w:trPr>
        <w:tc>
          <w:tcPr>
            <w:tcW w:w="673" w:type="dxa"/>
            <w:vAlign w:val="center"/>
          </w:tcPr>
          <w:p w14:paraId="5C7CD5A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C1E055F"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Βίδες Μ10x40</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p>
        </w:tc>
      </w:tr>
      <w:tr w:rsidR="00D67342" w:rsidRPr="00D67342" w14:paraId="49293663" w14:textId="77777777" w:rsidTr="00D95FEC">
        <w:trPr>
          <w:cantSplit/>
        </w:trPr>
        <w:tc>
          <w:tcPr>
            <w:tcW w:w="673" w:type="dxa"/>
            <w:vAlign w:val="center"/>
          </w:tcPr>
          <w:p w14:paraId="0F253424"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14E052C"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Βίδες Μ10x60</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p>
        </w:tc>
      </w:tr>
      <w:tr w:rsidR="00D67342" w:rsidRPr="00D67342" w14:paraId="549D6010" w14:textId="77777777" w:rsidTr="00D95FEC">
        <w:trPr>
          <w:cantSplit/>
        </w:trPr>
        <w:tc>
          <w:tcPr>
            <w:tcW w:w="673" w:type="dxa"/>
            <w:vAlign w:val="center"/>
          </w:tcPr>
          <w:p w14:paraId="4D183FCB"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65421B1"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Βίδες Μ10x80</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p>
        </w:tc>
      </w:tr>
      <w:tr w:rsidR="00D67342" w:rsidRPr="00D67342" w14:paraId="63506536" w14:textId="77777777" w:rsidTr="00D95FEC">
        <w:trPr>
          <w:cantSplit/>
        </w:trPr>
        <w:tc>
          <w:tcPr>
            <w:tcW w:w="673" w:type="dxa"/>
            <w:vAlign w:val="center"/>
          </w:tcPr>
          <w:p w14:paraId="347B1AB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1BC63DF"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Βίδες Μ12x80</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p>
        </w:tc>
      </w:tr>
      <w:tr w:rsidR="00D67342" w:rsidRPr="00D67342" w14:paraId="0D0210AE" w14:textId="77777777" w:rsidTr="00D95FEC">
        <w:trPr>
          <w:cantSplit/>
        </w:trPr>
        <w:tc>
          <w:tcPr>
            <w:tcW w:w="673" w:type="dxa"/>
            <w:vAlign w:val="center"/>
          </w:tcPr>
          <w:p w14:paraId="1E47A48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D80B08E"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sz w:val="24"/>
                <w:lang w:val="el-GR" w:eastAsia="el-GR"/>
              </w:rPr>
              <w:t>Περτσίνια</w:t>
            </w:r>
            <w:proofErr w:type="spellEnd"/>
            <w:r w:rsidRPr="00D67342">
              <w:rPr>
                <w:rFonts w:ascii="Times New Roman" w:hAnsi="Times New Roman" w:cs="Times New Roman"/>
                <w:sz w:val="24"/>
                <w:lang w:val="el-GR" w:eastAsia="el-GR"/>
              </w:rPr>
              <w:t xml:space="preserve"> 5x30</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συσκευασία 1000 </w:t>
            </w:r>
            <w:proofErr w:type="spellStart"/>
            <w:r w:rsidRPr="00D67342">
              <w:rPr>
                <w:rFonts w:ascii="Times New Roman" w:hAnsi="Times New Roman" w:cs="Times New Roman"/>
                <w:sz w:val="24"/>
                <w:lang w:val="el-GR" w:eastAsia="el-GR"/>
              </w:rPr>
              <w:t>τμχ</w:t>
            </w:r>
            <w:proofErr w:type="spellEnd"/>
            <w:r w:rsidRPr="00D67342">
              <w:rPr>
                <w:rFonts w:ascii="Times New Roman" w:hAnsi="Times New Roman" w:cs="Times New Roman"/>
                <w:sz w:val="24"/>
                <w:lang w:val="el-GR" w:eastAsia="el-GR"/>
              </w:rPr>
              <w:t>.</w:t>
            </w:r>
          </w:p>
        </w:tc>
      </w:tr>
      <w:tr w:rsidR="00D67342" w:rsidRPr="00D67342" w14:paraId="0CB098B4" w14:textId="77777777" w:rsidTr="00D95FEC">
        <w:trPr>
          <w:cantSplit/>
        </w:trPr>
        <w:tc>
          <w:tcPr>
            <w:tcW w:w="673" w:type="dxa"/>
            <w:vAlign w:val="center"/>
          </w:tcPr>
          <w:p w14:paraId="23469591"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65E4918C"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sz w:val="24"/>
                <w:lang w:val="el-GR" w:eastAsia="el-GR"/>
              </w:rPr>
              <w:t>Περτσίνια</w:t>
            </w:r>
            <w:proofErr w:type="spellEnd"/>
            <w:r w:rsidRPr="00D67342">
              <w:rPr>
                <w:rFonts w:ascii="Times New Roman" w:hAnsi="Times New Roman" w:cs="Times New Roman"/>
                <w:sz w:val="24"/>
                <w:lang w:val="el-GR" w:eastAsia="el-GR"/>
              </w:rPr>
              <w:t xml:space="preserve"> 4x21</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συσκευασία 1000 </w:t>
            </w:r>
            <w:proofErr w:type="spellStart"/>
            <w:r w:rsidRPr="00D67342">
              <w:rPr>
                <w:rFonts w:ascii="Times New Roman" w:hAnsi="Times New Roman" w:cs="Times New Roman"/>
                <w:sz w:val="24"/>
                <w:lang w:val="el-GR" w:eastAsia="el-GR"/>
              </w:rPr>
              <w:t>τμχ</w:t>
            </w:r>
            <w:proofErr w:type="spellEnd"/>
            <w:r w:rsidRPr="00D67342">
              <w:rPr>
                <w:rFonts w:ascii="Times New Roman" w:hAnsi="Times New Roman" w:cs="Times New Roman"/>
                <w:sz w:val="24"/>
                <w:lang w:val="el-GR" w:eastAsia="el-GR"/>
              </w:rPr>
              <w:t>.</w:t>
            </w:r>
          </w:p>
        </w:tc>
      </w:tr>
      <w:tr w:rsidR="00D67342" w:rsidRPr="00D67342" w14:paraId="3A00CA59" w14:textId="77777777" w:rsidTr="00D95FEC">
        <w:trPr>
          <w:cantSplit/>
        </w:trPr>
        <w:tc>
          <w:tcPr>
            <w:tcW w:w="673" w:type="dxa"/>
            <w:vAlign w:val="center"/>
          </w:tcPr>
          <w:p w14:paraId="6DDEF9F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E2985DA"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sz w:val="24"/>
                <w:lang w:val="el-GR" w:eastAsia="el-GR"/>
              </w:rPr>
              <w:t>Περτσίνια</w:t>
            </w:r>
            <w:proofErr w:type="spellEnd"/>
            <w:r w:rsidRPr="00D67342">
              <w:rPr>
                <w:rFonts w:ascii="Times New Roman" w:hAnsi="Times New Roman" w:cs="Times New Roman"/>
                <w:sz w:val="24"/>
                <w:lang w:val="el-GR" w:eastAsia="el-GR"/>
              </w:rPr>
              <w:t xml:space="preserve"> 4x15</w:t>
            </w:r>
            <w:r w:rsidRPr="00D67342">
              <w:rPr>
                <w:rFonts w:ascii="Times New Roman" w:hAnsi="Times New Roman" w:cs="Times New Roman"/>
                <w:sz w:val="24"/>
                <w:lang w:val="en-US" w:eastAsia="el-GR"/>
              </w:rPr>
              <w:t>mm</w:t>
            </w:r>
            <w:r w:rsidRPr="00D67342">
              <w:rPr>
                <w:rFonts w:ascii="Times New Roman" w:hAnsi="Times New Roman" w:cs="Times New Roman"/>
                <w:sz w:val="24"/>
                <w:lang w:val="el-GR" w:eastAsia="el-GR"/>
              </w:rPr>
              <w:t xml:space="preserve"> συσκευασία 1000 </w:t>
            </w:r>
            <w:proofErr w:type="spellStart"/>
            <w:r w:rsidRPr="00D67342">
              <w:rPr>
                <w:rFonts w:ascii="Times New Roman" w:hAnsi="Times New Roman" w:cs="Times New Roman"/>
                <w:sz w:val="24"/>
                <w:lang w:val="el-GR" w:eastAsia="el-GR"/>
              </w:rPr>
              <w:t>τμχ</w:t>
            </w:r>
            <w:proofErr w:type="spellEnd"/>
            <w:r w:rsidRPr="00D67342">
              <w:rPr>
                <w:rFonts w:ascii="Times New Roman" w:hAnsi="Times New Roman" w:cs="Times New Roman"/>
                <w:sz w:val="24"/>
                <w:lang w:val="el-GR" w:eastAsia="el-GR"/>
              </w:rPr>
              <w:t>.</w:t>
            </w:r>
          </w:p>
        </w:tc>
      </w:tr>
      <w:tr w:rsidR="00D67342" w:rsidRPr="00D67342" w14:paraId="72529224" w14:textId="77777777" w:rsidTr="00D95FEC">
        <w:trPr>
          <w:cantSplit/>
        </w:trPr>
        <w:tc>
          <w:tcPr>
            <w:tcW w:w="673" w:type="dxa"/>
            <w:vAlign w:val="center"/>
          </w:tcPr>
          <w:p w14:paraId="4B5F7D1E"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94FB800"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sz w:val="24"/>
                <w:lang w:val="el-GR" w:eastAsia="el-GR"/>
              </w:rPr>
              <w:t>Στριφώνια</w:t>
            </w:r>
            <w:proofErr w:type="spellEnd"/>
            <w:r w:rsidRPr="00D67342">
              <w:rPr>
                <w:rFonts w:ascii="Times New Roman" w:hAnsi="Times New Roman" w:cs="Times New Roman"/>
                <w:sz w:val="24"/>
                <w:lang w:val="el-GR" w:eastAsia="el-GR"/>
              </w:rPr>
              <w:t xml:space="preserve"> Μ8Χ80</w:t>
            </w:r>
            <w:r w:rsidRPr="00D67342">
              <w:rPr>
                <w:rFonts w:ascii="Times New Roman" w:hAnsi="Times New Roman" w:cs="Times New Roman"/>
                <w:sz w:val="24"/>
                <w:lang w:val="en-US" w:eastAsia="el-GR"/>
              </w:rPr>
              <w:t>mm</w:t>
            </w:r>
          </w:p>
        </w:tc>
      </w:tr>
      <w:tr w:rsidR="00D67342" w:rsidRPr="00D67342" w14:paraId="61DA06E6" w14:textId="77777777" w:rsidTr="00D95FEC">
        <w:trPr>
          <w:cantSplit/>
        </w:trPr>
        <w:tc>
          <w:tcPr>
            <w:tcW w:w="673" w:type="dxa"/>
            <w:vAlign w:val="center"/>
          </w:tcPr>
          <w:p w14:paraId="64BD6D7B"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521DF202"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sz w:val="24"/>
                <w:lang w:val="el-GR" w:eastAsia="el-GR"/>
              </w:rPr>
              <w:t>Στριφώνια</w:t>
            </w:r>
            <w:proofErr w:type="spellEnd"/>
            <w:r w:rsidRPr="00D67342">
              <w:rPr>
                <w:rFonts w:ascii="Times New Roman" w:hAnsi="Times New Roman" w:cs="Times New Roman"/>
                <w:sz w:val="24"/>
                <w:lang w:val="el-GR" w:eastAsia="el-GR"/>
              </w:rPr>
              <w:t xml:space="preserve"> Μ8Χ100</w:t>
            </w:r>
            <w:r w:rsidRPr="00D67342">
              <w:rPr>
                <w:rFonts w:ascii="Times New Roman" w:hAnsi="Times New Roman" w:cs="Times New Roman"/>
                <w:sz w:val="24"/>
                <w:lang w:val="en-US" w:eastAsia="el-GR"/>
              </w:rPr>
              <w:t>mm</w:t>
            </w:r>
          </w:p>
        </w:tc>
      </w:tr>
      <w:tr w:rsidR="00D67342" w:rsidRPr="00D67342" w14:paraId="666F6C46" w14:textId="77777777" w:rsidTr="00D95FEC">
        <w:trPr>
          <w:cantSplit/>
        </w:trPr>
        <w:tc>
          <w:tcPr>
            <w:tcW w:w="673" w:type="dxa"/>
            <w:vAlign w:val="center"/>
          </w:tcPr>
          <w:p w14:paraId="04478D0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7FA3FD3"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sz w:val="24"/>
                <w:lang w:val="el-GR" w:eastAsia="el-GR"/>
              </w:rPr>
              <w:t>Στριφώνια</w:t>
            </w:r>
            <w:proofErr w:type="spellEnd"/>
            <w:r w:rsidRPr="00D67342">
              <w:rPr>
                <w:rFonts w:ascii="Times New Roman" w:hAnsi="Times New Roman" w:cs="Times New Roman"/>
                <w:sz w:val="24"/>
                <w:lang w:val="el-GR" w:eastAsia="el-GR"/>
              </w:rPr>
              <w:t xml:space="preserve"> Μ8Χ120</w:t>
            </w:r>
            <w:r w:rsidRPr="00D67342">
              <w:rPr>
                <w:rFonts w:ascii="Times New Roman" w:hAnsi="Times New Roman" w:cs="Times New Roman"/>
                <w:sz w:val="24"/>
                <w:lang w:val="en-US" w:eastAsia="el-GR"/>
              </w:rPr>
              <w:t>mm</w:t>
            </w:r>
          </w:p>
        </w:tc>
      </w:tr>
      <w:tr w:rsidR="00D67342" w:rsidRPr="00D67342" w14:paraId="0974A27C" w14:textId="77777777" w:rsidTr="00D95FEC">
        <w:trPr>
          <w:cantSplit/>
        </w:trPr>
        <w:tc>
          <w:tcPr>
            <w:tcW w:w="673" w:type="dxa"/>
            <w:vAlign w:val="center"/>
          </w:tcPr>
          <w:p w14:paraId="5B99A57A"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06E1050" w14:textId="77777777" w:rsidR="00D67342" w:rsidRPr="00D67342" w:rsidRDefault="00D67342" w:rsidP="00D67342">
            <w:pPr>
              <w:suppressAutoHyphens w:val="0"/>
              <w:spacing w:after="200" w:line="276" w:lineRule="auto"/>
              <w:rPr>
                <w:rFonts w:ascii="Times New Roman" w:hAnsi="Times New Roman" w:cs="Times New Roman"/>
                <w:sz w:val="24"/>
                <w:lang w:val="en-US" w:eastAsia="el-GR"/>
              </w:rPr>
            </w:pPr>
            <w:proofErr w:type="spellStart"/>
            <w:r w:rsidRPr="00D67342">
              <w:rPr>
                <w:rFonts w:ascii="Times New Roman" w:hAnsi="Times New Roman" w:cs="Times New Roman"/>
                <w:sz w:val="24"/>
                <w:lang w:val="el-GR" w:eastAsia="el-GR"/>
              </w:rPr>
              <w:t>Ντιζοστρίφωνα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Μ8Χ80</w:t>
            </w:r>
            <w:r w:rsidRPr="00D67342">
              <w:rPr>
                <w:rFonts w:ascii="Times New Roman" w:hAnsi="Times New Roman" w:cs="Times New Roman"/>
                <w:sz w:val="24"/>
                <w:lang w:val="en-US" w:eastAsia="el-GR"/>
              </w:rPr>
              <w:t>mm</w:t>
            </w:r>
          </w:p>
        </w:tc>
      </w:tr>
      <w:tr w:rsidR="00D67342" w:rsidRPr="00D67342" w14:paraId="49A77A26" w14:textId="77777777" w:rsidTr="00D95FEC">
        <w:trPr>
          <w:cantSplit/>
        </w:trPr>
        <w:tc>
          <w:tcPr>
            <w:tcW w:w="673" w:type="dxa"/>
            <w:vAlign w:val="center"/>
          </w:tcPr>
          <w:p w14:paraId="5A8A2538"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0C2BBB3"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proofErr w:type="spellStart"/>
            <w:r w:rsidRPr="00D67342">
              <w:rPr>
                <w:rFonts w:ascii="Times New Roman" w:hAnsi="Times New Roman" w:cs="Times New Roman"/>
                <w:sz w:val="24"/>
                <w:lang w:val="el-GR" w:eastAsia="el-GR"/>
              </w:rPr>
              <w:t>Ντιζοστρίφωνα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Μ8Χ</w:t>
            </w:r>
            <w:r w:rsidRPr="00D67342">
              <w:rPr>
                <w:rFonts w:ascii="Times New Roman" w:hAnsi="Times New Roman" w:cs="Times New Roman"/>
                <w:sz w:val="24"/>
                <w:lang w:val="en-US" w:eastAsia="el-GR"/>
              </w:rPr>
              <w:t>12</w:t>
            </w:r>
            <w:r w:rsidRPr="00D67342">
              <w:rPr>
                <w:rFonts w:ascii="Times New Roman" w:hAnsi="Times New Roman" w:cs="Times New Roman"/>
                <w:sz w:val="24"/>
                <w:lang w:val="el-GR" w:eastAsia="el-GR"/>
              </w:rPr>
              <w:t>0</w:t>
            </w:r>
            <w:r w:rsidRPr="00D67342">
              <w:rPr>
                <w:rFonts w:ascii="Times New Roman" w:hAnsi="Times New Roman" w:cs="Times New Roman"/>
                <w:sz w:val="24"/>
                <w:lang w:val="en-US" w:eastAsia="el-GR"/>
              </w:rPr>
              <w:t>mm</w:t>
            </w:r>
          </w:p>
        </w:tc>
      </w:tr>
      <w:tr w:rsidR="00D67342" w:rsidRPr="00D67342" w14:paraId="4DC587E7" w14:textId="77777777" w:rsidTr="00D95FEC">
        <w:trPr>
          <w:cantSplit/>
        </w:trPr>
        <w:tc>
          <w:tcPr>
            <w:tcW w:w="673" w:type="dxa"/>
            <w:vAlign w:val="center"/>
          </w:tcPr>
          <w:p w14:paraId="3905DF8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15CBCD8"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proofErr w:type="spellStart"/>
            <w:r w:rsidRPr="00D67342">
              <w:rPr>
                <w:rFonts w:ascii="Times New Roman" w:hAnsi="Times New Roman" w:cs="Times New Roman"/>
                <w:sz w:val="24"/>
                <w:lang w:val="el-GR" w:eastAsia="el-GR"/>
              </w:rPr>
              <w:t>Ντιζοστρίφωνα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w:t>
            </w:r>
            <w:r w:rsidRPr="00D67342">
              <w:rPr>
                <w:rFonts w:ascii="Times New Roman" w:hAnsi="Times New Roman" w:cs="Times New Roman"/>
                <w:sz w:val="24"/>
                <w:lang w:val="en-US" w:eastAsia="el-GR"/>
              </w:rPr>
              <w:t>10</w:t>
            </w:r>
            <w:r w:rsidRPr="00D67342">
              <w:rPr>
                <w:rFonts w:ascii="Times New Roman" w:hAnsi="Times New Roman" w:cs="Times New Roman"/>
                <w:sz w:val="24"/>
                <w:lang w:val="el-GR" w:eastAsia="el-GR"/>
              </w:rPr>
              <w:t>Χ80</w:t>
            </w:r>
            <w:r w:rsidRPr="00D67342">
              <w:rPr>
                <w:rFonts w:ascii="Times New Roman" w:hAnsi="Times New Roman" w:cs="Times New Roman"/>
                <w:sz w:val="24"/>
                <w:lang w:val="en-US" w:eastAsia="el-GR"/>
              </w:rPr>
              <w:t>mm</w:t>
            </w:r>
          </w:p>
        </w:tc>
      </w:tr>
      <w:tr w:rsidR="00D67342" w:rsidRPr="00D67342" w14:paraId="09D292E1" w14:textId="77777777" w:rsidTr="00D95FEC">
        <w:trPr>
          <w:cantSplit/>
        </w:trPr>
        <w:tc>
          <w:tcPr>
            <w:tcW w:w="673" w:type="dxa"/>
            <w:vAlign w:val="center"/>
          </w:tcPr>
          <w:p w14:paraId="2DFB962A"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27BC9CA8"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proofErr w:type="spellStart"/>
            <w:r w:rsidRPr="00D67342">
              <w:rPr>
                <w:rFonts w:ascii="Times New Roman" w:hAnsi="Times New Roman" w:cs="Times New Roman"/>
                <w:sz w:val="24"/>
                <w:lang w:val="el-GR" w:eastAsia="el-GR"/>
              </w:rPr>
              <w:t>Ντιζοστρίφωνα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w:t>
            </w:r>
            <w:r w:rsidRPr="00D67342">
              <w:rPr>
                <w:rFonts w:ascii="Times New Roman" w:hAnsi="Times New Roman" w:cs="Times New Roman"/>
                <w:sz w:val="24"/>
                <w:lang w:val="en-US" w:eastAsia="el-GR"/>
              </w:rPr>
              <w:t>10</w:t>
            </w:r>
            <w:r w:rsidRPr="00D67342">
              <w:rPr>
                <w:rFonts w:ascii="Times New Roman" w:hAnsi="Times New Roman" w:cs="Times New Roman"/>
                <w:sz w:val="24"/>
                <w:lang w:val="el-GR" w:eastAsia="el-GR"/>
              </w:rPr>
              <w:t>Χ</w:t>
            </w:r>
            <w:r w:rsidRPr="00D67342">
              <w:rPr>
                <w:rFonts w:ascii="Times New Roman" w:hAnsi="Times New Roman" w:cs="Times New Roman"/>
                <w:sz w:val="24"/>
                <w:lang w:val="en-US" w:eastAsia="el-GR"/>
              </w:rPr>
              <w:t>12</w:t>
            </w:r>
            <w:r w:rsidRPr="00D67342">
              <w:rPr>
                <w:rFonts w:ascii="Times New Roman" w:hAnsi="Times New Roman" w:cs="Times New Roman"/>
                <w:sz w:val="24"/>
                <w:lang w:val="el-GR" w:eastAsia="el-GR"/>
              </w:rPr>
              <w:t>0</w:t>
            </w:r>
            <w:r w:rsidRPr="00D67342">
              <w:rPr>
                <w:rFonts w:ascii="Times New Roman" w:hAnsi="Times New Roman" w:cs="Times New Roman"/>
                <w:sz w:val="24"/>
                <w:lang w:val="en-US" w:eastAsia="el-GR"/>
              </w:rPr>
              <w:t>mm</w:t>
            </w:r>
          </w:p>
        </w:tc>
      </w:tr>
      <w:tr w:rsidR="00D67342" w:rsidRPr="00826374" w14:paraId="048C2B87" w14:textId="77777777" w:rsidTr="00D95FEC">
        <w:trPr>
          <w:cantSplit/>
        </w:trPr>
        <w:tc>
          <w:tcPr>
            <w:tcW w:w="673" w:type="dxa"/>
            <w:vAlign w:val="center"/>
          </w:tcPr>
          <w:p w14:paraId="6E597DE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A4001A6"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 xml:space="preserve">Βύσματα μεταλλικά </w:t>
            </w:r>
            <w:proofErr w:type="spellStart"/>
            <w:r w:rsidRPr="00D67342">
              <w:rPr>
                <w:rFonts w:ascii="Times New Roman" w:hAnsi="Times New Roman" w:cs="Times New Roman"/>
                <w:sz w:val="24"/>
                <w:lang w:val="el-GR" w:eastAsia="el-GR"/>
              </w:rPr>
              <w:t>εκτονούμενα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Μ10Χ80</w:t>
            </w:r>
            <w:r w:rsidRPr="00D67342">
              <w:rPr>
                <w:rFonts w:ascii="Times New Roman" w:hAnsi="Times New Roman" w:cs="Times New Roman"/>
                <w:sz w:val="24"/>
                <w:lang w:val="en-US" w:eastAsia="el-GR"/>
              </w:rPr>
              <w:t>mm</w:t>
            </w:r>
          </w:p>
        </w:tc>
      </w:tr>
      <w:tr w:rsidR="00D67342" w:rsidRPr="00826374" w14:paraId="1DD9385E" w14:textId="77777777" w:rsidTr="00D95FEC">
        <w:trPr>
          <w:cantSplit/>
        </w:trPr>
        <w:tc>
          <w:tcPr>
            <w:tcW w:w="673" w:type="dxa"/>
            <w:vAlign w:val="center"/>
          </w:tcPr>
          <w:p w14:paraId="106E9504"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D576C0D"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Βύσματα μεταλλικά </w:t>
            </w:r>
            <w:proofErr w:type="spellStart"/>
            <w:r w:rsidRPr="00D67342">
              <w:rPr>
                <w:rFonts w:ascii="Times New Roman" w:hAnsi="Times New Roman" w:cs="Times New Roman"/>
                <w:sz w:val="24"/>
                <w:lang w:val="el-GR" w:eastAsia="el-GR"/>
              </w:rPr>
              <w:t>εκτονούμενα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Μ10Χ100</w:t>
            </w:r>
            <w:r w:rsidRPr="00D67342">
              <w:rPr>
                <w:rFonts w:ascii="Times New Roman" w:hAnsi="Times New Roman" w:cs="Times New Roman"/>
                <w:sz w:val="24"/>
                <w:lang w:val="en-US" w:eastAsia="el-GR"/>
              </w:rPr>
              <w:t>mm</w:t>
            </w:r>
          </w:p>
        </w:tc>
      </w:tr>
      <w:tr w:rsidR="00D67342" w:rsidRPr="00826374" w14:paraId="6F4131AA" w14:textId="77777777" w:rsidTr="00D95FEC">
        <w:trPr>
          <w:cantSplit/>
        </w:trPr>
        <w:tc>
          <w:tcPr>
            <w:tcW w:w="673" w:type="dxa"/>
            <w:vAlign w:val="center"/>
          </w:tcPr>
          <w:p w14:paraId="31543B8D"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77D5C0E"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Βύσματα μεταλλικά </w:t>
            </w:r>
            <w:proofErr w:type="spellStart"/>
            <w:r w:rsidRPr="00D67342">
              <w:rPr>
                <w:rFonts w:ascii="Times New Roman" w:hAnsi="Times New Roman" w:cs="Times New Roman"/>
                <w:sz w:val="24"/>
                <w:lang w:val="el-GR" w:eastAsia="el-GR"/>
              </w:rPr>
              <w:t>εκτονούμενα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Μ10Χ120</w:t>
            </w:r>
            <w:r w:rsidRPr="00D67342">
              <w:rPr>
                <w:rFonts w:ascii="Times New Roman" w:hAnsi="Times New Roman" w:cs="Times New Roman"/>
                <w:sz w:val="24"/>
                <w:lang w:val="en-US" w:eastAsia="el-GR"/>
              </w:rPr>
              <w:t>mm</w:t>
            </w:r>
          </w:p>
        </w:tc>
      </w:tr>
      <w:tr w:rsidR="00D67342" w:rsidRPr="00826374" w14:paraId="25ECC380" w14:textId="77777777" w:rsidTr="00D95FEC">
        <w:trPr>
          <w:cantSplit/>
        </w:trPr>
        <w:tc>
          <w:tcPr>
            <w:tcW w:w="673" w:type="dxa"/>
            <w:vAlign w:val="center"/>
          </w:tcPr>
          <w:p w14:paraId="331B49E2"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8EE3825"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Βύσματα μεταλλικά </w:t>
            </w:r>
            <w:proofErr w:type="spellStart"/>
            <w:r w:rsidRPr="00D67342">
              <w:rPr>
                <w:rFonts w:ascii="Times New Roman" w:hAnsi="Times New Roman" w:cs="Times New Roman"/>
                <w:sz w:val="24"/>
                <w:lang w:val="el-GR" w:eastAsia="el-GR"/>
              </w:rPr>
              <w:t>εκτονούμενα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Μ10Χ140</w:t>
            </w:r>
            <w:r w:rsidRPr="00D67342">
              <w:rPr>
                <w:rFonts w:ascii="Times New Roman" w:hAnsi="Times New Roman" w:cs="Times New Roman"/>
                <w:sz w:val="24"/>
                <w:lang w:val="en-US" w:eastAsia="el-GR"/>
              </w:rPr>
              <w:t>mm</w:t>
            </w:r>
          </w:p>
        </w:tc>
      </w:tr>
      <w:tr w:rsidR="00D67342" w:rsidRPr="00826374" w14:paraId="7BC32ED5" w14:textId="77777777" w:rsidTr="00D95FEC">
        <w:trPr>
          <w:cantSplit/>
        </w:trPr>
        <w:tc>
          <w:tcPr>
            <w:tcW w:w="673" w:type="dxa"/>
            <w:vAlign w:val="center"/>
          </w:tcPr>
          <w:p w14:paraId="0714DA1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45FFA755"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Βύσματα μεταλλικά </w:t>
            </w:r>
            <w:proofErr w:type="spellStart"/>
            <w:r w:rsidRPr="00D67342">
              <w:rPr>
                <w:rFonts w:ascii="Times New Roman" w:hAnsi="Times New Roman" w:cs="Times New Roman"/>
                <w:sz w:val="24"/>
                <w:lang w:val="el-GR" w:eastAsia="el-GR"/>
              </w:rPr>
              <w:t>εκτονούμενα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Μ12Χ90</w:t>
            </w:r>
            <w:r w:rsidRPr="00D67342">
              <w:rPr>
                <w:rFonts w:ascii="Times New Roman" w:hAnsi="Times New Roman" w:cs="Times New Roman"/>
                <w:sz w:val="24"/>
                <w:lang w:val="en-US" w:eastAsia="el-GR"/>
              </w:rPr>
              <w:t>mm</w:t>
            </w:r>
          </w:p>
        </w:tc>
      </w:tr>
      <w:tr w:rsidR="00D67342" w:rsidRPr="00826374" w14:paraId="57E410D6" w14:textId="77777777" w:rsidTr="00D95FEC">
        <w:trPr>
          <w:cantSplit/>
        </w:trPr>
        <w:tc>
          <w:tcPr>
            <w:tcW w:w="673" w:type="dxa"/>
            <w:vAlign w:val="center"/>
          </w:tcPr>
          <w:p w14:paraId="09E8A21C"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C9FC20C"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Βύσματα μεταλλικά </w:t>
            </w:r>
            <w:proofErr w:type="spellStart"/>
            <w:r w:rsidRPr="00D67342">
              <w:rPr>
                <w:rFonts w:ascii="Times New Roman" w:hAnsi="Times New Roman" w:cs="Times New Roman"/>
                <w:sz w:val="24"/>
                <w:lang w:val="el-GR" w:eastAsia="el-GR"/>
              </w:rPr>
              <w:t>εκτονούμενα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Μ12Χ100</w:t>
            </w:r>
            <w:r w:rsidRPr="00D67342">
              <w:rPr>
                <w:rFonts w:ascii="Times New Roman" w:hAnsi="Times New Roman" w:cs="Times New Roman"/>
                <w:sz w:val="24"/>
                <w:lang w:val="en-US" w:eastAsia="el-GR"/>
              </w:rPr>
              <w:t>mm</w:t>
            </w:r>
          </w:p>
        </w:tc>
      </w:tr>
      <w:tr w:rsidR="00D67342" w:rsidRPr="00826374" w14:paraId="10B67B08" w14:textId="77777777" w:rsidTr="00D95FEC">
        <w:trPr>
          <w:cantSplit/>
        </w:trPr>
        <w:tc>
          <w:tcPr>
            <w:tcW w:w="673" w:type="dxa"/>
            <w:vAlign w:val="center"/>
          </w:tcPr>
          <w:p w14:paraId="6366D0B6"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7A61B054" w14:textId="77777777" w:rsidR="00D67342" w:rsidRPr="00D67342" w:rsidRDefault="00D67342" w:rsidP="00D67342">
            <w:pPr>
              <w:suppressAutoHyphens w:val="0"/>
              <w:spacing w:after="200" w:line="276" w:lineRule="auto"/>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Βύσματα μεταλλικά </w:t>
            </w:r>
            <w:proofErr w:type="spellStart"/>
            <w:r w:rsidRPr="00D67342">
              <w:rPr>
                <w:rFonts w:ascii="Times New Roman" w:hAnsi="Times New Roman" w:cs="Times New Roman"/>
                <w:sz w:val="24"/>
                <w:lang w:val="el-GR" w:eastAsia="el-GR"/>
              </w:rPr>
              <w:t>εκτονούμενα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Μ12Χ120</w:t>
            </w:r>
            <w:r w:rsidRPr="00D67342">
              <w:rPr>
                <w:rFonts w:ascii="Times New Roman" w:hAnsi="Times New Roman" w:cs="Times New Roman"/>
                <w:sz w:val="24"/>
                <w:lang w:val="en-US" w:eastAsia="el-GR"/>
              </w:rPr>
              <w:t>mm</w:t>
            </w:r>
          </w:p>
        </w:tc>
      </w:tr>
      <w:tr w:rsidR="00D67342" w:rsidRPr="00826374" w14:paraId="586B2774" w14:textId="77777777" w:rsidTr="00D95FEC">
        <w:trPr>
          <w:cantSplit/>
        </w:trPr>
        <w:tc>
          <w:tcPr>
            <w:tcW w:w="673" w:type="dxa"/>
            <w:vAlign w:val="center"/>
          </w:tcPr>
          <w:p w14:paraId="439AA6C4"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EFC8446"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 xml:space="preserve">Βύσματα μεταλλικά </w:t>
            </w:r>
            <w:proofErr w:type="spellStart"/>
            <w:r w:rsidRPr="00D67342">
              <w:rPr>
                <w:rFonts w:ascii="Times New Roman" w:hAnsi="Times New Roman" w:cs="Times New Roman"/>
                <w:sz w:val="24"/>
                <w:lang w:val="el-GR" w:eastAsia="el-GR"/>
              </w:rPr>
              <w:t>εκτονούμενα</w:t>
            </w:r>
            <w:proofErr w:type="spellEnd"/>
            <w:r w:rsidRPr="00D67342">
              <w:rPr>
                <w:rFonts w:ascii="Times New Roman" w:hAnsi="Times New Roman" w:cs="Times New Roman"/>
                <w:sz w:val="24"/>
                <w:lang w:val="el-GR" w:eastAsia="el-GR"/>
              </w:rPr>
              <w:t xml:space="preserve">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Μ12Χ140</w:t>
            </w:r>
            <w:r w:rsidRPr="00D67342">
              <w:rPr>
                <w:rFonts w:ascii="Times New Roman" w:hAnsi="Times New Roman" w:cs="Times New Roman"/>
                <w:sz w:val="24"/>
                <w:lang w:val="en-US" w:eastAsia="el-GR"/>
              </w:rPr>
              <w:t>mm</w:t>
            </w:r>
          </w:p>
        </w:tc>
      </w:tr>
      <w:tr w:rsidR="00D67342" w:rsidRPr="00826374" w14:paraId="0074DB08" w14:textId="77777777" w:rsidTr="00D95FEC">
        <w:trPr>
          <w:cantSplit/>
        </w:trPr>
        <w:tc>
          <w:tcPr>
            <w:tcW w:w="673" w:type="dxa"/>
            <w:vAlign w:val="center"/>
          </w:tcPr>
          <w:p w14:paraId="21D5658F"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2A5DF51"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proofErr w:type="spellStart"/>
            <w:r w:rsidRPr="00D67342">
              <w:rPr>
                <w:rFonts w:ascii="Times New Roman" w:hAnsi="Times New Roman" w:cs="Times New Roman"/>
                <w:sz w:val="24"/>
                <w:lang w:val="el-GR" w:eastAsia="el-GR"/>
              </w:rPr>
              <w:t>Ούπα</w:t>
            </w:r>
            <w:proofErr w:type="spellEnd"/>
            <w:r w:rsidRPr="00D67342">
              <w:rPr>
                <w:rFonts w:ascii="Times New Roman" w:hAnsi="Times New Roman" w:cs="Times New Roman"/>
                <w:sz w:val="24"/>
                <w:lang w:val="el-GR" w:eastAsia="el-GR"/>
              </w:rPr>
              <w:t xml:space="preserve"> για τούβλο (</w:t>
            </w:r>
            <w:proofErr w:type="spellStart"/>
            <w:r w:rsidRPr="00D67342">
              <w:rPr>
                <w:rFonts w:ascii="Times New Roman" w:hAnsi="Times New Roman" w:cs="Times New Roman"/>
                <w:sz w:val="24"/>
                <w:lang w:val="el-GR" w:eastAsia="el-GR"/>
              </w:rPr>
              <w:t>Νο</w:t>
            </w:r>
            <w:proofErr w:type="spellEnd"/>
            <w:r w:rsidRPr="00D67342">
              <w:rPr>
                <w:rFonts w:ascii="Times New Roman" w:hAnsi="Times New Roman" w:cs="Times New Roman"/>
                <w:sz w:val="24"/>
                <w:lang w:val="el-GR" w:eastAsia="el-GR"/>
              </w:rPr>
              <w:t xml:space="preserve"> 6, 8, 10) 100τμχ.</w:t>
            </w:r>
          </w:p>
        </w:tc>
      </w:tr>
      <w:tr w:rsidR="00D67342" w:rsidRPr="00826374" w14:paraId="418FB3A8" w14:textId="77777777" w:rsidTr="00D95FEC">
        <w:trPr>
          <w:cantSplit/>
        </w:trPr>
        <w:tc>
          <w:tcPr>
            <w:tcW w:w="673" w:type="dxa"/>
            <w:vAlign w:val="center"/>
          </w:tcPr>
          <w:p w14:paraId="1E0362A7"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02EC629C"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 xml:space="preserve">Ροδέλες Μ8 </w:t>
            </w:r>
            <w:proofErr w:type="spellStart"/>
            <w:r w:rsidRPr="00D67342">
              <w:rPr>
                <w:rFonts w:ascii="Times New Roman" w:hAnsi="Times New Roman" w:cs="Times New Roman"/>
                <w:sz w:val="24"/>
                <w:lang w:val="el-GR" w:eastAsia="el-GR"/>
              </w:rPr>
              <w:t>γαλβανιζέ</w:t>
            </w:r>
            <w:proofErr w:type="spellEnd"/>
            <w:r w:rsidRPr="00D67342">
              <w:rPr>
                <w:rFonts w:ascii="Times New Roman" w:hAnsi="Times New Roman" w:cs="Times New Roman"/>
                <w:sz w:val="24"/>
                <w:lang w:val="el-GR" w:eastAsia="el-GR"/>
              </w:rPr>
              <w:t xml:space="preserve"> Φαρδιές Μεσαίες</w:t>
            </w:r>
          </w:p>
        </w:tc>
      </w:tr>
      <w:tr w:rsidR="00D67342" w:rsidRPr="00826374" w14:paraId="6535619B" w14:textId="77777777" w:rsidTr="00D95FEC">
        <w:trPr>
          <w:cantSplit/>
        </w:trPr>
        <w:tc>
          <w:tcPr>
            <w:tcW w:w="673" w:type="dxa"/>
            <w:vAlign w:val="center"/>
          </w:tcPr>
          <w:p w14:paraId="40EBFFF9"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38C7D4A4"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 xml:space="preserve">Βίδες </w:t>
            </w:r>
            <w:proofErr w:type="spellStart"/>
            <w:r w:rsidRPr="00D67342">
              <w:rPr>
                <w:rFonts w:ascii="Times New Roman" w:hAnsi="Times New Roman" w:cs="Times New Roman"/>
                <w:sz w:val="24"/>
                <w:lang w:val="el-GR" w:eastAsia="el-GR"/>
              </w:rPr>
              <w:t>αυτοδιάτρητες</w:t>
            </w:r>
            <w:proofErr w:type="spellEnd"/>
            <w:r w:rsidRPr="00D67342">
              <w:rPr>
                <w:rFonts w:ascii="Times New Roman" w:hAnsi="Times New Roman" w:cs="Times New Roman"/>
                <w:sz w:val="24"/>
                <w:lang w:val="el-GR" w:eastAsia="el-GR"/>
              </w:rPr>
              <w:t xml:space="preserve"> Μ6Χ 2,5 </w:t>
            </w:r>
            <w:proofErr w:type="spellStart"/>
            <w:r w:rsidRPr="00D67342">
              <w:rPr>
                <w:rFonts w:ascii="Times New Roman" w:hAnsi="Times New Roman" w:cs="Times New Roman"/>
                <w:sz w:val="24"/>
                <w:lang w:val="el-GR" w:eastAsia="el-GR"/>
              </w:rPr>
              <w:t>cm</w:t>
            </w:r>
            <w:proofErr w:type="spellEnd"/>
            <w:r w:rsidRPr="00D67342">
              <w:rPr>
                <w:rFonts w:ascii="Times New Roman" w:hAnsi="Times New Roman" w:cs="Times New Roman"/>
                <w:sz w:val="24"/>
                <w:lang w:val="el-GR" w:eastAsia="el-GR"/>
              </w:rPr>
              <w:t xml:space="preserve"> με φλάντζα</w:t>
            </w:r>
          </w:p>
        </w:tc>
      </w:tr>
      <w:tr w:rsidR="00D67342" w:rsidRPr="00826374" w14:paraId="581EEFE8" w14:textId="77777777" w:rsidTr="00D95FEC">
        <w:trPr>
          <w:cantSplit/>
        </w:trPr>
        <w:tc>
          <w:tcPr>
            <w:tcW w:w="673" w:type="dxa"/>
            <w:vAlign w:val="center"/>
          </w:tcPr>
          <w:p w14:paraId="4BEE62D5" w14:textId="77777777" w:rsidR="00D67342" w:rsidRPr="00D67342" w:rsidRDefault="00D67342" w:rsidP="00D67342">
            <w:pPr>
              <w:widowControl w:val="0"/>
              <w:suppressAutoHyphens w:val="0"/>
              <w:autoSpaceDE w:val="0"/>
              <w:autoSpaceDN w:val="0"/>
              <w:spacing w:after="0" w:line="276" w:lineRule="auto"/>
              <w:jc w:val="center"/>
              <w:rPr>
                <w:rFonts w:ascii="Times New Roman" w:hAnsi="Times New Roman" w:cs="Times New Roman"/>
                <w:bCs/>
                <w:sz w:val="24"/>
                <w:szCs w:val="20"/>
                <w:lang w:val="el-GR" w:eastAsia="el-GR"/>
              </w:rPr>
            </w:pPr>
          </w:p>
        </w:tc>
        <w:tc>
          <w:tcPr>
            <w:tcW w:w="9250" w:type="dxa"/>
          </w:tcPr>
          <w:p w14:paraId="135251F5" w14:textId="77777777" w:rsidR="00D67342" w:rsidRPr="00D67342" w:rsidRDefault="00D67342" w:rsidP="00D67342">
            <w:pPr>
              <w:suppressAutoHyphens w:val="0"/>
              <w:spacing w:after="200" w:line="276" w:lineRule="auto"/>
              <w:rPr>
                <w:rFonts w:ascii="Times New Roman" w:hAnsi="Times New Roman" w:cs="Times New Roman"/>
                <w:bCs/>
                <w:sz w:val="24"/>
                <w:szCs w:val="20"/>
                <w:lang w:val="el-GR" w:eastAsia="el-GR"/>
              </w:rPr>
            </w:pPr>
            <w:r w:rsidRPr="00D67342">
              <w:rPr>
                <w:rFonts w:ascii="Times New Roman" w:hAnsi="Times New Roman" w:cs="Times New Roman"/>
                <w:sz w:val="24"/>
                <w:lang w:val="el-GR" w:eastAsia="el-GR"/>
              </w:rPr>
              <w:t xml:space="preserve">Βίδες </w:t>
            </w:r>
            <w:proofErr w:type="spellStart"/>
            <w:r w:rsidRPr="00D67342">
              <w:rPr>
                <w:rFonts w:ascii="Times New Roman" w:hAnsi="Times New Roman" w:cs="Times New Roman"/>
                <w:sz w:val="24"/>
                <w:lang w:val="el-GR" w:eastAsia="el-GR"/>
              </w:rPr>
              <w:t>αυτοδιάτρητες</w:t>
            </w:r>
            <w:proofErr w:type="spellEnd"/>
            <w:r w:rsidRPr="00D67342">
              <w:rPr>
                <w:rFonts w:ascii="Times New Roman" w:hAnsi="Times New Roman" w:cs="Times New Roman"/>
                <w:sz w:val="24"/>
                <w:lang w:val="el-GR" w:eastAsia="el-GR"/>
              </w:rPr>
              <w:t xml:space="preserve"> M6X 3,5 </w:t>
            </w:r>
            <w:proofErr w:type="spellStart"/>
            <w:r w:rsidRPr="00D67342">
              <w:rPr>
                <w:rFonts w:ascii="Times New Roman" w:hAnsi="Times New Roman" w:cs="Times New Roman"/>
                <w:sz w:val="24"/>
                <w:lang w:val="el-GR" w:eastAsia="el-GR"/>
              </w:rPr>
              <w:t>cm</w:t>
            </w:r>
            <w:proofErr w:type="spellEnd"/>
            <w:r w:rsidRPr="00D67342">
              <w:rPr>
                <w:rFonts w:ascii="Times New Roman" w:hAnsi="Times New Roman" w:cs="Times New Roman"/>
                <w:sz w:val="24"/>
                <w:lang w:val="el-GR" w:eastAsia="el-GR"/>
              </w:rPr>
              <w:t xml:space="preserve"> με φλάντζα</w:t>
            </w:r>
          </w:p>
        </w:tc>
      </w:tr>
    </w:tbl>
    <w:bookmarkEnd w:id="169"/>
    <w:p w14:paraId="35E67132" w14:textId="77777777" w:rsidR="00D67342" w:rsidRPr="00D67342" w:rsidRDefault="00D67342" w:rsidP="00D67342">
      <w:pPr>
        <w:suppressAutoHyphens w:val="0"/>
        <w:spacing w:after="0"/>
        <w:rPr>
          <w:rFonts w:ascii="Times New Roman" w:hAnsi="Times New Roman" w:cs="Times New Roman"/>
          <w:sz w:val="24"/>
          <w:lang w:val="el-GR" w:eastAsia="el-GR"/>
        </w:rPr>
      </w:pPr>
      <w:r w:rsidRPr="00D67342">
        <w:rPr>
          <w:rFonts w:ascii="Times New Roman" w:hAnsi="Times New Roman" w:cs="Times New Roman"/>
          <w:bCs/>
          <w:sz w:val="24"/>
          <w:szCs w:val="20"/>
          <w:lang w:val="el-GR" w:eastAsia="el-GR"/>
        </w:rPr>
        <w:t xml:space="preserve"> </w:t>
      </w:r>
      <w:r w:rsidRPr="00D67342">
        <w:rPr>
          <w:rFonts w:ascii="Times New Roman" w:hAnsi="Times New Roman" w:cs="Times New Roman"/>
          <w:sz w:val="24"/>
          <w:lang w:val="el-GR" w:eastAsia="el-GR"/>
        </w:rPr>
        <w:t xml:space="preserve"> </w:t>
      </w:r>
    </w:p>
    <w:p w14:paraId="649163CD" w14:textId="77777777" w:rsidR="00D67342" w:rsidRPr="00D67342" w:rsidRDefault="00D67342" w:rsidP="00D67342">
      <w:pPr>
        <w:suppressAutoHyphens w:val="0"/>
        <w:spacing w:after="0"/>
        <w:jc w:val="center"/>
        <w:rPr>
          <w:rFonts w:ascii="Times New Roman" w:hAnsi="Times New Roman" w:cs="Times New Roman"/>
          <w:sz w:val="24"/>
          <w:lang w:val="el-GR" w:eastAsia="el-GR"/>
        </w:rPr>
      </w:pPr>
    </w:p>
    <w:p w14:paraId="38AEAB1B" w14:textId="77777777" w:rsidR="00D67342" w:rsidRPr="00D67342" w:rsidRDefault="00D67342" w:rsidP="00D67342">
      <w:pPr>
        <w:suppressAutoHyphens w:val="0"/>
        <w:spacing w:after="0"/>
        <w:jc w:val="center"/>
        <w:rPr>
          <w:rFonts w:ascii="Times New Roman" w:hAnsi="Times New Roman" w:cs="Times New Roman"/>
          <w:sz w:val="24"/>
          <w:lang w:val="el-GR" w:eastAsia="el-GR"/>
        </w:rPr>
      </w:pPr>
    </w:p>
    <w:p w14:paraId="1FE6F969" w14:textId="77777777" w:rsidR="00D67342" w:rsidRPr="00D67342" w:rsidRDefault="00D67342" w:rsidP="00D67342">
      <w:pPr>
        <w:suppressAutoHyphens w:val="0"/>
        <w:spacing w:after="0"/>
        <w:jc w:val="center"/>
        <w:rPr>
          <w:rFonts w:ascii="Times New Roman" w:hAnsi="Times New Roman" w:cs="Times New Roman"/>
          <w:b/>
          <w:sz w:val="28"/>
          <w:szCs w:val="28"/>
          <w:u w:val="single"/>
          <w:lang w:val="el-GR" w:eastAsia="el-GR"/>
        </w:rPr>
      </w:pPr>
      <w:r w:rsidRPr="00D67342">
        <w:rPr>
          <w:rFonts w:ascii="Times New Roman" w:hAnsi="Times New Roman" w:cs="Times New Roman"/>
          <w:b/>
          <w:bCs/>
          <w:sz w:val="28"/>
          <w:szCs w:val="28"/>
          <w:u w:val="single"/>
          <w:lang w:val="el-GR" w:eastAsia="el-GR"/>
        </w:rPr>
        <w:t>ΙΙΙ. ΣΥΓΓΡΑΦΗ ΥΠΟΧΡΕΩΣΕΩΝ</w:t>
      </w:r>
    </w:p>
    <w:p w14:paraId="7AFAF95F"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093DB59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1F6D0481"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ΑΡΘΡΟ 1</w:t>
      </w:r>
    </w:p>
    <w:p w14:paraId="345292BE"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ΑΝΤΙΚΕΙΜΕΝΟ ΤΗΣ ΠΡΟΜΗΘΕΙΑΣ</w:t>
      </w:r>
    </w:p>
    <w:p w14:paraId="5ED4609B"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148B157E"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lastRenderedPageBreak/>
        <w:t xml:space="preserve">Η παρούσα αφορά την προμήθεια υλικών για </w:t>
      </w:r>
      <w:proofErr w:type="spellStart"/>
      <w:r w:rsidRPr="00D67342">
        <w:rPr>
          <w:rFonts w:ascii="Times New Roman" w:hAnsi="Times New Roman" w:cs="Times New Roman"/>
          <w:bCs/>
          <w:sz w:val="24"/>
          <w:szCs w:val="20"/>
          <w:lang w:val="el-GR" w:eastAsia="el-GR"/>
        </w:rPr>
        <w:t>σιδηροκατασκευές</w:t>
      </w:r>
      <w:proofErr w:type="spellEnd"/>
      <w:r w:rsidRPr="00D67342">
        <w:rPr>
          <w:rFonts w:ascii="Times New Roman" w:hAnsi="Times New Roman" w:cs="Times New Roman"/>
          <w:bCs/>
          <w:sz w:val="24"/>
          <w:szCs w:val="20"/>
          <w:lang w:val="el-GR" w:eastAsia="el-GR"/>
        </w:rPr>
        <w:t xml:space="preserve">,  για τις ανάγκες του Δήμου Ξάνθης και ειδικότερα για εργασίες επισκευής, κατασκευής και συντήρησης </w:t>
      </w:r>
      <w:proofErr w:type="spellStart"/>
      <w:r w:rsidRPr="00D67342">
        <w:rPr>
          <w:rFonts w:ascii="Times New Roman" w:hAnsi="Times New Roman" w:cs="Times New Roman"/>
          <w:bCs/>
          <w:sz w:val="24"/>
          <w:szCs w:val="20"/>
          <w:lang w:val="el-GR" w:eastAsia="el-GR"/>
        </w:rPr>
        <w:t>σιδηροκατασκευών</w:t>
      </w:r>
      <w:proofErr w:type="spellEnd"/>
      <w:r w:rsidRPr="00D67342">
        <w:rPr>
          <w:rFonts w:ascii="Times New Roman" w:hAnsi="Times New Roman" w:cs="Times New Roman"/>
          <w:bCs/>
          <w:sz w:val="24"/>
          <w:szCs w:val="20"/>
          <w:lang w:val="el-GR" w:eastAsia="el-GR"/>
        </w:rPr>
        <w:t xml:space="preserve"> του Δήμου Ξάνθης.</w:t>
      </w:r>
    </w:p>
    <w:p w14:paraId="36C44DE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23EE5E0F"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0A9B1A94"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ΑΡΘΡΟ 2</w:t>
      </w:r>
    </w:p>
    <w:p w14:paraId="7B574AEC"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ΙΣΧΥΟΥΣΕΣ ΔΙΑΤΑΞΕΙΣ</w:t>
      </w:r>
    </w:p>
    <w:p w14:paraId="5EE2318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2693C4C4"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Η προμήθεια θα πραγματοποιηθεί σύμφωνα με τις εξής διατάξεις : </w:t>
      </w:r>
    </w:p>
    <w:p w14:paraId="0DF0652E"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w:t>
      </w:r>
      <w:r w:rsidRPr="00D67342">
        <w:rPr>
          <w:rFonts w:ascii="Times New Roman" w:hAnsi="Times New Roman" w:cs="Times New Roman"/>
          <w:bCs/>
          <w:sz w:val="24"/>
          <w:szCs w:val="20"/>
          <w:lang w:val="el-GR" w:eastAsia="el-GR"/>
        </w:rPr>
        <w:tab/>
        <w:t xml:space="preserve">Του Ν. 4412/16 (ΦΕΚ 147/08.08.2016 τεύχος Α΄) «Δημόσιες Συμβάσεις Έργων, Προμηθειών και Υπηρεσιών (προσαρμογή στις Οδηγίες 2014/24/ΕΕ και 2014/25/ΕΕ», όπως τροποποιήθηκε και ισχύει. </w:t>
      </w:r>
    </w:p>
    <w:p w14:paraId="5A663E3F"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w:t>
      </w:r>
      <w:r w:rsidRPr="00D67342">
        <w:rPr>
          <w:rFonts w:ascii="Times New Roman" w:hAnsi="Times New Roman" w:cs="Times New Roman"/>
          <w:bCs/>
          <w:sz w:val="24"/>
          <w:szCs w:val="20"/>
          <w:lang w:val="el-GR" w:eastAsia="el-GR"/>
        </w:rPr>
        <w:tab/>
        <w:t>Το Ν. 3463/8-6-2006 (ΦΕΚ 114 Α’) «Κύρωση του Κώδικα ∆</w:t>
      </w:r>
      <w:proofErr w:type="spellStart"/>
      <w:r w:rsidRPr="00D67342">
        <w:rPr>
          <w:rFonts w:ascii="Times New Roman" w:hAnsi="Times New Roman" w:cs="Times New Roman"/>
          <w:bCs/>
          <w:sz w:val="24"/>
          <w:szCs w:val="20"/>
          <w:lang w:val="el-GR" w:eastAsia="el-GR"/>
        </w:rPr>
        <w:t>ήμων</w:t>
      </w:r>
      <w:proofErr w:type="spellEnd"/>
      <w:r w:rsidRPr="00D67342">
        <w:rPr>
          <w:rFonts w:ascii="Times New Roman" w:hAnsi="Times New Roman" w:cs="Times New Roman"/>
          <w:bCs/>
          <w:sz w:val="24"/>
          <w:szCs w:val="20"/>
          <w:lang w:val="el-GR" w:eastAsia="el-GR"/>
        </w:rPr>
        <w:t xml:space="preserve"> και Κοινοτήτων». </w:t>
      </w:r>
    </w:p>
    <w:p w14:paraId="1F6EDAFE"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w:t>
      </w:r>
      <w:r w:rsidRPr="00D67342">
        <w:rPr>
          <w:rFonts w:ascii="Times New Roman" w:hAnsi="Times New Roman" w:cs="Times New Roman"/>
          <w:bCs/>
          <w:sz w:val="24"/>
          <w:szCs w:val="20"/>
          <w:lang w:val="el-GR" w:eastAsia="el-GR"/>
        </w:rPr>
        <w:tab/>
        <w:t xml:space="preserve">Το Ν.2307/ΦΕΚ 13 Α’/15-6-1995 «Προσαρμογή νομοθεσίας αρμοδιότητας Υπουργείου Εσωτερικών στις διατάξεις για τη Νομαρχιακή Αυτοδιοίκηση και άλλες διατάξεις». </w:t>
      </w:r>
    </w:p>
    <w:p w14:paraId="7AD40F85"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w:t>
      </w:r>
      <w:r w:rsidRPr="00D67342">
        <w:rPr>
          <w:rFonts w:ascii="Times New Roman" w:hAnsi="Times New Roman" w:cs="Times New Roman"/>
          <w:bCs/>
          <w:sz w:val="24"/>
          <w:szCs w:val="20"/>
          <w:lang w:val="el-GR" w:eastAsia="el-GR"/>
        </w:rPr>
        <w:tab/>
        <w:t>Το N. 3852/ΦΕΚ 87 Α’/7-6-2010 «Νέα Αρχιτεκτονική της Αυτοδιοίκησης και της Αποκεντρωμένης ∆</w:t>
      </w:r>
      <w:proofErr w:type="spellStart"/>
      <w:r w:rsidRPr="00D67342">
        <w:rPr>
          <w:rFonts w:ascii="Times New Roman" w:hAnsi="Times New Roman" w:cs="Times New Roman"/>
          <w:bCs/>
          <w:sz w:val="24"/>
          <w:szCs w:val="20"/>
          <w:lang w:val="el-GR" w:eastAsia="el-GR"/>
        </w:rPr>
        <w:t>ιοίκησης</w:t>
      </w:r>
      <w:proofErr w:type="spellEnd"/>
      <w:r w:rsidRPr="00D67342">
        <w:rPr>
          <w:rFonts w:ascii="Times New Roman" w:hAnsi="Times New Roman" w:cs="Times New Roman"/>
          <w:bCs/>
          <w:sz w:val="24"/>
          <w:szCs w:val="20"/>
          <w:lang w:val="el-GR" w:eastAsia="el-GR"/>
        </w:rPr>
        <w:t xml:space="preserve"> - Πρόγραμμα Καλλικράτης». </w:t>
      </w:r>
    </w:p>
    <w:p w14:paraId="34646BEF"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w:t>
      </w:r>
      <w:r w:rsidRPr="00D67342">
        <w:rPr>
          <w:rFonts w:ascii="Times New Roman" w:hAnsi="Times New Roman" w:cs="Times New Roman"/>
          <w:bCs/>
          <w:sz w:val="24"/>
          <w:szCs w:val="20"/>
          <w:lang w:val="el-GR" w:eastAsia="el-GR"/>
        </w:rPr>
        <w:tab/>
        <w:t xml:space="preserve">Το N. 3861/ΦΕΚ 112 Α’/13-7-2010 «Ενίσχυση της διαφάνειας με την υποχρεωτική ανάρτηση νόμων και πράξεων των κυβερνητικών, διοικητικών και </w:t>
      </w:r>
      <w:proofErr w:type="spellStart"/>
      <w:r w:rsidRPr="00D67342">
        <w:rPr>
          <w:rFonts w:ascii="Times New Roman" w:hAnsi="Times New Roman" w:cs="Times New Roman"/>
          <w:bCs/>
          <w:sz w:val="24"/>
          <w:szCs w:val="20"/>
          <w:lang w:val="el-GR" w:eastAsia="el-GR"/>
        </w:rPr>
        <w:t>αυτοδιοικητικών</w:t>
      </w:r>
      <w:proofErr w:type="spellEnd"/>
      <w:r w:rsidRPr="00D67342">
        <w:rPr>
          <w:rFonts w:ascii="Times New Roman" w:hAnsi="Times New Roman" w:cs="Times New Roman"/>
          <w:bCs/>
          <w:sz w:val="24"/>
          <w:szCs w:val="20"/>
          <w:lang w:val="el-GR" w:eastAsia="el-GR"/>
        </w:rPr>
        <w:t xml:space="preserve"> οργάνων στο διαδίκτυο «Πρόγραμμα ∆</w:t>
      </w:r>
      <w:proofErr w:type="spellStart"/>
      <w:r w:rsidRPr="00D67342">
        <w:rPr>
          <w:rFonts w:ascii="Times New Roman" w:hAnsi="Times New Roman" w:cs="Times New Roman"/>
          <w:bCs/>
          <w:sz w:val="24"/>
          <w:szCs w:val="20"/>
          <w:lang w:val="el-GR" w:eastAsia="el-GR"/>
        </w:rPr>
        <w:t>ιαύγεια</w:t>
      </w:r>
      <w:proofErr w:type="spellEnd"/>
      <w:r w:rsidRPr="00D67342">
        <w:rPr>
          <w:rFonts w:ascii="Times New Roman" w:hAnsi="Times New Roman" w:cs="Times New Roman"/>
          <w:bCs/>
          <w:sz w:val="24"/>
          <w:szCs w:val="20"/>
          <w:lang w:val="el-GR" w:eastAsia="el-GR"/>
        </w:rPr>
        <w:t xml:space="preserve">» και άλλες διατάξεις». </w:t>
      </w:r>
    </w:p>
    <w:p w14:paraId="0B8D8B2A"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w:t>
      </w:r>
      <w:r w:rsidRPr="00D67342">
        <w:rPr>
          <w:rFonts w:ascii="Times New Roman" w:hAnsi="Times New Roman" w:cs="Times New Roman"/>
          <w:bCs/>
          <w:sz w:val="24"/>
          <w:szCs w:val="20"/>
          <w:lang w:val="el-GR" w:eastAsia="el-GR"/>
        </w:rPr>
        <w:tab/>
        <w:t xml:space="preserve">Το Π. ∆. 166/2003 (ΦΕΚ 138 Α’/5-6-2003) «Προσαρμογή της ελληνικής νομοθεσίας στην οδηγία 2000/35 της 296-2000 για την καταπολέμηση των καθυστερήσεων στις εμπορικές συναλλαγές». </w:t>
      </w:r>
    </w:p>
    <w:p w14:paraId="50208DD8"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w:t>
      </w:r>
      <w:r w:rsidRPr="00D67342">
        <w:rPr>
          <w:rFonts w:ascii="Times New Roman" w:hAnsi="Times New Roman" w:cs="Times New Roman"/>
          <w:bCs/>
          <w:sz w:val="24"/>
          <w:szCs w:val="20"/>
          <w:lang w:val="el-GR" w:eastAsia="el-GR"/>
        </w:rPr>
        <w:tab/>
        <w:t>Την Υ.Α. Π1/2390/16-10-2013 (ΦΕΚ 2677/Β/21-10-2013) «Τεχνικές λεπτομέρειες και διαδικασίες λειτουργίας του Εθνικού Συστήματος Ηλεκτρονικών Δημοσίων Συμβάσεων (Ε.Σ.Η.ΔΗ.Σ.)»</w:t>
      </w:r>
    </w:p>
    <w:p w14:paraId="0BEE6B2B"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w:t>
      </w:r>
      <w:r w:rsidRPr="00D67342">
        <w:rPr>
          <w:rFonts w:ascii="Times New Roman" w:hAnsi="Times New Roman" w:cs="Times New Roman"/>
          <w:bCs/>
          <w:sz w:val="24"/>
          <w:szCs w:val="20"/>
          <w:lang w:val="el-GR" w:eastAsia="el-GR"/>
        </w:rPr>
        <w:tab/>
        <w:t xml:space="preserve">Την με </w:t>
      </w:r>
      <w:proofErr w:type="spellStart"/>
      <w:r w:rsidRPr="00D67342">
        <w:rPr>
          <w:rFonts w:ascii="Times New Roman" w:hAnsi="Times New Roman" w:cs="Times New Roman"/>
          <w:bCs/>
          <w:sz w:val="24"/>
          <w:szCs w:val="20"/>
          <w:lang w:val="el-GR" w:eastAsia="el-GR"/>
        </w:rPr>
        <w:t>αριθμ</w:t>
      </w:r>
      <w:proofErr w:type="spellEnd"/>
      <w:r w:rsidRPr="00D67342">
        <w:rPr>
          <w:rFonts w:ascii="Times New Roman" w:hAnsi="Times New Roman" w:cs="Times New Roman"/>
          <w:bCs/>
          <w:sz w:val="24"/>
          <w:szCs w:val="20"/>
          <w:lang w:val="el-GR" w:eastAsia="el-GR"/>
        </w:rPr>
        <w:t xml:space="preserve">. </w:t>
      </w:r>
      <w:proofErr w:type="spellStart"/>
      <w:r w:rsidRPr="00D67342">
        <w:rPr>
          <w:rFonts w:ascii="Times New Roman" w:hAnsi="Times New Roman" w:cs="Times New Roman"/>
          <w:bCs/>
          <w:sz w:val="24"/>
          <w:szCs w:val="20"/>
          <w:lang w:val="el-GR" w:eastAsia="el-GR"/>
        </w:rPr>
        <w:t>πρωτ</w:t>
      </w:r>
      <w:proofErr w:type="spellEnd"/>
      <w:r w:rsidRPr="00D67342">
        <w:rPr>
          <w:rFonts w:ascii="Times New Roman" w:hAnsi="Times New Roman" w:cs="Times New Roman"/>
          <w:bCs/>
          <w:sz w:val="24"/>
          <w:szCs w:val="20"/>
          <w:lang w:val="el-GR" w:eastAsia="el-GR"/>
        </w:rPr>
        <w:t>. Π1/542/ 4/3/ 2014 (ΑΔΑ: ΒΙΚΤΦ-ΠΨ5) εγκυκλίου με θέμα «Ενημέρωση για το Εθνικό Σύστημα Ηλεκτρονικών Δημοσίων Συμβάσεων (ΕΣΗΔΗΣ)»</w:t>
      </w:r>
    </w:p>
    <w:p w14:paraId="5491FFFA"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0015EBDF"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64067984"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
          <w:bCs/>
          <w:sz w:val="24"/>
          <w:szCs w:val="20"/>
          <w:u w:val="single"/>
          <w:lang w:val="el-GR" w:eastAsia="el-GR"/>
        </w:rPr>
        <w:t>ΑΡΘΡΟ 3</w:t>
      </w:r>
    </w:p>
    <w:p w14:paraId="67709CF0"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ΔΙΑΡΚΕΙΑ ΣΥΜΒΑΣΗΣ</w:t>
      </w:r>
    </w:p>
    <w:p w14:paraId="66417E73"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799CE4C1"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Η σύμβαση θα έχει διάρκεια ένα (1) έτος από την ημερομηνία υπογραφής της. Σε κάθε περίπτωση η σύμβαση </w:t>
      </w:r>
      <w:proofErr w:type="spellStart"/>
      <w:r w:rsidRPr="00D67342">
        <w:rPr>
          <w:rFonts w:ascii="Times New Roman" w:hAnsi="Times New Roman" w:cs="Times New Roman"/>
          <w:bCs/>
          <w:sz w:val="24"/>
          <w:szCs w:val="20"/>
          <w:lang w:val="el-GR" w:eastAsia="el-GR"/>
        </w:rPr>
        <w:t>λύεται</w:t>
      </w:r>
      <w:proofErr w:type="spellEnd"/>
      <w:r w:rsidRPr="00D67342">
        <w:rPr>
          <w:rFonts w:ascii="Times New Roman" w:hAnsi="Times New Roman" w:cs="Times New Roman"/>
          <w:bCs/>
          <w:sz w:val="24"/>
          <w:szCs w:val="20"/>
          <w:lang w:val="el-GR" w:eastAsia="el-GR"/>
        </w:rPr>
        <w:t xml:space="preserve"> µε την ολοκλήρωση του οικονομικού αντικειμένου της, ακόμη κι αν δεν έχει έλθει η καταληκτική ημερομηνία αυτής.</w:t>
      </w:r>
    </w:p>
    <w:p w14:paraId="1300BE4C"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p>
    <w:p w14:paraId="1E911897"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
          <w:bCs/>
          <w:sz w:val="24"/>
          <w:szCs w:val="20"/>
          <w:u w:val="single"/>
          <w:lang w:val="el-GR" w:eastAsia="el-GR"/>
        </w:rPr>
        <w:t>ΑΡΘΡΟ 4</w:t>
      </w:r>
    </w:p>
    <w:p w14:paraId="3F692E6D"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ΣΥΜΒΑΤΙΚΑ ΤΕΥΧΗ</w:t>
      </w:r>
    </w:p>
    <w:p w14:paraId="4126CFB5"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08FB30DE"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Τα  συμβατικά  τεύχη   και  στοιχεία, με  βάση  τα  οποία  θα  εκτελεσθεί  η  προς  ανάθεση προμήθεια, είναι  τα αναφερόμενα  παρακάτω:</w:t>
      </w:r>
    </w:p>
    <w:p w14:paraId="278E6D85"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1E0C5BF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 α) Η διακήρυξη </w:t>
      </w:r>
    </w:p>
    <w:p w14:paraId="5B31B620"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 β) Ο προϋπολογισμός μελέτης</w:t>
      </w:r>
    </w:p>
    <w:p w14:paraId="1D24D2D4"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 γ) Η συγγραφή υποχρεώσεων</w:t>
      </w:r>
    </w:p>
    <w:p w14:paraId="28B8C364"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 δ) Η τεχνική περιγραφή</w:t>
      </w:r>
    </w:p>
    <w:p w14:paraId="532CABE4"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 ε) Οι τεχνικές προδιαγραφές</w:t>
      </w:r>
    </w:p>
    <w:p w14:paraId="73CB3E7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57293A7E"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63B5E1FE"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ΑΡΘΡΟ 5</w:t>
      </w:r>
    </w:p>
    <w:p w14:paraId="53ABAE88"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ΧΡΟΝΟΣ ΠΑΡΑΔΟΣΗΣ</w:t>
      </w:r>
    </w:p>
    <w:p w14:paraId="7C536866"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26D91ED2"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Η παράδοση των υλικών θα γίνεται τμηματικά στις εγκαταστάσεις του Δήμου Ξάνθης.</w:t>
      </w:r>
      <w:r w:rsidRPr="00D67342">
        <w:rPr>
          <w:rFonts w:ascii="Times New Roman" w:hAnsi="Times New Roman" w:cs="Times New Roman"/>
          <w:bCs/>
          <w:sz w:val="24"/>
          <w:szCs w:val="20"/>
          <w:lang w:val="el-GR" w:eastAsia="el-GR"/>
        </w:rPr>
        <w:tab/>
      </w:r>
    </w:p>
    <w:p w14:paraId="72802B3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lastRenderedPageBreak/>
        <w:t>Το προσφερόμενο είδος πλήρες και έτοιμο προς λειτουργία θα παραδίδεται εντός επτά (7) ημερών από την παραγγελία του Δήμου στις εγκαταστάσεις του. Τα έξοδα μεταφοράς βαρύνουν τον ανάδοχο.</w:t>
      </w:r>
    </w:p>
    <w:p w14:paraId="3A07B1E8"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Πριν την παράδοση ο προμηθευτής υποχρεούται να ειδοποιεί:</w:t>
      </w:r>
    </w:p>
    <w:p w14:paraId="5440D6B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α)</w:t>
      </w:r>
      <w:r w:rsidRPr="00D67342">
        <w:rPr>
          <w:rFonts w:ascii="Times New Roman" w:hAnsi="Times New Roman" w:cs="Times New Roman"/>
          <w:bCs/>
          <w:sz w:val="24"/>
          <w:szCs w:val="20"/>
          <w:lang w:val="el-GR" w:eastAsia="el-GR"/>
        </w:rPr>
        <w:tab/>
        <w:t>την υπηρεσία που εκτελεί την προμήθεια,</w:t>
      </w:r>
    </w:p>
    <w:p w14:paraId="567AF91C"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β)</w:t>
      </w:r>
      <w:r w:rsidRPr="00D67342">
        <w:rPr>
          <w:rFonts w:ascii="Times New Roman" w:hAnsi="Times New Roman" w:cs="Times New Roman"/>
          <w:bCs/>
          <w:sz w:val="24"/>
          <w:szCs w:val="20"/>
          <w:lang w:val="el-GR" w:eastAsia="el-GR"/>
        </w:rPr>
        <w:tab/>
        <w:t>την αποθήκη υποδοχής των υλικών και</w:t>
      </w:r>
    </w:p>
    <w:p w14:paraId="46B388F4"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γ)</w:t>
      </w:r>
      <w:r w:rsidRPr="00D67342">
        <w:rPr>
          <w:rFonts w:ascii="Times New Roman" w:hAnsi="Times New Roman" w:cs="Times New Roman"/>
          <w:bCs/>
          <w:sz w:val="24"/>
          <w:szCs w:val="20"/>
          <w:lang w:val="el-GR" w:eastAsia="el-GR"/>
        </w:rPr>
        <w:tab/>
        <w:t>την επιτροπή παραλαβής,</w:t>
      </w:r>
    </w:p>
    <w:p w14:paraId="7099D40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για την ημερομηνία που προτίθεται να παραδώσει το υλικό, τουλάχιστον πέντε (5) εργάσιμες ημέρες νωρίτερα (άρθρο 206 παρ.6 του Ν.4412/2016).</w:t>
      </w:r>
    </w:p>
    <w:p w14:paraId="5868E7A3"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4B8B4E3A"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3A44E422"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ΑΡΘΡΟ 6</w:t>
      </w:r>
    </w:p>
    <w:p w14:paraId="7FF0B6C0"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ΕΥΘΥΝΗ ΠΩΛΗΤΗ ΚΑΙ ΕΓΓΥΗΣΗ ΛΕΙΤΟΥΡΓΙΑΣ</w:t>
      </w:r>
    </w:p>
    <w:p w14:paraId="509FF21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231820DF"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ab/>
        <w:t>Ο ανάδοχος προμηθευτής ευθύνεται για την ύπαρξη των συμφωνημένων ιδιοτήτων των υλικών και εγγυάται την ανυπαρξία οποιουδήποτε κρυμμένου ελαττώματος.</w:t>
      </w:r>
    </w:p>
    <w:p w14:paraId="6FB1D8C9"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ab/>
        <w:t xml:space="preserve">Κατά την παραλαβή εξετάζονται και διαπιστώνονται όλες οι ιδιότητες των προσφερόμενων ειδών και οι τυχόν φθορές, κλπ. λόγω πλημμελούς κατασκευής ή κακής ποιότητας </w:t>
      </w:r>
      <w:proofErr w:type="spellStart"/>
      <w:r w:rsidRPr="00D67342">
        <w:rPr>
          <w:rFonts w:ascii="Times New Roman" w:hAnsi="Times New Roman" w:cs="Times New Roman"/>
          <w:bCs/>
          <w:sz w:val="24"/>
          <w:szCs w:val="20"/>
          <w:lang w:val="el-GR" w:eastAsia="el-GR"/>
        </w:rPr>
        <w:t>χρησιμοποιηθέντων</w:t>
      </w:r>
      <w:proofErr w:type="spellEnd"/>
      <w:r w:rsidRPr="00D67342">
        <w:rPr>
          <w:rFonts w:ascii="Times New Roman" w:hAnsi="Times New Roman" w:cs="Times New Roman"/>
          <w:bCs/>
          <w:sz w:val="24"/>
          <w:szCs w:val="20"/>
          <w:lang w:val="el-GR" w:eastAsia="el-GR"/>
        </w:rPr>
        <w:t xml:space="preserve">  υλικών.</w:t>
      </w:r>
    </w:p>
    <w:p w14:paraId="14D685B1"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ab/>
        <w:t>Ο χρόνος εγγύησης καλής λειτουργίας των υλικών, ορίζεται κατ’ ελάχιστον σε ένα (1) χρόνο από την παραλαβή τους.</w:t>
      </w:r>
    </w:p>
    <w:p w14:paraId="04D395B8"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Καθ’ όλο το χρόνο της εγγύησης υποχρεούται ο ανάδοχος προμηθευτής να αντικαταστήσει με δικές του δαπάνες κάθε εξάρτημα ή τμήμα που θα αποδειχθεί ελαττωματικό. Η Υπηρεσία δικαιούται κατά την κρίση της να επιδιώξει είτε την αναστροφή της αγοροπωλησίας είτε την ανάλογη μείωση του τιμήματος.</w:t>
      </w:r>
    </w:p>
    <w:p w14:paraId="44237315"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Ο ανάδοχος προμηθευτής ευθύνεται εάν το προσφερόμενο είδος δεν είναι σύμφωνο με την Ελληνική Νομοθεσία.</w:t>
      </w:r>
    </w:p>
    <w:p w14:paraId="1F02D229"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4A452717"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59F98009"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ΑΡΘΡΟ 7</w:t>
      </w:r>
    </w:p>
    <w:p w14:paraId="53B1BB93"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 xml:space="preserve">ΔΑΠΑΝΕΣ ΠΡΟΜΗΘΕΥΤΟΥ – ΕΥΘΥΝΗ ΜΕΧΡΙ ΤΗΝ ΠΑΡΑΔΟΣΗ </w:t>
      </w:r>
    </w:p>
    <w:p w14:paraId="6475DC3A"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188E9782"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ab/>
        <w:t>Όλα γενικά τα έξοδα μέχρι την παράδοση στο Δήμο, καθώς και οι κρατήσεις υπέρ τρίτων, βαρύνουν τον προμηθευτή. Επίσης ο προμηθευτής ευθύνεται για οτιδήποτε ήθελε συμβεί μέχρι της παράδοσης αυτού στο Δήμο.</w:t>
      </w:r>
    </w:p>
    <w:p w14:paraId="31570210"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71F6DD40"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2692DE5B"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ΑΡΘΡΟ 8</w:t>
      </w:r>
    </w:p>
    <w:p w14:paraId="6B691782"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 xml:space="preserve">ΠΑΡΑΛΑΒΗ </w:t>
      </w:r>
    </w:p>
    <w:p w14:paraId="39B7B6E3"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57EFE23A"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Η παραλαβή του κάθε είδους θα γίνει κατά τα οριζόμενα στο άρθρο 208 του Ν 4412/2016 και από επιτροπή η οποία προβλέπεται στο άρθρο 221 του ως άνω νόμου.</w:t>
      </w:r>
    </w:p>
    <w:p w14:paraId="28C6BB04"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 xml:space="preserve">Ο προμηθευτής υποχρεούται με δικές του δαπάνες να αντικαταστήσει υλικά που θα αποδειχθούν ελαττωματικά. Για την περίπτωση της μη συμμορφώσεως του προμηθευτή προς την υποχρέωση αυτή, ο Δήμος δικαιούται να προβεί στην αξίωση του ποσού από την εγγύηση καλής εκτέλεσης της σύμβασης, σε βάρος και για λογαριασμό του προμηθευτή. </w:t>
      </w:r>
    </w:p>
    <w:p w14:paraId="6B014A2A"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2B871290"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77DFE7F7"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ΑΡΘΡΟ 9</w:t>
      </w:r>
    </w:p>
    <w:p w14:paraId="63D2DDC6"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 xml:space="preserve">ΑΘΕΤΗΣΗ ΟΡΩΝ ΣΥΜΦΩΝΙΑΣ </w:t>
      </w:r>
    </w:p>
    <w:p w14:paraId="2B92D643"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3B32A04E"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ab/>
        <w:t>Η από μέρους του αναδόχου αθέτηση όρου της παρούσας μελέτης και της υπογραφείσας σύμβασης ή η μη πλήρης συμμόρφωσή του προς τους όρους αυτών, παρέχει στο Δήμο το δικαίωμα να επιβάλλει κυρώσεις σύμφωνα με τις διατάξεις του Ν. 4412/16, όπως τροποποιήθηκε και ισχύει.</w:t>
      </w:r>
    </w:p>
    <w:p w14:paraId="203CB39E"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p>
    <w:p w14:paraId="53C381B9"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p>
    <w:p w14:paraId="0E54816F"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lastRenderedPageBreak/>
        <w:t>ΑΡΘΡΟ 10</w:t>
      </w:r>
    </w:p>
    <w:p w14:paraId="5AF63007"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 xml:space="preserve">ΤΡΟΠΟΣ ΠΛΗΡΩΜΗΣ </w:t>
      </w:r>
    </w:p>
    <w:p w14:paraId="319D58EE"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7C697ADF"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Η πληρωμή της αξίας των ειδών από το Δήμο προς τον προμηθευτή θα γίνεται σταδιακά κατά τη διάρκεια της σύμβασης, με την έκδοση χρηματικών ενταλμάτων πληρωμής που θα συνοδεύονται από τα νόμιμα δικαιολογητικά.</w:t>
      </w:r>
    </w:p>
    <w:p w14:paraId="759BCA19"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Όλα τα δικαιολογητικά πληρωμής ελέγχονται από την αρμόδια υπηρεσία του Δήμου Ξάνθης .</w:t>
      </w:r>
    </w:p>
    <w:p w14:paraId="74A5227B"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7E28BD32"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7BEF1262"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ΑΡΘΡΟ 11</w:t>
      </w:r>
    </w:p>
    <w:p w14:paraId="1DA1371C"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ΕΠΙΛΥΣΗ ΔΙΑΦΟΡΩΝ</w:t>
      </w:r>
    </w:p>
    <w:p w14:paraId="4CCBEA3D"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45E6016C"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ab/>
        <w:t>Οι διαφορές που θα εμφανιστούν μετά την υπογραφή της σύμβασης, επιλύονται σύμφωνα με τις διατάξεις του Ν. 4412/16, όπως τροποποιήθηκε και ισχύει.</w:t>
      </w:r>
    </w:p>
    <w:p w14:paraId="23D16F37"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34A468CC"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22552F74"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ΑΡΘΡΟ 12</w:t>
      </w:r>
    </w:p>
    <w:p w14:paraId="390A4AB6" w14:textId="77777777" w:rsidR="00D67342" w:rsidRPr="00D67342" w:rsidRDefault="00D67342" w:rsidP="00D67342">
      <w:pPr>
        <w:suppressAutoHyphens w:val="0"/>
        <w:spacing w:after="0"/>
        <w:rPr>
          <w:rFonts w:ascii="Times New Roman" w:hAnsi="Times New Roman" w:cs="Times New Roman"/>
          <w:b/>
          <w:bCs/>
          <w:sz w:val="24"/>
          <w:szCs w:val="20"/>
          <w:u w:val="single"/>
          <w:lang w:val="el-GR" w:eastAsia="el-GR"/>
        </w:rPr>
      </w:pPr>
      <w:r w:rsidRPr="00D67342">
        <w:rPr>
          <w:rFonts w:ascii="Times New Roman" w:hAnsi="Times New Roman" w:cs="Times New Roman"/>
          <w:b/>
          <w:bCs/>
          <w:sz w:val="24"/>
          <w:szCs w:val="20"/>
          <w:u w:val="single"/>
          <w:lang w:val="el-GR" w:eastAsia="el-GR"/>
        </w:rPr>
        <w:t xml:space="preserve">ΦΟΡΟΙ, ΤΕΛΗ, ΚΡΑΤΗΣΕΙΣ </w:t>
      </w:r>
    </w:p>
    <w:p w14:paraId="5AE0EC3A"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p>
    <w:p w14:paraId="01D34B2F" w14:textId="77777777" w:rsidR="00D67342" w:rsidRPr="00D67342" w:rsidRDefault="00D67342" w:rsidP="00D67342">
      <w:pPr>
        <w:suppressAutoHyphens w:val="0"/>
        <w:spacing w:after="0"/>
        <w:rPr>
          <w:rFonts w:ascii="Times New Roman" w:hAnsi="Times New Roman" w:cs="Times New Roman"/>
          <w:bCs/>
          <w:sz w:val="24"/>
          <w:szCs w:val="20"/>
          <w:lang w:val="el-GR" w:eastAsia="el-GR"/>
        </w:rPr>
      </w:pPr>
      <w:r w:rsidRPr="00D67342">
        <w:rPr>
          <w:rFonts w:ascii="Times New Roman" w:hAnsi="Times New Roman" w:cs="Times New Roman"/>
          <w:bCs/>
          <w:sz w:val="24"/>
          <w:szCs w:val="20"/>
          <w:lang w:val="el-GR" w:eastAsia="el-GR"/>
        </w:rPr>
        <w:t>Ο ανάδοχος υπόκειται σε όλους τους, βάσει των κείμενων διατάξεων, φόρους, τέλη, κρατήσεις που θα ισχύουν κατά την ημέρα της διενέργειας της προμήθειας. Ο Φ.Π.Α. βαρύνει το Δήμο.</w:t>
      </w:r>
    </w:p>
    <w:p w14:paraId="21F802F2" w14:textId="77777777" w:rsidR="00D67342" w:rsidRPr="00D67342" w:rsidRDefault="00D67342" w:rsidP="00D67342">
      <w:pPr>
        <w:suppressAutoHyphens w:val="0"/>
        <w:spacing w:after="200" w:line="276" w:lineRule="auto"/>
        <w:jc w:val="left"/>
        <w:rPr>
          <w:rFonts w:ascii="Times New Roman" w:eastAsiaTheme="minorHAnsi" w:hAnsi="Times New Roman" w:cs="Times New Roman"/>
          <w:sz w:val="24"/>
          <w:lang w:val="el-GR" w:eastAsia="en-US"/>
        </w:rPr>
      </w:pPr>
    </w:p>
    <w:p w14:paraId="4295D296" w14:textId="77777777" w:rsidR="00D67342" w:rsidRPr="00D67342" w:rsidRDefault="00D67342" w:rsidP="00D67342">
      <w:pPr>
        <w:suppressAutoHyphens w:val="0"/>
        <w:spacing w:after="200" w:line="276" w:lineRule="auto"/>
        <w:jc w:val="left"/>
        <w:rPr>
          <w:rFonts w:ascii="Times New Roman" w:eastAsiaTheme="minorHAnsi" w:hAnsi="Times New Roman" w:cs="Times New Roman"/>
          <w:sz w:val="24"/>
          <w:lang w:val="el-GR" w:eastAsia="en-US"/>
        </w:rPr>
      </w:pPr>
    </w:p>
    <w:p w14:paraId="08BC98B7" w14:textId="77777777" w:rsidR="00D67342" w:rsidRPr="00D67342" w:rsidRDefault="00D67342" w:rsidP="00D67342">
      <w:pPr>
        <w:suppressAutoHyphens w:val="0"/>
        <w:spacing w:after="200" w:line="276" w:lineRule="auto"/>
        <w:jc w:val="center"/>
        <w:rPr>
          <w:rFonts w:ascii="Times New Roman" w:eastAsiaTheme="minorHAnsi" w:hAnsi="Times New Roman" w:cs="Times New Roman"/>
          <w:b/>
          <w:bCs/>
          <w:sz w:val="28"/>
          <w:szCs w:val="28"/>
          <w:u w:val="single"/>
          <w:lang w:val="el-GR" w:eastAsia="en-US"/>
        </w:rPr>
      </w:pPr>
      <w:r w:rsidRPr="00D67342">
        <w:rPr>
          <w:rFonts w:ascii="Times New Roman" w:eastAsiaTheme="minorHAnsi" w:hAnsi="Times New Roman" w:cs="Times New Roman"/>
          <w:b/>
          <w:bCs/>
          <w:sz w:val="28"/>
          <w:szCs w:val="28"/>
          <w:u w:val="single"/>
          <w:lang w:val="el-GR" w:eastAsia="en-US"/>
        </w:rPr>
        <w:t>IV. ΠΡΟΫΠΟΛΟΓΙΣΜΟΣ ΜΕΛΕΤΗΣ</w:t>
      </w:r>
    </w:p>
    <w:p w14:paraId="463B5E40" w14:textId="77777777" w:rsidR="00D67342" w:rsidRPr="00D67342" w:rsidRDefault="00D67342" w:rsidP="00D67342">
      <w:pPr>
        <w:suppressAutoHyphens w:val="0"/>
        <w:spacing w:after="200" w:line="276" w:lineRule="auto"/>
        <w:jc w:val="center"/>
        <w:rPr>
          <w:rFonts w:ascii="Times New Roman" w:eastAsiaTheme="minorHAnsi" w:hAnsi="Times New Roman" w:cs="Times New Roman"/>
          <w:sz w:val="28"/>
          <w:szCs w:val="28"/>
          <w:lang w:val="en-US" w:eastAsia="en-US"/>
        </w:rPr>
      </w:pPr>
    </w:p>
    <w:tbl>
      <w:tblPr>
        <w:tblStyle w:val="aff0"/>
        <w:tblW w:w="10915" w:type="dxa"/>
        <w:tblInd w:w="-601" w:type="dxa"/>
        <w:tblLayout w:type="fixed"/>
        <w:tblLook w:val="04A0" w:firstRow="1" w:lastRow="0" w:firstColumn="1" w:lastColumn="0" w:noHBand="0" w:noVBand="1"/>
      </w:tblPr>
      <w:tblGrid>
        <w:gridCol w:w="709"/>
        <w:gridCol w:w="3544"/>
        <w:gridCol w:w="1276"/>
        <w:gridCol w:w="1701"/>
        <w:gridCol w:w="2410"/>
        <w:gridCol w:w="1275"/>
      </w:tblGrid>
      <w:tr w:rsidR="00D67342" w:rsidRPr="00D67342" w14:paraId="4C3B7449" w14:textId="77777777" w:rsidTr="00D95FEC">
        <w:trPr>
          <w:trHeight w:val="600"/>
        </w:trPr>
        <w:tc>
          <w:tcPr>
            <w:tcW w:w="709" w:type="dxa"/>
            <w:noWrap/>
            <w:hideMark/>
          </w:tcPr>
          <w:p w14:paraId="6E9B98CF"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b/>
                <w:bCs/>
                <w:szCs w:val="22"/>
                <w:lang w:val="el-GR" w:eastAsia="en-US"/>
              </w:rPr>
              <w:t>Α/Α</w:t>
            </w:r>
          </w:p>
        </w:tc>
        <w:tc>
          <w:tcPr>
            <w:tcW w:w="3544" w:type="dxa"/>
            <w:hideMark/>
          </w:tcPr>
          <w:p w14:paraId="62423C0D" w14:textId="77777777" w:rsidR="00D67342" w:rsidRPr="00D67342" w:rsidRDefault="00D67342" w:rsidP="00D67342">
            <w:pPr>
              <w:suppressAutoHyphens w:val="0"/>
              <w:spacing w:after="200" w:line="276" w:lineRule="auto"/>
              <w:jc w:val="left"/>
              <w:rPr>
                <w:rFonts w:ascii="Times New Roman" w:hAnsi="Times New Roman" w:cs="Times New Roman"/>
                <w:b/>
                <w:bCs/>
                <w:szCs w:val="22"/>
                <w:lang w:val="el-GR" w:eastAsia="en-US"/>
              </w:rPr>
            </w:pPr>
            <w:r w:rsidRPr="00D67342">
              <w:rPr>
                <w:rFonts w:ascii="Times New Roman" w:hAnsi="Times New Roman" w:cs="Times New Roman"/>
                <w:b/>
                <w:bCs/>
                <w:szCs w:val="22"/>
                <w:lang w:val="el-GR" w:eastAsia="en-US"/>
              </w:rPr>
              <w:t>ΠΕΡΙΓΡΑΦΗ ΕΙΔΟΥΣ</w:t>
            </w:r>
          </w:p>
        </w:tc>
        <w:tc>
          <w:tcPr>
            <w:tcW w:w="1276" w:type="dxa"/>
            <w:hideMark/>
          </w:tcPr>
          <w:p w14:paraId="2206AC7F"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b/>
                <w:bCs/>
                <w:szCs w:val="22"/>
                <w:lang w:val="el-GR" w:eastAsia="en-US"/>
              </w:rPr>
              <w:t>ΜΟΝΑΔΑ</w:t>
            </w:r>
          </w:p>
        </w:tc>
        <w:tc>
          <w:tcPr>
            <w:tcW w:w="1701" w:type="dxa"/>
            <w:hideMark/>
          </w:tcPr>
          <w:p w14:paraId="75143B95"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b/>
                <w:bCs/>
                <w:szCs w:val="22"/>
                <w:lang w:val="el-GR" w:eastAsia="en-US"/>
              </w:rPr>
              <w:t>ΠΟΣΟΤΗΤΑ</w:t>
            </w:r>
          </w:p>
        </w:tc>
        <w:tc>
          <w:tcPr>
            <w:tcW w:w="2410" w:type="dxa"/>
            <w:hideMark/>
          </w:tcPr>
          <w:p w14:paraId="243EACDB"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b/>
                <w:bCs/>
                <w:szCs w:val="22"/>
                <w:lang w:val="el-GR" w:eastAsia="en-US"/>
              </w:rPr>
              <w:t>ΤΙΜΗ ΜΟΝΑΔΑΣ</w:t>
            </w:r>
          </w:p>
        </w:tc>
        <w:tc>
          <w:tcPr>
            <w:tcW w:w="1275" w:type="dxa"/>
            <w:hideMark/>
          </w:tcPr>
          <w:p w14:paraId="137A0C6D"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b/>
                <w:bCs/>
                <w:szCs w:val="22"/>
                <w:lang w:val="el-GR" w:eastAsia="en-US"/>
              </w:rPr>
              <w:t>ΣΥΝΟΛΟ</w:t>
            </w:r>
          </w:p>
        </w:tc>
      </w:tr>
      <w:tr w:rsidR="00D67342" w:rsidRPr="00D67342" w14:paraId="08F1544E" w14:textId="77777777" w:rsidTr="00D95FEC">
        <w:trPr>
          <w:trHeight w:val="625"/>
        </w:trPr>
        <w:tc>
          <w:tcPr>
            <w:tcW w:w="709" w:type="dxa"/>
            <w:noWrap/>
            <w:hideMark/>
          </w:tcPr>
          <w:p w14:paraId="1FE8E153"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w:t>
            </w:r>
          </w:p>
        </w:tc>
        <w:tc>
          <w:tcPr>
            <w:tcW w:w="3544" w:type="dxa"/>
            <w:noWrap/>
            <w:hideMark/>
          </w:tcPr>
          <w:p w14:paraId="4418E799"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Αποτρεπτικά εμπόδια </w:t>
            </w:r>
            <w:proofErr w:type="spellStart"/>
            <w:r w:rsidRPr="00D67342">
              <w:rPr>
                <w:rFonts w:ascii="Times New Roman" w:hAnsi="Times New Roman" w:cs="Times New Roman"/>
                <w:szCs w:val="22"/>
                <w:lang w:val="el-GR" w:eastAsia="en-US"/>
              </w:rPr>
              <w:t>χυτοσιδηρά</w:t>
            </w:r>
            <w:proofErr w:type="spellEnd"/>
            <w:r w:rsidRPr="00D67342">
              <w:rPr>
                <w:rFonts w:ascii="Times New Roman" w:hAnsi="Times New Roman" w:cs="Times New Roman"/>
                <w:szCs w:val="22"/>
                <w:lang w:val="el-GR" w:eastAsia="en-US"/>
              </w:rPr>
              <w:t xml:space="preserve"> ύψους 0,75</w:t>
            </w:r>
            <w:r w:rsidRPr="00D67342">
              <w:rPr>
                <w:rFonts w:ascii="Times New Roman" w:hAnsi="Times New Roman" w:cs="Times New Roman"/>
                <w:szCs w:val="22"/>
                <w:lang w:val="en-US" w:eastAsia="en-US"/>
              </w:rPr>
              <w:t>m</w:t>
            </w:r>
          </w:p>
        </w:tc>
        <w:tc>
          <w:tcPr>
            <w:tcW w:w="1276" w:type="dxa"/>
            <w:noWrap/>
            <w:hideMark/>
          </w:tcPr>
          <w:p w14:paraId="0A79A62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7E7401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7D938999" w14:textId="77777777" w:rsidR="00D67342" w:rsidRPr="00D67342" w:rsidRDefault="00D67342" w:rsidP="00D67342">
            <w:pPr>
              <w:suppressAutoHyphens w:val="0"/>
              <w:spacing w:after="200" w:line="276" w:lineRule="auto"/>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86,00</w:t>
            </w:r>
          </w:p>
        </w:tc>
        <w:tc>
          <w:tcPr>
            <w:tcW w:w="1275" w:type="dxa"/>
            <w:noWrap/>
          </w:tcPr>
          <w:p w14:paraId="2012B688" w14:textId="77777777" w:rsidR="00D67342" w:rsidRPr="00D67342" w:rsidRDefault="00D67342" w:rsidP="00D67342">
            <w:pPr>
              <w:suppressAutoHyphens w:val="0"/>
              <w:spacing w:after="200" w:line="276" w:lineRule="auto"/>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2580,00</w:t>
            </w:r>
          </w:p>
        </w:tc>
      </w:tr>
      <w:tr w:rsidR="00D67342" w:rsidRPr="00D67342" w14:paraId="7355130E" w14:textId="77777777" w:rsidTr="00D95FEC">
        <w:trPr>
          <w:trHeight w:val="300"/>
        </w:trPr>
        <w:tc>
          <w:tcPr>
            <w:tcW w:w="709" w:type="dxa"/>
            <w:noWrap/>
            <w:hideMark/>
          </w:tcPr>
          <w:p w14:paraId="2D3BE018"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w:t>
            </w:r>
          </w:p>
        </w:tc>
        <w:tc>
          <w:tcPr>
            <w:tcW w:w="3544" w:type="dxa"/>
            <w:hideMark/>
          </w:tcPr>
          <w:p w14:paraId="6D10D58D"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Αποτρεπτικά εμπόδια μεταλλικά νέου τύπου</w:t>
            </w:r>
          </w:p>
        </w:tc>
        <w:tc>
          <w:tcPr>
            <w:tcW w:w="1276" w:type="dxa"/>
            <w:noWrap/>
            <w:hideMark/>
          </w:tcPr>
          <w:p w14:paraId="39DD847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22EFDE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5FD0583E" w14:textId="77777777" w:rsidR="00D67342" w:rsidRPr="00D67342" w:rsidRDefault="00D67342" w:rsidP="00D67342">
            <w:pPr>
              <w:suppressAutoHyphens w:val="0"/>
              <w:spacing w:after="200" w:line="276" w:lineRule="auto"/>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96,00</w:t>
            </w:r>
          </w:p>
        </w:tc>
        <w:tc>
          <w:tcPr>
            <w:tcW w:w="1275" w:type="dxa"/>
            <w:noWrap/>
          </w:tcPr>
          <w:p w14:paraId="56D638F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2880,00</w:t>
            </w:r>
          </w:p>
        </w:tc>
      </w:tr>
      <w:tr w:rsidR="00D67342" w:rsidRPr="00D67342" w14:paraId="2F7448C8" w14:textId="77777777" w:rsidTr="00D95FEC">
        <w:trPr>
          <w:trHeight w:val="300"/>
        </w:trPr>
        <w:tc>
          <w:tcPr>
            <w:tcW w:w="709" w:type="dxa"/>
            <w:noWrap/>
            <w:hideMark/>
          </w:tcPr>
          <w:p w14:paraId="21C8F56D"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w:t>
            </w:r>
          </w:p>
        </w:tc>
        <w:tc>
          <w:tcPr>
            <w:tcW w:w="3544" w:type="dxa"/>
            <w:hideMark/>
          </w:tcPr>
          <w:p w14:paraId="357C1B75"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Αποτρεπτικά εμπόδια τύπου Π</w:t>
            </w:r>
          </w:p>
        </w:tc>
        <w:tc>
          <w:tcPr>
            <w:tcW w:w="1276" w:type="dxa"/>
            <w:noWrap/>
            <w:hideMark/>
          </w:tcPr>
          <w:p w14:paraId="75362E9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AA5736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7849F516" w14:textId="77777777" w:rsidR="00D67342" w:rsidRPr="00D67342" w:rsidRDefault="00D67342" w:rsidP="00D67342">
            <w:pPr>
              <w:suppressAutoHyphens w:val="0"/>
              <w:spacing w:after="200" w:line="276" w:lineRule="auto"/>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65,00</w:t>
            </w:r>
          </w:p>
        </w:tc>
        <w:tc>
          <w:tcPr>
            <w:tcW w:w="1275" w:type="dxa"/>
            <w:noWrap/>
          </w:tcPr>
          <w:p w14:paraId="484C3AB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1300,00</w:t>
            </w:r>
          </w:p>
        </w:tc>
      </w:tr>
      <w:tr w:rsidR="00D67342" w:rsidRPr="00D67342" w14:paraId="29E9C8E2" w14:textId="77777777" w:rsidTr="00D95FEC">
        <w:trPr>
          <w:trHeight w:val="300"/>
        </w:trPr>
        <w:tc>
          <w:tcPr>
            <w:tcW w:w="709" w:type="dxa"/>
            <w:noWrap/>
            <w:hideMark/>
          </w:tcPr>
          <w:p w14:paraId="1B18E82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w:t>
            </w:r>
          </w:p>
        </w:tc>
        <w:tc>
          <w:tcPr>
            <w:tcW w:w="3544" w:type="dxa"/>
            <w:hideMark/>
          </w:tcPr>
          <w:p w14:paraId="258E6B7F" w14:textId="77777777" w:rsidR="00D67342" w:rsidRPr="00D67342" w:rsidRDefault="00D67342" w:rsidP="00D67342">
            <w:pPr>
              <w:suppressAutoHyphens w:val="0"/>
              <w:spacing w:after="0" w:line="276" w:lineRule="auto"/>
              <w:jc w:val="left"/>
              <w:rPr>
                <w:rFonts w:ascii="Times New Roman" w:hAnsi="Times New Roman" w:cs="Times New Roman"/>
                <w:szCs w:val="22"/>
                <w:lang w:val="en-US" w:eastAsia="en-US"/>
              </w:rPr>
            </w:pPr>
            <w:r w:rsidRPr="00D67342">
              <w:rPr>
                <w:rFonts w:ascii="Times New Roman" w:hAnsi="Times New Roman" w:cs="Times New Roman"/>
                <w:szCs w:val="22"/>
                <w:lang w:val="el-GR" w:eastAsia="en-US"/>
              </w:rPr>
              <w:t>Μεταλλικό κιγκλίδωμα μήκους 1,00</w:t>
            </w:r>
            <w:r w:rsidRPr="00D67342">
              <w:rPr>
                <w:rFonts w:ascii="Times New Roman" w:hAnsi="Times New Roman" w:cs="Times New Roman"/>
                <w:szCs w:val="22"/>
                <w:lang w:val="en-US" w:eastAsia="en-US"/>
              </w:rPr>
              <w:t>m</w:t>
            </w:r>
          </w:p>
        </w:tc>
        <w:tc>
          <w:tcPr>
            <w:tcW w:w="1276" w:type="dxa"/>
            <w:noWrap/>
            <w:hideMark/>
          </w:tcPr>
          <w:p w14:paraId="63BEA66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401966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6BF3CBFA" w14:textId="77777777" w:rsidR="00D67342" w:rsidRPr="00D67342" w:rsidRDefault="00D67342" w:rsidP="00D67342">
            <w:pPr>
              <w:suppressAutoHyphens w:val="0"/>
              <w:spacing w:after="200" w:line="276" w:lineRule="auto"/>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120,00</w:t>
            </w:r>
          </w:p>
        </w:tc>
        <w:tc>
          <w:tcPr>
            <w:tcW w:w="1275" w:type="dxa"/>
            <w:noWrap/>
          </w:tcPr>
          <w:p w14:paraId="02E5188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2400,00</w:t>
            </w:r>
          </w:p>
        </w:tc>
      </w:tr>
      <w:tr w:rsidR="00D67342" w:rsidRPr="00D67342" w14:paraId="4697EAED" w14:textId="77777777" w:rsidTr="00D95FEC">
        <w:trPr>
          <w:trHeight w:val="300"/>
        </w:trPr>
        <w:tc>
          <w:tcPr>
            <w:tcW w:w="709" w:type="dxa"/>
            <w:noWrap/>
            <w:hideMark/>
          </w:tcPr>
          <w:p w14:paraId="08CC4C8A"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w:t>
            </w:r>
          </w:p>
        </w:tc>
        <w:tc>
          <w:tcPr>
            <w:tcW w:w="3544" w:type="dxa"/>
            <w:hideMark/>
          </w:tcPr>
          <w:p w14:paraId="20A10AB9"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Μεταλλικό κιγκλίδωμα μήκους 12</w:t>
            </w:r>
            <w:r w:rsidRPr="00D67342">
              <w:rPr>
                <w:rFonts w:ascii="Times New Roman" w:hAnsi="Times New Roman" w:cs="Times New Roman"/>
                <w:szCs w:val="22"/>
                <w:lang w:val="en-US" w:eastAsia="en-US"/>
              </w:rPr>
              <w:t>cm</w:t>
            </w:r>
          </w:p>
        </w:tc>
        <w:tc>
          <w:tcPr>
            <w:tcW w:w="1276" w:type="dxa"/>
            <w:noWrap/>
            <w:hideMark/>
          </w:tcPr>
          <w:p w14:paraId="5D2524B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4FE3B3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5832E321" w14:textId="77777777" w:rsidR="00D67342" w:rsidRPr="00D67342" w:rsidRDefault="00D67342" w:rsidP="00D67342">
            <w:pPr>
              <w:suppressAutoHyphens w:val="0"/>
              <w:spacing w:after="200" w:line="276" w:lineRule="auto"/>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50,00</w:t>
            </w:r>
          </w:p>
        </w:tc>
        <w:tc>
          <w:tcPr>
            <w:tcW w:w="1275" w:type="dxa"/>
            <w:noWrap/>
          </w:tcPr>
          <w:p w14:paraId="334058B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1000,00</w:t>
            </w:r>
          </w:p>
        </w:tc>
      </w:tr>
      <w:tr w:rsidR="00D67342" w:rsidRPr="00D67342" w14:paraId="1381C8B9" w14:textId="77777777" w:rsidTr="00D95FEC">
        <w:trPr>
          <w:trHeight w:val="300"/>
        </w:trPr>
        <w:tc>
          <w:tcPr>
            <w:tcW w:w="709" w:type="dxa"/>
            <w:noWrap/>
            <w:hideMark/>
          </w:tcPr>
          <w:p w14:paraId="4D1C5166"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6</w:t>
            </w:r>
          </w:p>
        </w:tc>
        <w:tc>
          <w:tcPr>
            <w:tcW w:w="3544" w:type="dxa"/>
            <w:hideMark/>
          </w:tcPr>
          <w:p w14:paraId="526BA4F3"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Σκάλα αλουμινίου πτυσσόμενη δύο τεμαχίων, με ύψος τεμαχίου 3,00 m (± 5%)</w:t>
            </w:r>
          </w:p>
        </w:tc>
        <w:tc>
          <w:tcPr>
            <w:tcW w:w="1276" w:type="dxa"/>
            <w:noWrap/>
            <w:hideMark/>
          </w:tcPr>
          <w:p w14:paraId="06A3D18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5A9D3F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w:t>
            </w:r>
          </w:p>
        </w:tc>
        <w:tc>
          <w:tcPr>
            <w:tcW w:w="2410" w:type="dxa"/>
            <w:noWrap/>
          </w:tcPr>
          <w:p w14:paraId="6F34FC0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130,00</w:t>
            </w:r>
          </w:p>
        </w:tc>
        <w:tc>
          <w:tcPr>
            <w:tcW w:w="1275" w:type="dxa"/>
            <w:noWrap/>
          </w:tcPr>
          <w:p w14:paraId="5EB6525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130,00</w:t>
            </w:r>
          </w:p>
        </w:tc>
      </w:tr>
      <w:tr w:rsidR="00D67342" w:rsidRPr="00D67342" w14:paraId="34044D23" w14:textId="77777777" w:rsidTr="00D95FEC">
        <w:trPr>
          <w:trHeight w:val="300"/>
        </w:trPr>
        <w:tc>
          <w:tcPr>
            <w:tcW w:w="709" w:type="dxa"/>
            <w:noWrap/>
            <w:hideMark/>
          </w:tcPr>
          <w:p w14:paraId="74FE1102"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7</w:t>
            </w:r>
          </w:p>
        </w:tc>
        <w:tc>
          <w:tcPr>
            <w:tcW w:w="3544" w:type="dxa"/>
            <w:hideMark/>
          </w:tcPr>
          <w:p w14:paraId="51DF7595"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Σκάλα αλουμινίου πτυσσόμενη τριών τεμαχίων, με δυνατότητα μέγιστης ανάπτυξης καθ' ύψος 6,00 m</w:t>
            </w:r>
          </w:p>
        </w:tc>
        <w:tc>
          <w:tcPr>
            <w:tcW w:w="1276" w:type="dxa"/>
            <w:noWrap/>
            <w:hideMark/>
          </w:tcPr>
          <w:p w14:paraId="04AEB8B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DF0E0F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w:t>
            </w:r>
          </w:p>
        </w:tc>
        <w:tc>
          <w:tcPr>
            <w:tcW w:w="2410" w:type="dxa"/>
            <w:noWrap/>
          </w:tcPr>
          <w:p w14:paraId="5CF2CB6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220,00</w:t>
            </w:r>
          </w:p>
        </w:tc>
        <w:tc>
          <w:tcPr>
            <w:tcW w:w="1275" w:type="dxa"/>
            <w:noWrap/>
          </w:tcPr>
          <w:p w14:paraId="697120C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220,00</w:t>
            </w:r>
          </w:p>
        </w:tc>
      </w:tr>
      <w:tr w:rsidR="00D67342" w:rsidRPr="00D67342" w14:paraId="48041A33" w14:textId="77777777" w:rsidTr="00D95FEC">
        <w:trPr>
          <w:trHeight w:val="300"/>
        </w:trPr>
        <w:tc>
          <w:tcPr>
            <w:tcW w:w="709" w:type="dxa"/>
            <w:noWrap/>
            <w:hideMark/>
          </w:tcPr>
          <w:p w14:paraId="24100A7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8</w:t>
            </w:r>
          </w:p>
        </w:tc>
        <w:tc>
          <w:tcPr>
            <w:tcW w:w="3544" w:type="dxa"/>
            <w:hideMark/>
          </w:tcPr>
          <w:p w14:paraId="166D328C"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Σκάλα διπλή αλουμινίου, ύψους (ανοικτή) 2 m, με βάση-πέλμα που περιλαμβάνει αντιολισθητικά πατάκια, με ιμάντες συγκράτησης των τεμαχίων και με πιστοποίηση EN131</w:t>
            </w:r>
          </w:p>
        </w:tc>
        <w:tc>
          <w:tcPr>
            <w:tcW w:w="1276" w:type="dxa"/>
            <w:noWrap/>
            <w:hideMark/>
          </w:tcPr>
          <w:p w14:paraId="7638DFC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 xml:space="preserve">. </w:t>
            </w:r>
          </w:p>
        </w:tc>
        <w:tc>
          <w:tcPr>
            <w:tcW w:w="1701" w:type="dxa"/>
            <w:noWrap/>
          </w:tcPr>
          <w:p w14:paraId="7EECC01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w:t>
            </w:r>
          </w:p>
        </w:tc>
        <w:tc>
          <w:tcPr>
            <w:tcW w:w="2410" w:type="dxa"/>
            <w:noWrap/>
          </w:tcPr>
          <w:p w14:paraId="5B92D9A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110,00</w:t>
            </w:r>
          </w:p>
        </w:tc>
        <w:tc>
          <w:tcPr>
            <w:tcW w:w="1275" w:type="dxa"/>
            <w:noWrap/>
          </w:tcPr>
          <w:p w14:paraId="2BB4894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110,00</w:t>
            </w:r>
          </w:p>
        </w:tc>
      </w:tr>
      <w:tr w:rsidR="00D67342" w:rsidRPr="00D67342" w14:paraId="193B4EBE" w14:textId="77777777" w:rsidTr="00D95FEC">
        <w:trPr>
          <w:trHeight w:val="300"/>
        </w:trPr>
        <w:tc>
          <w:tcPr>
            <w:tcW w:w="709" w:type="dxa"/>
            <w:noWrap/>
            <w:hideMark/>
          </w:tcPr>
          <w:p w14:paraId="606DFE7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lastRenderedPageBreak/>
              <w:t>9</w:t>
            </w:r>
          </w:p>
        </w:tc>
        <w:tc>
          <w:tcPr>
            <w:tcW w:w="3544" w:type="dxa"/>
            <w:hideMark/>
          </w:tcPr>
          <w:p w14:paraId="76C77F81"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Σκάλα αλουμινίου πτυσσόμενη, ύψους (ανοικτή) 3 m, με βάση-πέλμα που περιλαμβάνει αντιολισθητικά πατάκια, με ιμάντες συγκράτησης των τεμαχίων και με πιστοποίηση EN131</w:t>
            </w:r>
          </w:p>
        </w:tc>
        <w:tc>
          <w:tcPr>
            <w:tcW w:w="1276" w:type="dxa"/>
            <w:noWrap/>
            <w:hideMark/>
          </w:tcPr>
          <w:p w14:paraId="5E73701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DA143A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w:t>
            </w:r>
          </w:p>
        </w:tc>
        <w:tc>
          <w:tcPr>
            <w:tcW w:w="2410" w:type="dxa"/>
            <w:noWrap/>
          </w:tcPr>
          <w:p w14:paraId="7EAC66A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110,00</w:t>
            </w:r>
          </w:p>
        </w:tc>
        <w:tc>
          <w:tcPr>
            <w:tcW w:w="1275" w:type="dxa"/>
            <w:noWrap/>
          </w:tcPr>
          <w:p w14:paraId="36EC105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110,00</w:t>
            </w:r>
          </w:p>
        </w:tc>
      </w:tr>
      <w:tr w:rsidR="00D67342" w:rsidRPr="00D67342" w14:paraId="40EA3B1B" w14:textId="77777777" w:rsidTr="00D95FEC">
        <w:trPr>
          <w:trHeight w:val="300"/>
        </w:trPr>
        <w:tc>
          <w:tcPr>
            <w:tcW w:w="709" w:type="dxa"/>
            <w:noWrap/>
            <w:hideMark/>
          </w:tcPr>
          <w:p w14:paraId="13489BE7"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10</w:t>
            </w:r>
          </w:p>
        </w:tc>
        <w:tc>
          <w:tcPr>
            <w:tcW w:w="3544" w:type="dxa"/>
            <w:hideMark/>
          </w:tcPr>
          <w:p w14:paraId="6391AE54"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Σκάλα αλουμινίου </w:t>
            </w:r>
            <w:proofErr w:type="spellStart"/>
            <w:r w:rsidRPr="00D67342">
              <w:rPr>
                <w:rFonts w:ascii="Times New Roman" w:hAnsi="Times New Roman" w:cs="Times New Roman"/>
                <w:szCs w:val="22"/>
                <w:lang w:val="el-GR" w:eastAsia="en-US"/>
              </w:rPr>
              <w:t>τηλεσκοπικη</w:t>
            </w:r>
            <w:proofErr w:type="spellEnd"/>
            <w:r w:rsidRPr="00D67342">
              <w:rPr>
                <w:rFonts w:ascii="Times New Roman" w:hAnsi="Times New Roman" w:cs="Times New Roman"/>
                <w:szCs w:val="22"/>
                <w:lang w:val="el-GR" w:eastAsia="en-US"/>
              </w:rPr>
              <w:t>, ύψους (ανοικτή) 6 m, με βάση-πέλμα που περιλαμβάνει αντιολισθητικά πατάκια, με ιμάντες συγκράτησης των τεμαχίων και με πιστοποίηση EN131</w:t>
            </w:r>
          </w:p>
        </w:tc>
        <w:tc>
          <w:tcPr>
            <w:tcW w:w="1276" w:type="dxa"/>
            <w:noWrap/>
            <w:hideMark/>
          </w:tcPr>
          <w:p w14:paraId="66D9BC4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A19FCD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w:t>
            </w:r>
          </w:p>
        </w:tc>
        <w:tc>
          <w:tcPr>
            <w:tcW w:w="2410" w:type="dxa"/>
            <w:noWrap/>
          </w:tcPr>
          <w:p w14:paraId="62058B4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180,00</w:t>
            </w:r>
          </w:p>
        </w:tc>
        <w:tc>
          <w:tcPr>
            <w:tcW w:w="1275" w:type="dxa"/>
            <w:noWrap/>
          </w:tcPr>
          <w:p w14:paraId="09BD5EC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180,00</w:t>
            </w:r>
          </w:p>
        </w:tc>
      </w:tr>
      <w:tr w:rsidR="00D67342" w:rsidRPr="00D67342" w14:paraId="2E04D013" w14:textId="77777777" w:rsidTr="00D95FEC">
        <w:trPr>
          <w:trHeight w:val="300"/>
        </w:trPr>
        <w:tc>
          <w:tcPr>
            <w:tcW w:w="709" w:type="dxa"/>
            <w:noWrap/>
            <w:hideMark/>
          </w:tcPr>
          <w:p w14:paraId="74EA5ED6"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11</w:t>
            </w:r>
          </w:p>
        </w:tc>
        <w:tc>
          <w:tcPr>
            <w:tcW w:w="3544" w:type="dxa"/>
            <w:hideMark/>
          </w:tcPr>
          <w:p w14:paraId="5E452463"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Σκάλα αλουμινίου, αριθμός σκαλιών 3+1, διάσταση άνω σκαλοπατιού 250 Χ 230mm (περίπου), μέγιστο φορτίο 150Kgr, αντιολισθητικά πέλματα, πιστοποίηση EN131</w:t>
            </w:r>
          </w:p>
        </w:tc>
        <w:tc>
          <w:tcPr>
            <w:tcW w:w="1276" w:type="dxa"/>
            <w:noWrap/>
            <w:hideMark/>
          </w:tcPr>
          <w:p w14:paraId="1D91D27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E44EE2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w:t>
            </w:r>
          </w:p>
        </w:tc>
        <w:tc>
          <w:tcPr>
            <w:tcW w:w="2410" w:type="dxa"/>
            <w:noWrap/>
          </w:tcPr>
          <w:p w14:paraId="3571723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80,00</w:t>
            </w:r>
          </w:p>
        </w:tc>
        <w:tc>
          <w:tcPr>
            <w:tcW w:w="1275" w:type="dxa"/>
            <w:noWrap/>
          </w:tcPr>
          <w:p w14:paraId="5C36667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80,00</w:t>
            </w:r>
          </w:p>
        </w:tc>
      </w:tr>
      <w:tr w:rsidR="00D67342" w:rsidRPr="00D67342" w14:paraId="661691FA" w14:textId="77777777" w:rsidTr="00D95FEC">
        <w:trPr>
          <w:trHeight w:val="300"/>
        </w:trPr>
        <w:tc>
          <w:tcPr>
            <w:tcW w:w="709" w:type="dxa"/>
            <w:noWrap/>
            <w:hideMark/>
          </w:tcPr>
          <w:p w14:paraId="09AF2646"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12</w:t>
            </w:r>
          </w:p>
        </w:tc>
        <w:tc>
          <w:tcPr>
            <w:tcW w:w="3544" w:type="dxa"/>
            <w:hideMark/>
          </w:tcPr>
          <w:p w14:paraId="1F5BF5D7"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Σκαλωσιά αλουμινίου βιομηχανικού τύπου πλάτους 1,50 μ. που να παρέχει δυνατότητα ύψους εργασίας 6,40 m</w:t>
            </w:r>
          </w:p>
        </w:tc>
        <w:tc>
          <w:tcPr>
            <w:tcW w:w="1276" w:type="dxa"/>
            <w:noWrap/>
            <w:hideMark/>
          </w:tcPr>
          <w:p w14:paraId="25F30B9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810EC4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w:t>
            </w:r>
          </w:p>
        </w:tc>
        <w:tc>
          <w:tcPr>
            <w:tcW w:w="2410" w:type="dxa"/>
            <w:noWrap/>
          </w:tcPr>
          <w:p w14:paraId="3C448D9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2000,00</w:t>
            </w:r>
          </w:p>
        </w:tc>
        <w:tc>
          <w:tcPr>
            <w:tcW w:w="1275" w:type="dxa"/>
            <w:noWrap/>
          </w:tcPr>
          <w:p w14:paraId="2CF8F68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2000,00</w:t>
            </w:r>
          </w:p>
        </w:tc>
      </w:tr>
      <w:tr w:rsidR="00D67342" w:rsidRPr="00D67342" w14:paraId="6A376520" w14:textId="77777777" w:rsidTr="00D95FEC">
        <w:trPr>
          <w:trHeight w:val="300"/>
        </w:trPr>
        <w:tc>
          <w:tcPr>
            <w:tcW w:w="709" w:type="dxa"/>
            <w:noWrap/>
            <w:hideMark/>
          </w:tcPr>
          <w:p w14:paraId="0AEB041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13</w:t>
            </w:r>
          </w:p>
        </w:tc>
        <w:tc>
          <w:tcPr>
            <w:tcW w:w="3544" w:type="dxa"/>
            <w:hideMark/>
          </w:tcPr>
          <w:p w14:paraId="750942F1"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Σκαλωσιά αλουμινίου βιομηχανικού τύπου πλάτους 1,50 μ. Που να παρέχει δυνατότητα ύψους εργασίας 7,40 m</w:t>
            </w:r>
          </w:p>
        </w:tc>
        <w:tc>
          <w:tcPr>
            <w:tcW w:w="1276" w:type="dxa"/>
            <w:noWrap/>
            <w:hideMark/>
          </w:tcPr>
          <w:p w14:paraId="7F5A0E2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CDE296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w:t>
            </w:r>
          </w:p>
        </w:tc>
        <w:tc>
          <w:tcPr>
            <w:tcW w:w="2410" w:type="dxa"/>
            <w:noWrap/>
          </w:tcPr>
          <w:p w14:paraId="31E79E5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2700,00</w:t>
            </w:r>
          </w:p>
        </w:tc>
        <w:tc>
          <w:tcPr>
            <w:tcW w:w="1275" w:type="dxa"/>
            <w:noWrap/>
          </w:tcPr>
          <w:p w14:paraId="1DB2AA2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2700,00</w:t>
            </w:r>
          </w:p>
        </w:tc>
      </w:tr>
      <w:tr w:rsidR="00D67342" w:rsidRPr="00D67342" w14:paraId="3C40021E" w14:textId="77777777" w:rsidTr="00D95FEC">
        <w:trPr>
          <w:trHeight w:val="300"/>
        </w:trPr>
        <w:tc>
          <w:tcPr>
            <w:tcW w:w="709" w:type="dxa"/>
            <w:noWrap/>
            <w:hideMark/>
          </w:tcPr>
          <w:p w14:paraId="6A2F623A"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14</w:t>
            </w:r>
          </w:p>
        </w:tc>
        <w:tc>
          <w:tcPr>
            <w:tcW w:w="3544" w:type="dxa"/>
            <w:hideMark/>
          </w:tcPr>
          <w:p w14:paraId="36D83099"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100Χ10mm, μήκους 6μ.</w:t>
            </w:r>
          </w:p>
        </w:tc>
        <w:tc>
          <w:tcPr>
            <w:tcW w:w="1276" w:type="dxa"/>
            <w:noWrap/>
            <w:hideMark/>
          </w:tcPr>
          <w:p w14:paraId="1ECD3C2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28913C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1FC7DBC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50,00</w:t>
            </w:r>
          </w:p>
        </w:tc>
        <w:tc>
          <w:tcPr>
            <w:tcW w:w="1275" w:type="dxa"/>
            <w:noWrap/>
          </w:tcPr>
          <w:p w14:paraId="51476D7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1500,00</w:t>
            </w:r>
          </w:p>
        </w:tc>
      </w:tr>
      <w:tr w:rsidR="00D67342" w:rsidRPr="00D67342" w14:paraId="4668DCF3" w14:textId="77777777" w:rsidTr="00D95FEC">
        <w:trPr>
          <w:trHeight w:val="300"/>
        </w:trPr>
        <w:tc>
          <w:tcPr>
            <w:tcW w:w="709" w:type="dxa"/>
            <w:noWrap/>
            <w:hideMark/>
          </w:tcPr>
          <w:p w14:paraId="7E9E0B17"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15</w:t>
            </w:r>
          </w:p>
        </w:tc>
        <w:tc>
          <w:tcPr>
            <w:tcW w:w="3544" w:type="dxa"/>
            <w:hideMark/>
          </w:tcPr>
          <w:p w14:paraId="101C7B87"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14Χ3mm, μήκους 6μ.</w:t>
            </w:r>
          </w:p>
        </w:tc>
        <w:tc>
          <w:tcPr>
            <w:tcW w:w="1276" w:type="dxa"/>
            <w:noWrap/>
            <w:hideMark/>
          </w:tcPr>
          <w:p w14:paraId="2FBB9B6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B464C9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62F5D65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3,50</w:t>
            </w:r>
          </w:p>
        </w:tc>
        <w:tc>
          <w:tcPr>
            <w:tcW w:w="1275" w:type="dxa"/>
            <w:noWrap/>
          </w:tcPr>
          <w:p w14:paraId="0C2D718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105,00</w:t>
            </w:r>
          </w:p>
        </w:tc>
      </w:tr>
      <w:tr w:rsidR="00D67342" w:rsidRPr="00D67342" w14:paraId="74B50181" w14:textId="77777777" w:rsidTr="00D95FEC">
        <w:trPr>
          <w:trHeight w:val="300"/>
        </w:trPr>
        <w:tc>
          <w:tcPr>
            <w:tcW w:w="709" w:type="dxa"/>
            <w:noWrap/>
            <w:hideMark/>
          </w:tcPr>
          <w:p w14:paraId="3FF123C1"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16</w:t>
            </w:r>
          </w:p>
        </w:tc>
        <w:tc>
          <w:tcPr>
            <w:tcW w:w="3544" w:type="dxa"/>
            <w:hideMark/>
          </w:tcPr>
          <w:p w14:paraId="20F575E9"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20Χ3mm, μήκους 6μ.</w:t>
            </w:r>
          </w:p>
        </w:tc>
        <w:tc>
          <w:tcPr>
            <w:tcW w:w="1276" w:type="dxa"/>
            <w:noWrap/>
            <w:hideMark/>
          </w:tcPr>
          <w:p w14:paraId="03B93A7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404EAB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7BADD94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4,00</w:t>
            </w:r>
          </w:p>
        </w:tc>
        <w:tc>
          <w:tcPr>
            <w:tcW w:w="1275" w:type="dxa"/>
            <w:noWrap/>
          </w:tcPr>
          <w:p w14:paraId="5776695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120,00</w:t>
            </w:r>
          </w:p>
        </w:tc>
      </w:tr>
      <w:tr w:rsidR="00D67342" w:rsidRPr="00D67342" w14:paraId="26A5DEF8" w14:textId="77777777" w:rsidTr="00D95FEC">
        <w:trPr>
          <w:trHeight w:val="300"/>
        </w:trPr>
        <w:tc>
          <w:tcPr>
            <w:tcW w:w="709" w:type="dxa"/>
            <w:noWrap/>
            <w:hideMark/>
          </w:tcPr>
          <w:p w14:paraId="5F07A13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17</w:t>
            </w:r>
          </w:p>
        </w:tc>
        <w:tc>
          <w:tcPr>
            <w:tcW w:w="3544" w:type="dxa"/>
            <w:hideMark/>
          </w:tcPr>
          <w:p w14:paraId="42C04519"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20Χ5mm, μήκους 6μ.</w:t>
            </w:r>
          </w:p>
        </w:tc>
        <w:tc>
          <w:tcPr>
            <w:tcW w:w="1276" w:type="dxa"/>
            <w:noWrap/>
            <w:hideMark/>
          </w:tcPr>
          <w:p w14:paraId="6527979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AEE541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641CDBF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6,00</w:t>
            </w:r>
          </w:p>
        </w:tc>
        <w:tc>
          <w:tcPr>
            <w:tcW w:w="1275" w:type="dxa"/>
            <w:noWrap/>
          </w:tcPr>
          <w:p w14:paraId="422F2B8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120,00</w:t>
            </w:r>
          </w:p>
        </w:tc>
      </w:tr>
      <w:tr w:rsidR="00D67342" w:rsidRPr="00D67342" w14:paraId="634013BA" w14:textId="77777777" w:rsidTr="00D95FEC">
        <w:trPr>
          <w:trHeight w:val="300"/>
        </w:trPr>
        <w:tc>
          <w:tcPr>
            <w:tcW w:w="709" w:type="dxa"/>
            <w:noWrap/>
            <w:hideMark/>
          </w:tcPr>
          <w:p w14:paraId="44678C6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18</w:t>
            </w:r>
          </w:p>
        </w:tc>
        <w:tc>
          <w:tcPr>
            <w:tcW w:w="3544" w:type="dxa"/>
            <w:hideMark/>
          </w:tcPr>
          <w:p w14:paraId="53827A73"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25Χ3mm, μήκους 6μ.</w:t>
            </w:r>
          </w:p>
        </w:tc>
        <w:tc>
          <w:tcPr>
            <w:tcW w:w="1276" w:type="dxa"/>
            <w:noWrap/>
            <w:hideMark/>
          </w:tcPr>
          <w:p w14:paraId="4FA0739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97FD56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1829BC7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4,90</w:t>
            </w:r>
          </w:p>
        </w:tc>
        <w:tc>
          <w:tcPr>
            <w:tcW w:w="1275" w:type="dxa"/>
            <w:noWrap/>
          </w:tcPr>
          <w:p w14:paraId="142ED22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147,00</w:t>
            </w:r>
          </w:p>
        </w:tc>
      </w:tr>
      <w:tr w:rsidR="00D67342" w:rsidRPr="00D67342" w14:paraId="6D3779F2" w14:textId="77777777" w:rsidTr="00D95FEC">
        <w:trPr>
          <w:trHeight w:val="300"/>
        </w:trPr>
        <w:tc>
          <w:tcPr>
            <w:tcW w:w="709" w:type="dxa"/>
            <w:noWrap/>
            <w:hideMark/>
          </w:tcPr>
          <w:p w14:paraId="2C41BB4F"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19</w:t>
            </w:r>
          </w:p>
        </w:tc>
        <w:tc>
          <w:tcPr>
            <w:tcW w:w="3544" w:type="dxa"/>
            <w:hideMark/>
          </w:tcPr>
          <w:p w14:paraId="70BB9F63"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25Χ5mm, μήκους 6μ.</w:t>
            </w:r>
          </w:p>
        </w:tc>
        <w:tc>
          <w:tcPr>
            <w:tcW w:w="1276" w:type="dxa"/>
            <w:noWrap/>
            <w:hideMark/>
          </w:tcPr>
          <w:p w14:paraId="68DE831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B56DE7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0EA088E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7,00</w:t>
            </w:r>
          </w:p>
        </w:tc>
        <w:tc>
          <w:tcPr>
            <w:tcW w:w="1275" w:type="dxa"/>
            <w:noWrap/>
          </w:tcPr>
          <w:p w14:paraId="3FB065A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210,00</w:t>
            </w:r>
          </w:p>
        </w:tc>
      </w:tr>
      <w:tr w:rsidR="00D67342" w:rsidRPr="00D67342" w14:paraId="2A6C45E1" w14:textId="77777777" w:rsidTr="00D95FEC">
        <w:trPr>
          <w:trHeight w:val="300"/>
        </w:trPr>
        <w:tc>
          <w:tcPr>
            <w:tcW w:w="709" w:type="dxa"/>
            <w:noWrap/>
            <w:hideMark/>
          </w:tcPr>
          <w:p w14:paraId="044E3C6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20</w:t>
            </w:r>
          </w:p>
        </w:tc>
        <w:tc>
          <w:tcPr>
            <w:tcW w:w="3544" w:type="dxa"/>
            <w:hideMark/>
          </w:tcPr>
          <w:p w14:paraId="48707FF4"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30Χ3mm, μήκους 6μ.</w:t>
            </w:r>
          </w:p>
        </w:tc>
        <w:tc>
          <w:tcPr>
            <w:tcW w:w="1276" w:type="dxa"/>
            <w:noWrap/>
            <w:hideMark/>
          </w:tcPr>
          <w:p w14:paraId="1EE99E7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371FC0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46DD56A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w:t>
            </w:r>
          </w:p>
        </w:tc>
        <w:tc>
          <w:tcPr>
            <w:tcW w:w="1275" w:type="dxa"/>
            <w:noWrap/>
          </w:tcPr>
          <w:p w14:paraId="3451350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165,00</w:t>
            </w:r>
          </w:p>
        </w:tc>
      </w:tr>
      <w:tr w:rsidR="00D67342" w:rsidRPr="00D67342" w14:paraId="4A6F65EE" w14:textId="77777777" w:rsidTr="00D95FEC">
        <w:trPr>
          <w:trHeight w:val="300"/>
        </w:trPr>
        <w:tc>
          <w:tcPr>
            <w:tcW w:w="709" w:type="dxa"/>
            <w:noWrap/>
            <w:hideMark/>
          </w:tcPr>
          <w:p w14:paraId="16C197A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21</w:t>
            </w:r>
          </w:p>
        </w:tc>
        <w:tc>
          <w:tcPr>
            <w:tcW w:w="3544" w:type="dxa"/>
            <w:hideMark/>
          </w:tcPr>
          <w:p w14:paraId="1BE32C52"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30Χ5mm, μήκους 6μ.</w:t>
            </w:r>
          </w:p>
        </w:tc>
        <w:tc>
          <w:tcPr>
            <w:tcW w:w="1276" w:type="dxa"/>
            <w:noWrap/>
            <w:hideMark/>
          </w:tcPr>
          <w:p w14:paraId="7528130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1D6F4AE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5198C1C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8,50</w:t>
            </w:r>
          </w:p>
        </w:tc>
        <w:tc>
          <w:tcPr>
            <w:tcW w:w="1275" w:type="dxa"/>
            <w:noWrap/>
          </w:tcPr>
          <w:p w14:paraId="6C4FBF6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255,00</w:t>
            </w:r>
          </w:p>
        </w:tc>
      </w:tr>
      <w:tr w:rsidR="00D67342" w:rsidRPr="00D67342" w14:paraId="5C00244B" w14:textId="77777777" w:rsidTr="00D95FEC">
        <w:trPr>
          <w:trHeight w:val="300"/>
        </w:trPr>
        <w:tc>
          <w:tcPr>
            <w:tcW w:w="709" w:type="dxa"/>
            <w:noWrap/>
            <w:hideMark/>
          </w:tcPr>
          <w:p w14:paraId="2EA63141"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22</w:t>
            </w:r>
          </w:p>
        </w:tc>
        <w:tc>
          <w:tcPr>
            <w:tcW w:w="3544" w:type="dxa"/>
            <w:hideMark/>
          </w:tcPr>
          <w:p w14:paraId="38BC63A1"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40Χ3mm, μήκους 6μ.</w:t>
            </w:r>
          </w:p>
        </w:tc>
        <w:tc>
          <w:tcPr>
            <w:tcW w:w="1276" w:type="dxa"/>
            <w:noWrap/>
            <w:hideMark/>
          </w:tcPr>
          <w:p w14:paraId="2E46E93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16E832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37AA5FA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7,40</w:t>
            </w:r>
          </w:p>
        </w:tc>
        <w:tc>
          <w:tcPr>
            <w:tcW w:w="1275" w:type="dxa"/>
            <w:noWrap/>
          </w:tcPr>
          <w:p w14:paraId="1E23BC6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222,00</w:t>
            </w:r>
          </w:p>
        </w:tc>
      </w:tr>
      <w:tr w:rsidR="00D67342" w:rsidRPr="00D67342" w14:paraId="33DE27E5" w14:textId="77777777" w:rsidTr="00D95FEC">
        <w:trPr>
          <w:trHeight w:val="300"/>
        </w:trPr>
        <w:tc>
          <w:tcPr>
            <w:tcW w:w="709" w:type="dxa"/>
            <w:noWrap/>
            <w:hideMark/>
          </w:tcPr>
          <w:p w14:paraId="0C7D3FC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23</w:t>
            </w:r>
          </w:p>
        </w:tc>
        <w:tc>
          <w:tcPr>
            <w:tcW w:w="3544" w:type="dxa"/>
            <w:hideMark/>
          </w:tcPr>
          <w:p w14:paraId="3C0418F8"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40Χ5mm, μήκους 6μ.</w:t>
            </w:r>
          </w:p>
        </w:tc>
        <w:tc>
          <w:tcPr>
            <w:tcW w:w="1276" w:type="dxa"/>
            <w:noWrap/>
            <w:hideMark/>
          </w:tcPr>
          <w:p w14:paraId="043EC8F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7B0BAF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5202878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12,00</w:t>
            </w:r>
          </w:p>
        </w:tc>
        <w:tc>
          <w:tcPr>
            <w:tcW w:w="1275" w:type="dxa"/>
            <w:noWrap/>
          </w:tcPr>
          <w:p w14:paraId="461522A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360,00</w:t>
            </w:r>
          </w:p>
        </w:tc>
      </w:tr>
      <w:tr w:rsidR="00D67342" w:rsidRPr="00D67342" w14:paraId="75E374E5" w14:textId="77777777" w:rsidTr="00D95FEC">
        <w:trPr>
          <w:trHeight w:val="330"/>
        </w:trPr>
        <w:tc>
          <w:tcPr>
            <w:tcW w:w="709" w:type="dxa"/>
            <w:noWrap/>
            <w:hideMark/>
          </w:tcPr>
          <w:p w14:paraId="6CAD58E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24</w:t>
            </w:r>
          </w:p>
        </w:tc>
        <w:tc>
          <w:tcPr>
            <w:tcW w:w="3544" w:type="dxa"/>
            <w:hideMark/>
          </w:tcPr>
          <w:p w14:paraId="51377DAA"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50Χ8mm, μήκους 6μ.</w:t>
            </w:r>
          </w:p>
        </w:tc>
        <w:tc>
          <w:tcPr>
            <w:tcW w:w="1276" w:type="dxa"/>
            <w:noWrap/>
            <w:hideMark/>
          </w:tcPr>
          <w:p w14:paraId="58DCB90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6B2117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1854BB4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21,00</w:t>
            </w:r>
          </w:p>
        </w:tc>
        <w:tc>
          <w:tcPr>
            <w:tcW w:w="1275" w:type="dxa"/>
            <w:noWrap/>
          </w:tcPr>
          <w:p w14:paraId="05A068D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420,00</w:t>
            </w:r>
          </w:p>
        </w:tc>
      </w:tr>
      <w:tr w:rsidR="00D67342" w:rsidRPr="00D67342" w14:paraId="1B8470D0" w14:textId="77777777" w:rsidTr="00D95FEC">
        <w:trPr>
          <w:trHeight w:val="360"/>
        </w:trPr>
        <w:tc>
          <w:tcPr>
            <w:tcW w:w="709" w:type="dxa"/>
            <w:noWrap/>
            <w:hideMark/>
          </w:tcPr>
          <w:p w14:paraId="32085F2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25</w:t>
            </w:r>
          </w:p>
        </w:tc>
        <w:tc>
          <w:tcPr>
            <w:tcW w:w="3544" w:type="dxa"/>
            <w:hideMark/>
          </w:tcPr>
          <w:p w14:paraId="0636BBED"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70Χ8mm, μήκους 6μ.</w:t>
            </w:r>
          </w:p>
        </w:tc>
        <w:tc>
          <w:tcPr>
            <w:tcW w:w="1276" w:type="dxa"/>
            <w:noWrap/>
            <w:hideMark/>
          </w:tcPr>
          <w:p w14:paraId="7CD4306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351362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0D968D0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33,00</w:t>
            </w:r>
          </w:p>
        </w:tc>
        <w:tc>
          <w:tcPr>
            <w:tcW w:w="1275" w:type="dxa"/>
            <w:noWrap/>
          </w:tcPr>
          <w:p w14:paraId="63ADBEF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660,00</w:t>
            </w:r>
          </w:p>
        </w:tc>
      </w:tr>
      <w:tr w:rsidR="00D67342" w:rsidRPr="00D67342" w14:paraId="2FB47EA3" w14:textId="77777777" w:rsidTr="00D95FEC">
        <w:trPr>
          <w:trHeight w:val="330"/>
        </w:trPr>
        <w:tc>
          <w:tcPr>
            <w:tcW w:w="709" w:type="dxa"/>
            <w:noWrap/>
            <w:hideMark/>
          </w:tcPr>
          <w:p w14:paraId="42E895EF"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26</w:t>
            </w:r>
          </w:p>
        </w:tc>
        <w:tc>
          <w:tcPr>
            <w:tcW w:w="3544" w:type="dxa"/>
            <w:hideMark/>
          </w:tcPr>
          <w:p w14:paraId="6FCCB867"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λάμα σιδήρου, </w:t>
            </w:r>
            <w:proofErr w:type="spellStart"/>
            <w:r w:rsidRPr="00D67342">
              <w:rPr>
                <w:rFonts w:ascii="Times New Roman" w:hAnsi="Times New Roman" w:cs="Times New Roman"/>
                <w:szCs w:val="22"/>
                <w:lang w:val="el-GR" w:eastAsia="en-US"/>
              </w:rPr>
              <w:t>σιδηρόλαμα</w:t>
            </w:r>
            <w:proofErr w:type="spellEnd"/>
            <w:r w:rsidRPr="00D67342">
              <w:rPr>
                <w:rFonts w:ascii="Times New Roman" w:hAnsi="Times New Roman" w:cs="Times New Roman"/>
                <w:szCs w:val="22"/>
                <w:lang w:val="el-GR" w:eastAsia="en-US"/>
              </w:rPr>
              <w:t xml:space="preserve"> διατάσεων 80Χ10mm, μήκους 6μ.</w:t>
            </w:r>
          </w:p>
        </w:tc>
        <w:tc>
          <w:tcPr>
            <w:tcW w:w="1276" w:type="dxa"/>
            <w:noWrap/>
            <w:hideMark/>
          </w:tcPr>
          <w:p w14:paraId="1BCB4BA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122A98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09CE61A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42,00</w:t>
            </w:r>
          </w:p>
        </w:tc>
        <w:tc>
          <w:tcPr>
            <w:tcW w:w="1275" w:type="dxa"/>
            <w:noWrap/>
          </w:tcPr>
          <w:p w14:paraId="4D862E8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420,00</w:t>
            </w:r>
          </w:p>
        </w:tc>
      </w:tr>
      <w:tr w:rsidR="00D67342" w:rsidRPr="00D67342" w14:paraId="26BDF542" w14:textId="77777777" w:rsidTr="00D95FEC">
        <w:trPr>
          <w:trHeight w:val="375"/>
        </w:trPr>
        <w:tc>
          <w:tcPr>
            <w:tcW w:w="709" w:type="dxa"/>
            <w:noWrap/>
            <w:hideMark/>
          </w:tcPr>
          <w:p w14:paraId="3A6AFB8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lastRenderedPageBreak/>
              <w:t>27</w:t>
            </w:r>
          </w:p>
        </w:tc>
        <w:tc>
          <w:tcPr>
            <w:tcW w:w="3544" w:type="dxa"/>
            <w:hideMark/>
          </w:tcPr>
          <w:p w14:paraId="35400205"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Ανοξείδωτες (</w:t>
            </w:r>
            <w:proofErr w:type="spellStart"/>
            <w:r w:rsidRPr="00D67342">
              <w:rPr>
                <w:rFonts w:ascii="Times New Roman" w:hAnsi="Times New Roman" w:cs="Times New Roman"/>
                <w:szCs w:val="22"/>
                <w:lang w:val="el-GR" w:eastAsia="en-US"/>
              </w:rPr>
              <w:t>Inox</w:t>
            </w:r>
            <w:proofErr w:type="spellEnd"/>
            <w:r w:rsidRPr="00D67342">
              <w:rPr>
                <w:rFonts w:ascii="Times New Roman" w:hAnsi="Times New Roman" w:cs="Times New Roman"/>
                <w:szCs w:val="22"/>
                <w:lang w:val="el-GR" w:eastAsia="en-US"/>
              </w:rPr>
              <w:t xml:space="preserve"> 304) λάμες διαστάσεων 30Χ3mm, μήκους 6μ.</w:t>
            </w:r>
          </w:p>
        </w:tc>
        <w:tc>
          <w:tcPr>
            <w:tcW w:w="1276" w:type="dxa"/>
            <w:noWrap/>
            <w:hideMark/>
          </w:tcPr>
          <w:p w14:paraId="739A587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3401D6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4DB5BCE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21,00</w:t>
            </w:r>
          </w:p>
        </w:tc>
        <w:tc>
          <w:tcPr>
            <w:tcW w:w="1275" w:type="dxa"/>
            <w:noWrap/>
          </w:tcPr>
          <w:p w14:paraId="501DEA9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210,00</w:t>
            </w:r>
          </w:p>
        </w:tc>
      </w:tr>
      <w:tr w:rsidR="00D67342" w:rsidRPr="00D67342" w14:paraId="217C2F48" w14:textId="77777777" w:rsidTr="00D95FEC">
        <w:trPr>
          <w:trHeight w:val="300"/>
        </w:trPr>
        <w:tc>
          <w:tcPr>
            <w:tcW w:w="709" w:type="dxa"/>
            <w:noWrap/>
            <w:hideMark/>
          </w:tcPr>
          <w:p w14:paraId="60769A4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28</w:t>
            </w:r>
          </w:p>
        </w:tc>
        <w:tc>
          <w:tcPr>
            <w:tcW w:w="3544" w:type="dxa"/>
            <w:hideMark/>
          </w:tcPr>
          <w:p w14:paraId="410868B5"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Ανοξείδωτες (</w:t>
            </w:r>
            <w:proofErr w:type="spellStart"/>
            <w:r w:rsidRPr="00D67342">
              <w:rPr>
                <w:rFonts w:ascii="Times New Roman" w:hAnsi="Times New Roman" w:cs="Times New Roman"/>
                <w:szCs w:val="22"/>
                <w:lang w:val="el-GR" w:eastAsia="en-US"/>
              </w:rPr>
              <w:t>Inox</w:t>
            </w:r>
            <w:proofErr w:type="spellEnd"/>
            <w:r w:rsidRPr="00D67342">
              <w:rPr>
                <w:rFonts w:ascii="Times New Roman" w:hAnsi="Times New Roman" w:cs="Times New Roman"/>
                <w:szCs w:val="22"/>
                <w:lang w:val="el-GR" w:eastAsia="en-US"/>
              </w:rPr>
              <w:t xml:space="preserve"> 304) λάμες διαστάσεων 50Χ5mm, μήκους 6μ.</w:t>
            </w:r>
          </w:p>
        </w:tc>
        <w:tc>
          <w:tcPr>
            <w:tcW w:w="1276" w:type="dxa"/>
            <w:noWrap/>
            <w:hideMark/>
          </w:tcPr>
          <w:p w14:paraId="7AA5D15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65C5AB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6011A24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56,00</w:t>
            </w:r>
          </w:p>
        </w:tc>
        <w:tc>
          <w:tcPr>
            <w:tcW w:w="1275" w:type="dxa"/>
            <w:noWrap/>
          </w:tcPr>
          <w:p w14:paraId="1F8A8E2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560,00</w:t>
            </w:r>
          </w:p>
        </w:tc>
      </w:tr>
      <w:tr w:rsidR="00D67342" w:rsidRPr="00D67342" w14:paraId="0ABE6B5B" w14:textId="77777777" w:rsidTr="00D95FEC">
        <w:trPr>
          <w:trHeight w:val="300"/>
        </w:trPr>
        <w:tc>
          <w:tcPr>
            <w:tcW w:w="709" w:type="dxa"/>
            <w:noWrap/>
            <w:hideMark/>
          </w:tcPr>
          <w:p w14:paraId="342EB11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29</w:t>
            </w:r>
          </w:p>
        </w:tc>
        <w:tc>
          <w:tcPr>
            <w:tcW w:w="3544" w:type="dxa"/>
            <w:hideMark/>
          </w:tcPr>
          <w:p w14:paraId="7E4C1086"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Βέργα </w:t>
            </w:r>
            <w:proofErr w:type="spellStart"/>
            <w:r w:rsidRPr="00D67342">
              <w:rPr>
                <w:rFonts w:ascii="Times New Roman" w:hAnsi="Times New Roman" w:cs="Times New Roman"/>
                <w:szCs w:val="22"/>
                <w:lang w:val="el-GR" w:eastAsia="en-US"/>
              </w:rPr>
              <w:t>μποϊ</w:t>
            </w:r>
            <w:proofErr w:type="spellEnd"/>
            <w:r w:rsidRPr="00D67342">
              <w:rPr>
                <w:rFonts w:ascii="Times New Roman" w:hAnsi="Times New Roman" w:cs="Times New Roman"/>
                <w:szCs w:val="22"/>
                <w:lang w:val="el-GR" w:eastAsia="en-US"/>
              </w:rPr>
              <w:t xml:space="preserve"> κλειδαριάς 38Χ38mm, πάχους 1,5mm, μήκους 2μ.</w:t>
            </w:r>
          </w:p>
        </w:tc>
        <w:tc>
          <w:tcPr>
            <w:tcW w:w="1276" w:type="dxa"/>
            <w:noWrap/>
            <w:hideMark/>
          </w:tcPr>
          <w:p w14:paraId="4722D0B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1DAE46B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41DB977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7,50</w:t>
            </w:r>
          </w:p>
        </w:tc>
        <w:tc>
          <w:tcPr>
            <w:tcW w:w="1275" w:type="dxa"/>
            <w:noWrap/>
          </w:tcPr>
          <w:p w14:paraId="204ED14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75,00</w:t>
            </w:r>
          </w:p>
        </w:tc>
      </w:tr>
      <w:tr w:rsidR="00D67342" w:rsidRPr="00D67342" w14:paraId="1AED8DD6" w14:textId="77777777" w:rsidTr="00D95FEC">
        <w:trPr>
          <w:trHeight w:val="300"/>
        </w:trPr>
        <w:tc>
          <w:tcPr>
            <w:tcW w:w="709" w:type="dxa"/>
            <w:noWrap/>
            <w:hideMark/>
          </w:tcPr>
          <w:p w14:paraId="46293323"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30</w:t>
            </w:r>
          </w:p>
        </w:tc>
        <w:tc>
          <w:tcPr>
            <w:tcW w:w="3544" w:type="dxa"/>
            <w:hideMark/>
          </w:tcPr>
          <w:p w14:paraId="359B9E95"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Βέργα σίδηρου καρέ, μασίφ διαστάσεων 10Χ10mm, μήκους 6μ.</w:t>
            </w:r>
          </w:p>
        </w:tc>
        <w:tc>
          <w:tcPr>
            <w:tcW w:w="1276" w:type="dxa"/>
            <w:noWrap/>
            <w:hideMark/>
          </w:tcPr>
          <w:p w14:paraId="2E1F7DF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92F48C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760836B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6,00</w:t>
            </w:r>
          </w:p>
        </w:tc>
        <w:tc>
          <w:tcPr>
            <w:tcW w:w="1275" w:type="dxa"/>
            <w:noWrap/>
          </w:tcPr>
          <w:p w14:paraId="3428C3D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60,00</w:t>
            </w:r>
          </w:p>
        </w:tc>
      </w:tr>
      <w:tr w:rsidR="00D67342" w:rsidRPr="00D67342" w14:paraId="2AE194C4" w14:textId="77777777" w:rsidTr="00D95FEC">
        <w:trPr>
          <w:trHeight w:val="300"/>
        </w:trPr>
        <w:tc>
          <w:tcPr>
            <w:tcW w:w="709" w:type="dxa"/>
            <w:noWrap/>
            <w:hideMark/>
          </w:tcPr>
          <w:p w14:paraId="2666FAD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31</w:t>
            </w:r>
          </w:p>
        </w:tc>
        <w:tc>
          <w:tcPr>
            <w:tcW w:w="3544" w:type="dxa"/>
            <w:hideMark/>
          </w:tcPr>
          <w:p w14:paraId="57B221D6"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Βέργα σίδηρου καρέ, μασίφ διαστάσεων 12Χ12mm, μήκους 6μ.</w:t>
            </w:r>
          </w:p>
        </w:tc>
        <w:tc>
          <w:tcPr>
            <w:tcW w:w="1276" w:type="dxa"/>
            <w:noWrap/>
            <w:hideMark/>
          </w:tcPr>
          <w:p w14:paraId="67C8E1C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089D99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636C86C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7,50</w:t>
            </w:r>
          </w:p>
        </w:tc>
        <w:tc>
          <w:tcPr>
            <w:tcW w:w="1275" w:type="dxa"/>
            <w:noWrap/>
          </w:tcPr>
          <w:p w14:paraId="557CAC0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150,00</w:t>
            </w:r>
          </w:p>
        </w:tc>
      </w:tr>
      <w:tr w:rsidR="00D67342" w:rsidRPr="00D67342" w14:paraId="6D1867E2" w14:textId="77777777" w:rsidTr="00D95FEC">
        <w:trPr>
          <w:trHeight w:val="300"/>
        </w:trPr>
        <w:tc>
          <w:tcPr>
            <w:tcW w:w="709" w:type="dxa"/>
            <w:noWrap/>
            <w:hideMark/>
          </w:tcPr>
          <w:p w14:paraId="2B14EA76"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32</w:t>
            </w:r>
          </w:p>
        </w:tc>
        <w:tc>
          <w:tcPr>
            <w:tcW w:w="3544" w:type="dxa"/>
            <w:hideMark/>
          </w:tcPr>
          <w:p w14:paraId="5C7380BD"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Βέργα σίδηρου καρέ, μασίφ διαστάσεων 14Χ14mm, μήκους 6μ.</w:t>
            </w:r>
          </w:p>
        </w:tc>
        <w:tc>
          <w:tcPr>
            <w:tcW w:w="1276" w:type="dxa"/>
            <w:noWrap/>
            <w:hideMark/>
          </w:tcPr>
          <w:p w14:paraId="561EC4A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56A128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0155AE2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10,40</w:t>
            </w:r>
          </w:p>
        </w:tc>
        <w:tc>
          <w:tcPr>
            <w:tcW w:w="1275" w:type="dxa"/>
            <w:noWrap/>
          </w:tcPr>
          <w:p w14:paraId="4F077B7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104,00</w:t>
            </w:r>
          </w:p>
        </w:tc>
      </w:tr>
      <w:tr w:rsidR="00D67342" w:rsidRPr="00D67342" w14:paraId="3B0F578D" w14:textId="77777777" w:rsidTr="00D95FEC">
        <w:trPr>
          <w:trHeight w:val="300"/>
        </w:trPr>
        <w:tc>
          <w:tcPr>
            <w:tcW w:w="709" w:type="dxa"/>
            <w:noWrap/>
            <w:hideMark/>
          </w:tcPr>
          <w:p w14:paraId="5C5644B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33</w:t>
            </w:r>
          </w:p>
        </w:tc>
        <w:tc>
          <w:tcPr>
            <w:tcW w:w="3544" w:type="dxa"/>
            <w:hideMark/>
          </w:tcPr>
          <w:p w14:paraId="7497AF0B"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Βέργα σιδήρου UPN, διατομής Π, διαστάσεων 30Χ15Χ6mm, μήκους 6μ.</w:t>
            </w:r>
          </w:p>
        </w:tc>
        <w:tc>
          <w:tcPr>
            <w:tcW w:w="1276" w:type="dxa"/>
            <w:noWrap/>
            <w:hideMark/>
          </w:tcPr>
          <w:p w14:paraId="7A23358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3C951B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4D4F981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13,00</w:t>
            </w:r>
          </w:p>
        </w:tc>
        <w:tc>
          <w:tcPr>
            <w:tcW w:w="1275" w:type="dxa"/>
            <w:noWrap/>
          </w:tcPr>
          <w:p w14:paraId="018A8B5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130,00</w:t>
            </w:r>
          </w:p>
        </w:tc>
      </w:tr>
      <w:tr w:rsidR="00D67342" w:rsidRPr="00D67342" w14:paraId="18AB5B5A" w14:textId="77777777" w:rsidTr="00D95FEC">
        <w:trPr>
          <w:trHeight w:val="300"/>
        </w:trPr>
        <w:tc>
          <w:tcPr>
            <w:tcW w:w="709" w:type="dxa"/>
            <w:noWrap/>
            <w:hideMark/>
          </w:tcPr>
          <w:p w14:paraId="569E8DBF"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34</w:t>
            </w:r>
          </w:p>
        </w:tc>
        <w:tc>
          <w:tcPr>
            <w:tcW w:w="3544" w:type="dxa"/>
            <w:hideMark/>
          </w:tcPr>
          <w:p w14:paraId="1BB0AF4E"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Βέργα σιδήρου UPN, διατομής Π, διαστάσεων 60Χ30Χ6mm, μήκους 6μ.</w:t>
            </w:r>
          </w:p>
        </w:tc>
        <w:tc>
          <w:tcPr>
            <w:tcW w:w="1276" w:type="dxa"/>
            <w:noWrap/>
            <w:hideMark/>
          </w:tcPr>
          <w:p w14:paraId="644211C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5B12CA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090BCED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35,00</w:t>
            </w:r>
          </w:p>
        </w:tc>
        <w:tc>
          <w:tcPr>
            <w:tcW w:w="1275" w:type="dxa"/>
            <w:noWrap/>
          </w:tcPr>
          <w:p w14:paraId="250A56A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350,00</w:t>
            </w:r>
          </w:p>
        </w:tc>
      </w:tr>
      <w:tr w:rsidR="00D67342" w:rsidRPr="00D67342" w14:paraId="115CF0D3" w14:textId="77777777" w:rsidTr="00D95FEC">
        <w:trPr>
          <w:trHeight w:val="300"/>
        </w:trPr>
        <w:tc>
          <w:tcPr>
            <w:tcW w:w="709" w:type="dxa"/>
            <w:noWrap/>
            <w:hideMark/>
          </w:tcPr>
          <w:p w14:paraId="00DC49E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35</w:t>
            </w:r>
          </w:p>
        </w:tc>
        <w:tc>
          <w:tcPr>
            <w:tcW w:w="3544" w:type="dxa"/>
            <w:hideMark/>
          </w:tcPr>
          <w:p w14:paraId="1E0B5A2A"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Βέργα σιδήρου UPN διάτρητη, διατομής Π, διαστάσεων 30Χ15Χ6mm, μήκους 6μ.</w:t>
            </w:r>
          </w:p>
        </w:tc>
        <w:tc>
          <w:tcPr>
            <w:tcW w:w="1276" w:type="dxa"/>
            <w:noWrap/>
            <w:hideMark/>
          </w:tcPr>
          <w:p w14:paraId="348EC8C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4B9AFF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42A01F8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13,00</w:t>
            </w:r>
          </w:p>
        </w:tc>
        <w:tc>
          <w:tcPr>
            <w:tcW w:w="1275" w:type="dxa"/>
            <w:noWrap/>
          </w:tcPr>
          <w:p w14:paraId="13E69E8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65,00</w:t>
            </w:r>
          </w:p>
        </w:tc>
      </w:tr>
      <w:tr w:rsidR="00D67342" w:rsidRPr="00D67342" w14:paraId="75D334E8" w14:textId="77777777" w:rsidTr="00D95FEC">
        <w:trPr>
          <w:trHeight w:val="600"/>
        </w:trPr>
        <w:tc>
          <w:tcPr>
            <w:tcW w:w="709" w:type="dxa"/>
            <w:noWrap/>
            <w:hideMark/>
          </w:tcPr>
          <w:p w14:paraId="358F7637"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36</w:t>
            </w:r>
          </w:p>
        </w:tc>
        <w:tc>
          <w:tcPr>
            <w:tcW w:w="3544" w:type="dxa"/>
            <w:hideMark/>
          </w:tcPr>
          <w:p w14:paraId="5BB6F239"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Βέργα σιδήρου UPN διάτρητη, διατομής Π, διαστάσεων 60Χ30Χ6mm, μήκους 6μ.</w:t>
            </w:r>
          </w:p>
        </w:tc>
        <w:tc>
          <w:tcPr>
            <w:tcW w:w="1276" w:type="dxa"/>
            <w:noWrap/>
            <w:hideMark/>
          </w:tcPr>
          <w:p w14:paraId="1477512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071BE0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66930EF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55,00</w:t>
            </w:r>
          </w:p>
        </w:tc>
        <w:tc>
          <w:tcPr>
            <w:tcW w:w="1275" w:type="dxa"/>
            <w:noWrap/>
          </w:tcPr>
          <w:p w14:paraId="32B21B6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275,00</w:t>
            </w:r>
          </w:p>
        </w:tc>
      </w:tr>
      <w:tr w:rsidR="00D67342" w:rsidRPr="00D67342" w14:paraId="3AB3B257" w14:textId="77777777" w:rsidTr="00D95FEC">
        <w:trPr>
          <w:trHeight w:val="600"/>
        </w:trPr>
        <w:tc>
          <w:tcPr>
            <w:tcW w:w="709" w:type="dxa"/>
            <w:noWrap/>
            <w:hideMark/>
          </w:tcPr>
          <w:p w14:paraId="42A1A257"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37</w:t>
            </w:r>
          </w:p>
        </w:tc>
        <w:tc>
          <w:tcPr>
            <w:tcW w:w="3544" w:type="dxa"/>
            <w:hideMark/>
          </w:tcPr>
          <w:p w14:paraId="4DDDB966"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Κομβοελάσματα</w:t>
            </w:r>
            <w:proofErr w:type="spellEnd"/>
            <w:r w:rsidRPr="00D67342">
              <w:rPr>
                <w:rFonts w:ascii="Times New Roman" w:hAnsi="Times New Roman" w:cs="Times New Roman"/>
                <w:szCs w:val="22"/>
                <w:lang w:val="el-GR" w:eastAsia="en-US"/>
              </w:rPr>
              <w:t xml:space="preserve"> τύπου DEXION σετ (8 </w:t>
            </w: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276" w:type="dxa"/>
            <w:noWrap/>
            <w:hideMark/>
          </w:tcPr>
          <w:p w14:paraId="4E1E571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CFF1F4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626013E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8,00</w:t>
            </w:r>
          </w:p>
        </w:tc>
        <w:tc>
          <w:tcPr>
            <w:tcW w:w="1275" w:type="dxa"/>
            <w:noWrap/>
          </w:tcPr>
          <w:p w14:paraId="1AE768F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80,00</w:t>
            </w:r>
          </w:p>
        </w:tc>
      </w:tr>
      <w:tr w:rsidR="00D67342" w:rsidRPr="00D67342" w14:paraId="3356A380" w14:textId="77777777" w:rsidTr="00D95FEC">
        <w:trPr>
          <w:trHeight w:val="600"/>
        </w:trPr>
        <w:tc>
          <w:tcPr>
            <w:tcW w:w="709" w:type="dxa"/>
            <w:noWrap/>
            <w:hideMark/>
          </w:tcPr>
          <w:p w14:paraId="1ACD73D2"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38</w:t>
            </w:r>
          </w:p>
        </w:tc>
        <w:tc>
          <w:tcPr>
            <w:tcW w:w="3544" w:type="dxa"/>
            <w:hideMark/>
          </w:tcPr>
          <w:p w14:paraId="56E10C50"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Λαμαρίνα Γαλβάνιζε 2,50mΧ1,25mΧ2mm Φύλλο</w:t>
            </w:r>
          </w:p>
        </w:tc>
        <w:tc>
          <w:tcPr>
            <w:tcW w:w="1276" w:type="dxa"/>
            <w:noWrap/>
            <w:hideMark/>
          </w:tcPr>
          <w:p w14:paraId="12A24EC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77B4E97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726DEE9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45,00</w:t>
            </w:r>
          </w:p>
        </w:tc>
        <w:tc>
          <w:tcPr>
            <w:tcW w:w="1275" w:type="dxa"/>
            <w:noWrap/>
          </w:tcPr>
          <w:p w14:paraId="7E663D9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225,00</w:t>
            </w:r>
          </w:p>
        </w:tc>
      </w:tr>
      <w:tr w:rsidR="00D67342" w:rsidRPr="00D67342" w14:paraId="3328346B" w14:textId="77777777" w:rsidTr="00D95FEC">
        <w:trPr>
          <w:trHeight w:val="300"/>
        </w:trPr>
        <w:tc>
          <w:tcPr>
            <w:tcW w:w="709" w:type="dxa"/>
            <w:noWrap/>
            <w:hideMark/>
          </w:tcPr>
          <w:p w14:paraId="1DCB3BE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39</w:t>
            </w:r>
          </w:p>
        </w:tc>
        <w:tc>
          <w:tcPr>
            <w:tcW w:w="3544" w:type="dxa"/>
            <w:hideMark/>
          </w:tcPr>
          <w:p w14:paraId="18C5843B"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Λαμαρίνα Γαλβάνιζε 2,00mΧ1mΧ2mm Φύλλο</w:t>
            </w:r>
          </w:p>
        </w:tc>
        <w:tc>
          <w:tcPr>
            <w:tcW w:w="1276" w:type="dxa"/>
            <w:noWrap/>
            <w:hideMark/>
          </w:tcPr>
          <w:p w14:paraId="6C6E7C3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65A006F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473852E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37,00</w:t>
            </w:r>
          </w:p>
        </w:tc>
        <w:tc>
          <w:tcPr>
            <w:tcW w:w="1275" w:type="dxa"/>
            <w:noWrap/>
          </w:tcPr>
          <w:p w14:paraId="56D1369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185,00</w:t>
            </w:r>
          </w:p>
        </w:tc>
      </w:tr>
      <w:tr w:rsidR="00D67342" w:rsidRPr="00D67342" w14:paraId="43810F8E" w14:textId="77777777" w:rsidTr="00D95FEC">
        <w:trPr>
          <w:trHeight w:val="300"/>
        </w:trPr>
        <w:tc>
          <w:tcPr>
            <w:tcW w:w="709" w:type="dxa"/>
            <w:noWrap/>
            <w:hideMark/>
          </w:tcPr>
          <w:p w14:paraId="286FC67D"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40</w:t>
            </w:r>
          </w:p>
        </w:tc>
        <w:tc>
          <w:tcPr>
            <w:tcW w:w="3544" w:type="dxa"/>
            <w:hideMark/>
          </w:tcPr>
          <w:p w14:paraId="631E662D"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μαύρη </w:t>
            </w:r>
            <w:proofErr w:type="spellStart"/>
            <w:r w:rsidRPr="00D67342">
              <w:rPr>
                <w:rFonts w:ascii="Times New Roman" w:hAnsi="Times New Roman" w:cs="Times New Roman"/>
                <w:szCs w:val="22"/>
                <w:lang w:val="el-GR" w:eastAsia="en-US"/>
              </w:rPr>
              <w:t>ντεκαπε</w:t>
            </w:r>
            <w:proofErr w:type="spellEnd"/>
            <w:r w:rsidRPr="00D67342">
              <w:rPr>
                <w:rFonts w:ascii="Times New Roman" w:hAnsi="Times New Roman" w:cs="Times New Roman"/>
                <w:szCs w:val="22"/>
                <w:lang w:val="el-GR" w:eastAsia="en-US"/>
              </w:rPr>
              <w:t xml:space="preserve"> 2Χ1Χ1,5mm  Φύλλο</w:t>
            </w:r>
          </w:p>
        </w:tc>
        <w:tc>
          <w:tcPr>
            <w:tcW w:w="1276" w:type="dxa"/>
            <w:noWrap/>
            <w:hideMark/>
          </w:tcPr>
          <w:p w14:paraId="2042B21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39B75C8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4A663D2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28,00</w:t>
            </w:r>
          </w:p>
        </w:tc>
        <w:tc>
          <w:tcPr>
            <w:tcW w:w="1275" w:type="dxa"/>
            <w:noWrap/>
          </w:tcPr>
          <w:p w14:paraId="4F45CAC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140,00</w:t>
            </w:r>
          </w:p>
        </w:tc>
      </w:tr>
      <w:tr w:rsidR="00D67342" w:rsidRPr="00D67342" w14:paraId="78C4100E" w14:textId="77777777" w:rsidTr="00D95FEC">
        <w:trPr>
          <w:trHeight w:val="300"/>
        </w:trPr>
        <w:tc>
          <w:tcPr>
            <w:tcW w:w="709" w:type="dxa"/>
            <w:noWrap/>
            <w:hideMark/>
          </w:tcPr>
          <w:p w14:paraId="493E9D91"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41</w:t>
            </w:r>
          </w:p>
        </w:tc>
        <w:tc>
          <w:tcPr>
            <w:tcW w:w="3544" w:type="dxa"/>
            <w:hideMark/>
          </w:tcPr>
          <w:p w14:paraId="022F9B7F"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μαύρη </w:t>
            </w:r>
            <w:proofErr w:type="spellStart"/>
            <w:r w:rsidRPr="00D67342">
              <w:rPr>
                <w:rFonts w:ascii="Times New Roman" w:hAnsi="Times New Roman" w:cs="Times New Roman"/>
                <w:szCs w:val="22"/>
                <w:lang w:val="el-GR" w:eastAsia="en-US"/>
              </w:rPr>
              <w:t>ντεκαπε</w:t>
            </w:r>
            <w:proofErr w:type="spellEnd"/>
            <w:r w:rsidRPr="00D67342">
              <w:rPr>
                <w:rFonts w:ascii="Times New Roman" w:hAnsi="Times New Roman" w:cs="Times New Roman"/>
                <w:szCs w:val="22"/>
                <w:lang w:val="el-GR" w:eastAsia="en-US"/>
              </w:rPr>
              <w:t xml:space="preserve"> 2Χ1Χ1 1/4mm  Φύλλο</w:t>
            </w:r>
          </w:p>
        </w:tc>
        <w:tc>
          <w:tcPr>
            <w:tcW w:w="1276" w:type="dxa"/>
            <w:noWrap/>
            <w:hideMark/>
          </w:tcPr>
          <w:p w14:paraId="776D061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2C90827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3EEA10C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25,50</w:t>
            </w:r>
          </w:p>
        </w:tc>
        <w:tc>
          <w:tcPr>
            <w:tcW w:w="1275" w:type="dxa"/>
            <w:noWrap/>
          </w:tcPr>
          <w:p w14:paraId="3492A4A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127,50</w:t>
            </w:r>
          </w:p>
        </w:tc>
      </w:tr>
      <w:tr w:rsidR="00D67342" w:rsidRPr="00D67342" w14:paraId="69D7AC3E" w14:textId="77777777" w:rsidTr="00D95FEC">
        <w:trPr>
          <w:trHeight w:val="300"/>
        </w:trPr>
        <w:tc>
          <w:tcPr>
            <w:tcW w:w="709" w:type="dxa"/>
            <w:noWrap/>
            <w:hideMark/>
          </w:tcPr>
          <w:p w14:paraId="14A8E46C"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42</w:t>
            </w:r>
          </w:p>
        </w:tc>
        <w:tc>
          <w:tcPr>
            <w:tcW w:w="3544" w:type="dxa"/>
            <w:hideMark/>
          </w:tcPr>
          <w:p w14:paraId="2E4FB61D"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μαύρη διάτρητη </w:t>
            </w:r>
            <w:proofErr w:type="spellStart"/>
            <w:r w:rsidRPr="00D67342">
              <w:rPr>
                <w:rFonts w:ascii="Times New Roman" w:hAnsi="Times New Roman" w:cs="Times New Roman"/>
                <w:szCs w:val="22"/>
                <w:lang w:val="el-GR" w:eastAsia="en-US"/>
              </w:rPr>
              <w:t>διαστ</w:t>
            </w:r>
            <w:proofErr w:type="spellEnd"/>
            <w:r w:rsidRPr="00D67342">
              <w:rPr>
                <w:rFonts w:ascii="Times New Roman" w:hAnsi="Times New Roman" w:cs="Times New Roman"/>
                <w:szCs w:val="22"/>
                <w:lang w:val="el-GR" w:eastAsia="en-US"/>
              </w:rPr>
              <w:t>. 2,5Χ1,25Χ1,5mm  (Φ5) Φύλλο</w:t>
            </w:r>
          </w:p>
        </w:tc>
        <w:tc>
          <w:tcPr>
            <w:tcW w:w="1276" w:type="dxa"/>
            <w:noWrap/>
            <w:hideMark/>
          </w:tcPr>
          <w:p w14:paraId="430A36D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79E610A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0A197B8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80,00</w:t>
            </w:r>
          </w:p>
        </w:tc>
        <w:tc>
          <w:tcPr>
            <w:tcW w:w="1275" w:type="dxa"/>
            <w:noWrap/>
          </w:tcPr>
          <w:p w14:paraId="0EA4F85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400,00</w:t>
            </w:r>
          </w:p>
        </w:tc>
      </w:tr>
      <w:tr w:rsidR="00D67342" w:rsidRPr="00D67342" w14:paraId="3E87000A" w14:textId="77777777" w:rsidTr="00D95FEC">
        <w:trPr>
          <w:trHeight w:val="300"/>
        </w:trPr>
        <w:tc>
          <w:tcPr>
            <w:tcW w:w="709" w:type="dxa"/>
            <w:noWrap/>
            <w:hideMark/>
          </w:tcPr>
          <w:p w14:paraId="11F7BEC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43</w:t>
            </w:r>
          </w:p>
        </w:tc>
        <w:tc>
          <w:tcPr>
            <w:tcW w:w="3544" w:type="dxa"/>
            <w:hideMark/>
          </w:tcPr>
          <w:p w14:paraId="685EECF3"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w:t>
            </w:r>
            <w:proofErr w:type="spellStart"/>
            <w:r w:rsidRPr="00D67342">
              <w:rPr>
                <w:rFonts w:ascii="Times New Roman" w:hAnsi="Times New Roman" w:cs="Times New Roman"/>
                <w:szCs w:val="22"/>
                <w:lang w:val="el-GR" w:eastAsia="en-US"/>
              </w:rPr>
              <w:t>μπακλαβωτή</w:t>
            </w:r>
            <w:proofErr w:type="spellEnd"/>
            <w:r w:rsidRPr="00D67342">
              <w:rPr>
                <w:rFonts w:ascii="Times New Roman" w:hAnsi="Times New Roman" w:cs="Times New Roman"/>
                <w:szCs w:val="22"/>
                <w:lang w:val="el-GR" w:eastAsia="en-US"/>
              </w:rPr>
              <w:t xml:space="preserve"> 1,00mΧ2,00mΧ2,5mm Φύλλο</w:t>
            </w:r>
          </w:p>
        </w:tc>
        <w:tc>
          <w:tcPr>
            <w:tcW w:w="1276" w:type="dxa"/>
            <w:noWrap/>
            <w:hideMark/>
          </w:tcPr>
          <w:p w14:paraId="1CB50E8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68FA37B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6239356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55,00</w:t>
            </w:r>
          </w:p>
        </w:tc>
        <w:tc>
          <w:tcPr>
            <w:tcW w:w="1275" w:type="dxa"/>
            <w:noWrap/>
          </w:tcPr>
          <w:p w14:paraId="47C3D31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275,00</w:t>
            </w:r>
          </w:p>
        </w:tc>
      </w:tr>
      <w:tr w:rsidR="00D67342" w:rsidRPr="00D67342" w14:paraId="73AD2E99" w14:textId="77777777" w:rsidTr="00D95FEC">
        <w:trPr>
          <w:trHeight w:val="300"/>
        </w:trPr>
        <w:tc>
          <w:tcPr>
            <w:tcW w:w="709" w:type="dxa"/>
            <w:noWrap/>
            <w:hideMark/>
          </w:tcPr>
          <w:p w14:paraId="5C1946D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44</w:t>
            </w:r>
          </w:p>
        </w:tc>
        <w:tc>
          <w:tcPr>
            <w:tcW w:w="3544" w:type="dxa"/>
            <w:hideMark/>
          </w:tcPr>
          <w:p w14:paraId="50BE88D5"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w:t>
            </w:r>
            <w:proofErr w:type="spellStart"/>
            <w:r w:rsidRPr="00D67342">
              <w:rPr>
                <w:rFonts w:ascii="Times New Roman" w:hAnsi="Times New Roman" w:cs="Times New Roman"/>
                <w:szCs w:val="22"/>
                <w:lang w:val="el-GR" w:eastAsia="en-US"/>
              </w:rPr>
              <w:t>μπακλαβωτή</w:t>
            </w:r>
            <w:proofErr w:type="spellEnd"/>
            <w:r w:rsidRPr="00D67342">
              <w:rPr>
                <w:rFonts w:ascii="Times New Roman" w:hAnsi="Times New Roman" w:cs="Times New Roman"/>
                <w:szCs w:val="22"/>
                <w:lang w:val="el-GR" w:eastAsia="en-US"/>
              </w:rPr>
              <w:t xml:space="preserve"> 1,00mΧ2,00mΧ3mm Φύλλο</w:t>
            </w:r>
          </w:p>
        </w:tc>
        <w:tc>
          <w:tcPr>
            <w:tcW w:w="1276" w:type="dxa"/>
            <w:noWrap/>
            <w:hideMark/>
          </w:tcPr>
          <w:p w14:paraId="3894231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2613807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55348E9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65,00</w:t>
            </w:r>
          </w:p>
        </w:tc>
        <w:tc>
          <w:tcPr>
            <w:tcW w:w="1275" w:type="dxa"/>
            <w:noWrap/>
          </w:tcPr>
          <w:p w14:paraId="5C4F925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325,00</w:t>
            </w:r>
          </w:p>
        </w:tc>
      </w:tr>
      <w:tr w:rsidR="00D67342" w:rsidRPr="00D67342" w14:paraId="79EBA584" w14:textId="77777777" w:rsidTr="00D95FEC">
        <w:trPr>
          <w:trHeight w:val="300"/>
        </w:trPr>
        <w:tc>
          <w:tcPr>
            <w:tcW w:w="709" w:type="dxa"/>
            <w:noWrap/>
            <w:hideMark/>
          </w:tcPr>
          <w:p w14:paraId="55E1A97A"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45</w:t>
            </w:r>
          </w:p>
        </w:tc>
        <w:tc>
          <w:tcPr>
            <w:tcW w:w="3544" w:type="dxa"/>
            <w:hideMark/>
          </w:tcPr>
          <w:p w14:paraId="4D2F9DF0"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w:t>
            </w:r>
            <w:proofErr w:type="spellStart"/>
            <w:r w:rsidRPr="00D67342">
              <w:rPr>
                <w:rFonts w:ascii="Times New Roman" w:hAnsi="Times New Roman" w:cs="Times New Roman"/>
                <w:szCs w:val="22"/>
                <w:lang w:val="el-GR" w:eastAsia="en-US"/>
              </w:rPr>
              <w:t>μπακλαβωτή</w:t>
            </w:r>
            <w:proofErr w:type="spellEnd"/>
            <w:r w:rsidRPr="00D67342">
              <w:rPr>
                <w:rFonts w:ascii="Times New Roman" w:hAnsi="Times New Roman" w:cs="Times New Roman"/>
                <w:szCs w:val="22"/>
                <w:lang w:val="el-GR" w:eastAsia="en-US"/>
              </w:rPr>
              <w:t xml:space="preserve"> 1,25mΧ2,50mΧ3mm Φύλλο</w:t>
            </w:r>
          </w:p>
        </w:tc>
        <w:tc>
          <w:tcPr>
            <w:tcW w:w="1276" w:type="dxa"/>
            <w:noWrap/>
            <w:hideMark/>
          </w:tcPr>
          <w:p w14:paraId="36CADA4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1F23AFD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371D250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104,00</w:t>
            </w:r>
          </w:p>
        </w:tc>
        <w:tc>
          <w:tcPr>
            <w:tcW w:w="1275" w:type="dxa"/>
            <w:noWrap/>
          </w:tcPr>
          <w:p w14:paraId="7422E65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520,00</w:t>
            </w:r>
          </w:p>
        </w:tc>
      </w:tr>
      <w:tr w:rsidR="00D67342" w:rsidRPr="00D67342" w14:paraId="0360E289" w14:textId="77777777" w:rsidTr="00D95FEC">
        <w:trPr>
          <w:trHeight w:val="300"/>
        </w:trPr>
        <w:tc>
          <w:tcPr>
            <w:tcW w:w="709" w:type="dxa"/>
            <w:noWrap/>
            <w:hideMark/>
          </w:tcPr>
          <w:p w14:paraId="6039BA5A"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46</w:t>
            </w:r>
          </w:p>
        </w:tc>
        <w:tc>
          <w:tcPr>
            <w:tcW w:w="3544" w:type="dxa"/>
            <w:hideMark/>
          </w:tcPr>
          <w:p w14:paraId="21AF0336"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w:t>
            </w:r>
            <w:proofErr w:type="spellStart"/>
            <w:r w:rsidRPr="00D67342">
              <w:rPr>
                <w:rFonts w:ascii="Times New Roman" w:hAnsi="Times New Roman" w:cs="Times New Roman"/>
                <w:szCs w:val="22"/>
                <w:lang w:val="el-GR" w:eastAsia="en-US"/>
              </w:rPr>
              <w:t>μπακλαβωτή</w:t>
            </w:r>
            <w:proofErr w:type="spellEnd"/>
            <w:r w:rsidRPr="00D67342">
              <w:rPr>
                <w:rFonts w:ascii="Times New Roman" w:hAnsi="Times New Roman" w:cs="Times New Roman"/>
                <w:szCs w:val="22"/>
                <w:lang w:val="el-GR" w:eastAsia="en-US"/>
              </w:rPr>
              <w:t xml:space="preserve"> 1,25mΧ2,50mΧ5mm Φύλλο</w:t>
            </w:r>
          </w:p>
        </w:tc>
        <w:tc>
          <w:tcPr>
            <w:tcW w:w="1276" w:type="dxa"/>
            <w:noWrap/>
            <w:hideMark/>
          </w:tcPr>
          <w:p w14:paraId="521AF36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6EF8868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4F4D567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168,00</w:t>
            </w:r>
          </w:p>
        </w:tc>
        <w:tc>
          <w:tcPr>
            <w:tcW w:w="1275" w:type="dxa"/>
            <w:noWrap/>
          </w:tcPr>
          <w:p w14:paraId="64FAC4E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840,00</w:t>
            </w:r>
          </w:p>
        </w:tc>
      </w:tr>
      <w:tr w:rsidR="00D67342" w:rsidRPr="00D67342" w14:paraId="4059B552" w14:textId="77777777" w:rsidTr="00D95FEC">
        <w:trPr>
          <w:trHeight w:val="300"/>
        </w:trPr>
        <w:tc>
          <w:tcPr>
            <w:tcW w:w="709" w:type="dxa"/>
            <w:noWrap/>
            <w:hideMark/>
          </w:tcPr>
          <w:p w14:paraId="36DF449D"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47</w:t>
            </w:r>
          </w:p>
        </w:tc>
        <w:tc>
          <w:tcPr>
            <w:tcW w:w="3544" w:type="dxa"/>
            <w:hideMark/>
          </w:tcPr>
          <w:p w14:paraId="2E580045"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1,25mX2,50mΧ3mm κριθαράκι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Φύλλο</w:t>
            </w:r>
          </w:p>
        </w:tc>
        <w:tc>
          <w:tcPr>
            <w:tcW w:w="1276" w:type="dxa"/>
            <w:noWrap/>
            <w:hideMark/>
          </w:tcPr>
          <w:p w14:paraId="010F2A9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3DE290D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37DA7C3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150,00</w:t>
            </w:r>
          </w:p>
        </w:tc>
        <w:tc>
          <w:tcPr>
            <w:tcW w:w="1275" w:type="dxa"/>
            <w:noWrap/>
          </w:tcPr>
          <w:p w14:paraId="53DC2A9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750,00</w:t>
            </w:r>
          </w:p>
        </w:tc>
      </w:tr>
      <w:tr w:rsidR="00D67342" w:rsidRPr="00D67342" w14:paraId="5FAD9593" w14:textId="77777777" w:rsidTr="00D95FEC">
        <w:trPr>
          <w:trHeight w:val="300"/>
        </w:trPr>
        <w:tc>
          <w:tcPr>
            <w:tcW w:w="709" w:type="dxa"/>
            <w:noWrap/>
            <w:hideMark/>
          </w:tcPr>
          <w:p w14:paraId="4C8DF0EA"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48</w:t>
            </w:r>
          </w:p>
        </w:tc>
        <w:tc>
          <w:tcPr>
            <w:tcW w:w="3544" w:type="dxa"/>
            <w:hideMark/>
          </w:tcPr>
          <w:p w14:paraId="7C6030F3"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Λαμαρίνα 1,00mΧ2,00mΧ2mm ανοξείδωτη (</w:t>
            </w:r>
            <w:proofErr w:type="spellStart"/>
            <w:r w:rsidRPr="00D67342">
              <w:rPr>
                <w:rFonts w:ascii="Times New Roman" w:hAnsi="Times New Roman" w:cs="Times New Roman"/>
                <w:szCs w:val="22"/>
                <w:lang w:val="el-GR" w:eastAsia="en-US"/>
              </w:rPr>
              <w:t>Inox</w:t>
            </w:r>
            <w:proofErr w:type="spellEnd"/>
            <w:r w:rsidRPr="00D67342">
              <w:rPr>
                <w:rFonts w:ascii="Times New Roman" w:hAnsi="Times New Roman" w:cs="Times New Roman"/>
                <w:szCs w:val="22"/>
                <w:lang w:val="el-GR" w:eastAsia="en-US"/>
              </w:rPr>
              <w:t xml:space="preserve"> 304 Σατινέ) </w:t>
            </w:r>
          </w:p>
        </w:tc>
        <w:tc>
          <w:tcPr>
            <w:tcW w:w="1276" w:type="dxa"/>
            <w:noWrap/>
            <w:hideMark/>
          </w:tcPr>
          <w:p w14:paraId="1142C25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4926DC1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72D5958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142,00</w:t>
            </w:r>
          </w:p>
        </w:tc>
        <w:tc>
          <w:tcPr>
            <w:tcW w:w="1275" w:type="dxa"/>
            <w:noWrap/>
          </w:tcPr>
          <w:p w14:paraId="06D6209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710,00</w:t>
            </w:r>
          </w:p>
        </w:tc>
      </w:tr>
      <w:tr w:rsidR="00D67342" w:rsidRPr="00D67342" w14:paraId="44127FCA" w14:textId="77777777" w:rsidTr="00D95FEC">
        <w:trPr>
          <w:trHeight w:val="300"/>
        </w:trPr>
        <w:tc>
          <w:tcPr>
            <w:tcW w:w="709" w:type="dxa"/>
            <w:noWrap/>
            <w:hideMark/>
          </w:tcPr>
          <w:p w14:paraId="21501C3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49</w:t>
            </w:r>
          </w:p>
        </w:tc>
        <w:tc>
          <w:tcPr>
            <w:tcW w:w="3544" w:type="dxa"/>
            <w:hideMark/>
          </w:tcPr>
          <w:p w14:paraId="19584952"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αλουμινίου κριθαράκι 1,25mΧ2,50mΧ3mm  </w:t>
            </w:r>
          </w:p>
        </w:tc>
        <w:tc>
          <w:tcPr>
            <w:tcW w:w="1276" w:type="dxa"/>
            <w:noWrap/>
            <w:hideMark/>
          </w:tcPr>
          <w:p w14:paraId="6B019D9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38086D2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3651026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152,00</w:t>
            </w:r>
          </w:p>
        </w:tc>
        <w:tc>
          <w:tcPr>
            <w:tcW w:w="1275" w:type="dxa"/>
            <w:noWrap/>
          </w:tcPr>
          <w:p w14:paraId="5CD720C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760,00</w:t>
            </w:r>
          </w:p>
        </w:tc>
      </w:tr>
      <w:tr w:rsidR="00D67342" w:rsidRPr="00D67342" w14:paraId="208BDA5A" w14:textId="77777777" w:rsidTr="00D95FEC">
        <w:trPr>
          <w:trHeight w:val="300"/>
        </w:trPr>
        <w:tc>
          <w:tcPr>
            <w:tcW w:w="709" w:type="dxa"/>
            <w:noWrap/>
            <w:hideMark/>
          </w:tcPr>
          <w:p w14:paraId="14BD330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50</w:t>
            </w:r>
          </w:p>
        </w:tc>
        <w:tc>
          <w:tcPr>
            <w:tcW w:w="3544" w:type="dxa"/>
            <w:hideMark/>
          </w:tcPr>
          <w:p w14:paraId="395AD0A2"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Μορφοσωλήνα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30Χ30 πάχους 2mm, μήκους 6,00μ</w:t>
            </w:r>
          </w:p>
        </w:tc>
        <w:tc>
          <w:tcPr>
            <w:tcW w:w="1276" w:type="dxa"/>
            <w:noWrap/>
            <w:hideMark/>
          </w:tcPr>
          <w:p w14:paraId="6C02A8D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D13758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2E91866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14,00</w:t>
            </w:r>
          </w:p>
        </w:tc>
        <w:tc>
          <w:tcPr>
            <w:tcW w:w="1275" w:type="dxa"/>
            <w:noWrap/>
          </w:tcPr>
          <w:p w14:paraId="1FDDF1A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700,00</w:t>
            </w:r>
          </w:p>
        </w:tc>
      </w:tr>
      <w:tr w:rsidR="00D67342" w:rsidRPr="00D67342" w14:paraId="120361D7" w14:textId="77777777" w:rsidTr="00D95FEC">
        <w:trPr>
          <w:trHeight w:val="600"/>
        </w:trPr>
        <w:tc>
          <w:tcPr>
            <w:tcW w:w="709" w:type="dxa"/>
            <w:noWrap/>
            <w:hideMark/>
          </w:tcPr>
          <w:p w14:paraId="304463E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lastRenderedPageBreak/>
              <w:t>51</w:t>
            </w:r>
          </w:p>
        </w:tc>
        <w:tc>
          <w:tcPr>
            <w:tcW w:w="3544" w:type="dxa"/>
            <w:hideMark/>
          </w:tcPr>
          <w:p w14:paraId="4AB920AE"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Μορφοσωλήνα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38Χ38 πάχους 2mm, μήκους 6,00μ</w:t>
            </w:r>
          </w:p>
        </w:tc>
        <w:tc>
          <w:tcPr>
            <w:tcW w:w="1276" w:type="dxa"/>
            <w:noWrap/>
            <w:hideMark/>
          </w:tcPr>
          <w:p w14:paraId="3B27A0E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A54BB1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1F9B821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18,00</w:t>
            </w:r>
          </w:p>
        </w:tc>
        <w:tc>
          <w:tcPr>
            <w:tcW w:w="1275" w:type="dxa"/>
            <w:noWrap/>
          </w:tcPr>
          <w:p w14:paraId="2BDB2AB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540,00</w:t>
            </w:r>
          </w:p>
        </w:tc>
      </w:tr>
      <w:tr w:rsidR="00D67342" w:rsidRPr="00D67342" w14:paraId="15F895E7" w14:textId="77777777" w:rsidTr="00D95FEC">
        <w:trPr>
          <w:trHeight w:val="300"/>
        </w:trPr>
        <w:tc>
          <w:tcPr>
            <w:tcW w:w="709" w:type="dxa"/>
            <w:noWrap/>
            <w:hideMark/>
          </w:tcPr>
          <w:p w14:paraId="26CD2C08"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52</w:t>
            </w:r>
          </w:p>
        </w:tc>
        <w:tc>
          <w:tcPr>
            <w:tcW w:w="3544" w:type="dxa"/>
            <w:hideMark/>
          </w:tcPr>
          <w:p w14:paraId="281EE7DB"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Μορφοσωλήνα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40Χ40 πάχους 2mm, μήκους 6,00μ</w:t>
            </w:r>
          </w:p>
        </w:tc>
        <w:tc>
          <w:tcPr>
            <w:tcW w:w="1276" w:type="dxa"/>
            <w:noWrap/>
            <w:hideMark/>
          </w:tcPr>
          <w:p w14:paraId="44B171D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668D7D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25</w:t>
            </w:r>
          </w:p>
        </w:tc>
        <w:tc>
          <w:tcPr>
            <w:tcW w:w="2410" w:type="dxa"/>
            <w:noWrap/>
          </w:tcPr>
          <w:p w14:paraId="5F2D165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w:t>
            </w:r>
          </w:p>
        </w:tc>
        <w:tc>
          <w:tcPr>
            <w:tcW w:w="1275" w:type="dxa"/>
            <w:noWrap/>
          </w:tcPr>
          <w:p w14:paraId="5FBDF8A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500,00</w:t>
            </w:r>
          </w:p>
        </w:tc>
      </w:tr>
      <w:tr w:rsidR="00D67342" w:rsidRPr="00D67342" w14:paraId="3C64E6D7" w14:textId="77777777" w:rsidTr="00D95FEC">
        <w:trPr>
          <w:trHeight w:val="300"/>
        </w:trPr>
        <w:tc>
          <w:tcPr>
            <w:tcW w:w="709" w:type="dxa"/>
            <w:noWrap/>
            <w:hideMark/>
          </w:tcPr>
          <w:p w14:paraId="7C9B8F16"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53</w:t>
            </w:r>
          </w:p>
        </w:tc>
        <w:tc>
          <w:tcPr>
            <w:tcW w:w="3544" w:type="dxa"/>
            <w:hideMark/>
          </w:tcPr>
          <w:p w14:paraId="76CD4CD4"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Μορφοσωλήνα</w:t>
            </w:r>
            <w:proofErr w:type="spellEnd"/>
            <w:r w:rsidRPr="00D67342">
              <w:rPr>
                <w:rFonts w:ascii="Times New Roman" w:hAnsi="Times New Roman" w:cs="Times New Roman"/>
                <w:szCs w:val="22"/>
                <w:lang w:val="el-GR" w:eastAsia="en-US"/>
              </w:rPr>
              <w:t xml:space="preserve"> μαύρη 14Χ14 πάχους 1,5mm, μήκους 5,00μ</w:t>
            </w:r>
          </w:p>
        </w:tc>
        <w:tc>
          <w:tcPr>
            <w:tcW w:w="1276" w:type="dxa"/>
            <w:noWrap/>
            <w:hideMark/>
          </w:tcPr>
          <w:p w14:paraId="3D095B6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B033D2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364ED63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5,80</w:t>
            </w:r>
          </w:p>
        </w:tc>
        <w:tc>
          <w:tcPr>
            <w:tcW w:w="1275" w:type="dxa"/>
            <w:noWrap/>
          </w:tcPr>
          <w:p w14:paraId="097DDBC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290,00</w:t>
            </w:r>
          </w:p>
        </w:tc>
      </w:tr>
      <w:tr w:rsidR="00D67342" w:rsidRPr="00D67342" w14:paraId="0F276E7D" w14:textId="77777777" w:rsidTr="00D95FEC">
        <w:trPr>
          <w:trHeight w:val="300"/>
        </w:trPr>
        <w:tc>
          <w:tcPr>
            <w:tcW w:w="709" w:type="dxa"/>
            <w:noWrap/>
            <w:hideMark/>
          </w:tcPr>
          <w:p w14:paraId="05F88A8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54</w:t>
            </w:r>
          </w:p>
        </w:tc>
        <w:tc>
          <w:tcPr>
            <w:tcW w:w="3544" w:type="dxa"/>
            <w:noWrap/>
            <w:hideMark/>
          </w:tcPr>
          <w:p w14:paraId="2AE6BD93"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Μορφοσωλήνα</w:t>
            </w:r>
            <w:proofErr w:type="spellEnd"/>
            <w:r w:rsidRPr="00D67342">
              <w:rPr>
                <w:rFonts w:ascii="Times New Roman" w:hAnsi="Times New Roman" w:cs="Times New Roman"/>
                <w:szCs w:val="22"/>
                <w:lang w:val="el-GR" w:eastAsia="en-US"/>
              </w:rPr>
              <w:t xml:space="preserve"> μαύρη 17Χ17 πάχους 1,5mm, μήκους 5,00μ</w:t>
            </w:r>
          </w:p>
        </w:tc>
        <w:tc>
          <w:tcPr>
            <w:tcW w:w="1276" w:type="dxa"/>
            <w:noWrap/>
            <w:hideMark/>
          </w:tcPr>
          <w:p w14:paraId="71037F2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E31D15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4838A5E3"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6,10</w:t>
            </w:r>
          </w:p>
        </w:tc>
        <w:tc>
          <w:tcPr>
            <w:tcW w:w="1275" w:type="dxa"/>
            <w:noWrap/>
          </w:tcPr>
          <w:p w14:paraId="4040C08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305,00</w:t>
            </w:r>
          </w:p>
        </w:tc>
      </w:tr>
      <w:tr w:rsidR="00D67342" w:rsidRPr="00D67342" w14:paraId="2D88A954" w14:textId="77777777" w:rsidTr="00D95FEC">
        <w:trPr>
          <w:trHeight w:val="300"/>
        </w:trPr>
        <w:tc>
          <w:tcPr>
            <w:tcW w:w="709" w:type="dxa"/>
            <w:noWrap/>
            <w:hideMark/>
          </w:tcPr>
          <w:p w14:paraId="76C66AA7"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55</w:t>
            </w:r>
          </w:p>
        </w:tc>
        <w:tc>
          <w:tcPr>
            <w:tcW w:w="3544" w:type="dxa"/>
            <w:hideMark/>
          </w:tcPr>
          <w:p w14:paraId="34F6802E"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Μορφοσωλήνα</w:t>
            </w:r>
            <w:proofErr w:type="spellEnd"/>
            <w:r w:rsidRPr="00D67342">
              <w:rPr>
                <w:rFonts w:ascii="Times New Roman" w:hAnsi="Times New Roman" w:cs="Times New Roman"/>
                <w:szCs w:val="22"/>
                <w:lang w:val="el-GR" w:eastAsia="en-US"/>
              </w:rPr>
              <w:t xml:space="preserve"> μαύρη 30Χ30 πάχους 2mm, μήκους 6,00μ</w:t>
            </w:r>
          </w:p>
        </w:tc>
        <w:tc>
          <w:tcPr>
            <w:tcW w:w="1276" w:type="dxa"/>
            <w:noWrap/>
            <w:hideMark/>
          </w:tcPr>
          <w:p w14:paraId="6FA033C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FEE8B8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w:t>
            </w:r>
          </w:p>
        </w:tc>
        <w:tc>
          <w:tcPr>
            <w:tcW w:w="2410" w:type="dxa"/>
            <w:noWrap/>
          </w:tcPr>
          <w:p w14:paraId="2D6B327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11,00</w:t>
            </w:r>
          </w:p>
        </w:tc>
        <w:tc>
          <w:tcPr>
            <w:tcW w:w="1275" w:type="dxa"/>
            <w:noWrap/>
          </w:tcPr>
          <w:p w14:paraId="047C3EF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440,00</w:t>
            </w:r>
          </w:p>
        </w:tc>
      </w:tr>
      <w:tr w:rsidR="00D67342" w:rsidRPr="00D67342" w14:paraId="552895FE" w14:textId="77777777" w:rsidTr="00D95FEC">
        <w:trPr>
          <w:trHeight w:val="300"/>
        </w:trPr>
        <w:tc>
          <w:tcPr>
            <w:tcW w:w="709" w:type="dxa"/>
            <w:noWrap/>
            <w:hideMark/>
          </w:tcPr>
          <w:p w14:paraId="6ED4D14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56</w:t>
            </w:r>
          </w:p>
        </w:tc>
        <w:tc>
          <w:tcPr>
            <w:tcW w:w="3544" w:type="dxa"/>
            <w:hideMark/>
          </w:tcPr>
          <w:p w14:paraId="756E9CB6"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Μορφοσωλήνα</w:t>
            </w:r>
            <w:proofErr w:type="spellEnd"/>
            <w:r w:rsidRPr="00D67342">
              <w:rPr>
                <w:rFonts w:ascii="Times New Roman" w:hAnsi="Times New Roman" w:cs="Times New Roman"/>
                <w:szCs w:val="22"/>
                <w:lang w:val="el-GR" w:eastAsia="en-US"/>
              </w:rPr>
              <w:t xml:space="preserve"> μαύρη 38Χ38 πάχους 2mm, μήκους 6,00μ</w:t>
            </w:r>
          </w:p>
        </w:tc>
        <w:tc>
          <w:tcPr>
            <w:tcW w:w="1276" w:type="dxa"/>
            <w:noWrap/>
            <w:hideMark/>
          </w:tcPr>
          <w:p w14:paraId="2F7EEA3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2EC938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w:t>
            </w:r>
          </w:p>
        </w:tc>
        <w:tc>
          <w:tcPr>
            <w:tcW w:w="2410" w:type="dxa"/>
            <w:noWrap/>
          </w:tcPr>
          <w:p w14:paraId="38E38CF0"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15,00</w:t>
            </w:r>
          </w:p>
        </w:tc>
        <w:tc>
          <w:tcPr>
            <w:tcW w:w="1275" w:type="dxa"/>
            <w:noWrap/>
          </w:tcPr>
          <w:p w14:paraId="0CA29B3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600,00</w:t>
            </w:r>
          </w:p>
        </w:tc>
      </w:tr>
      <w:tr w:rsidR="00D67342" w:rsidRPr="00D67342" w14:paraId="7C68D9F1" w14:textId="77777777" w:rsidTr="00D95FEC">
        <w:trPr>
          <w:trHeight w:val="300"/>
        </w:trPr>
        <w:tc>
          <w:tcPr>
            <w:tcW w:w="709" w:type="dxa"/>
            <w:noWrap/>
            <w:hideMark/>
          </w:tcPr>
          <w:p w14:paraId="110F206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57</w:t>
            </w:r>
          </w:p>
        </w:tc>
        <w:tc>
          <w:tcPr>
            <w:tcW w:w="3544" w:type="dxa"/>
            <w:hideMark/>
          </w:tcPr>
          <w:p w14:paraId="0C5A847B"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Μορφοσωλήνα</w:t>
            </w:r>
            <w:proofErr w:type="spellEnd"/>
            <w:r w:rsidRPr="00D67342">
              <w:rPr>
                <w:rFonts w:ascii="Times New Roman" w:hAnsi="Times New Roman" w:cs="Times New Roman"/>
                <w:szCs w:val="22"/>
                <w:lang w:val="el-GR" w:eastAsia="en-US"/>
              </w:rPr>
              <w:t xml:space="preserve"> μαύρη 40Χ40 πάχους 2mm, μήκους 6,00μ</w:t>
            </w:r>
          </w:p>
        </w:tc>
        <w:tc>
          <w:tcPr>
            <w:tcW w:w="1276" w:type="dxa"/>
            <w:noWrap/>
            <w:hideMark/>
          </w:tcPr>
          <w:p w14:paraId="0799289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19B714C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1FA3F92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16,00</w:t>
            </w:r>
          </w:p>
        </w:tc>
        <w:tc>
          <w:tcPr>
            <w:tcW w:w="1275" w:type="dxa"/>
            <w:noWrap/>
          </w:tcPr>
          <w:p w14:paraId="709AC44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480,00</w:t>
            </w:r>
          </w:p>
        </w:tc>
      </w:tr>
      <w:tr w:rsidR="00D67342" w:rsidRPr="00D67342" w14:paraId="110A936E" w14:textId="77777777" w:rsidTr="00D95FEC">
        <w:trPr>
          <w:trHeight w:val="300"/>
        </w:trPr>
        <w:tc>
          <w:tcPr>
            <w:tcW w:w="709" w:type="dxa"/>
            <w:noWrap/>
            <w:hideMark/>
          </w:tcPr>
          <w:p w14:paraId="5D7DE00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58</w:t>
            </w:r>
          </w:p>
        </w:tc>
        <w:tc>
          <w:tcPr>
            <w:tcW w:w="3544" w:type="dxa"/>
            <w:hideMark/>
          </w:tcPr>
          <w:p w14:paraId="41080831"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Μορφοσωλήνα</w:t>
            </w:r>
            <w:proofErr w:type="spellEnd"/>
            <w:r w:rsidRPr="00D67342">
              <w:rPr>
                <w:rFonts w:ascii="Times New Roman" w:hAnsi="Times New Roman" w:cs="Times New Roman"/>
                <w:szCs w:val="22"/>
                <w:lang w:val="el-GR" w:eastAsia="en-US"/>
              </w:rPr>
              <w:t xml:space="preserve"> μαύρη 100Χ40 πάχους 2mm, μήκους 6,00μ</w:t>
            </w:r>
          </w:p>
        </w:tc>
        <w:tc>
          <w:tcPr>
            <w:tcW w:w="1276" w:type="dxa"/>
            <w:noWrap/>
            <w:hideMark/>
          </w:tcPr>
          <w:p w14:paraId="6C2F1A9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61CD89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7BAD234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25,50</w:t>
            </w:r>
          </w:p>
        </w:tc>
        <w:tc>
          <w:tcPr>
            <w:tcW w:w="1275" w:type="dxa"/>
            <w:noWrap/>
          </w:tcPr>
          <w:p w14:paraId="3C2FCE4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510,00</w:t>
            </w:r>
          </w:p>
        </w:tc>
      </w:tr>
      <w:tr w:rsidR="00D67342" w:rsidRPr="00D67342" w14:paraId="3B20658B" w14:textId="77777777" w:rsidTr="00D95FEC">
        <w:trPr>
          <w:trHeight w:val="300"/>
        </w:trPr>
        <w:tc>
          <w:tcPr>
            <w:tcW w:w="709" w:type="dxa"/>
            <w:noWrap/>
            <w:hideMark/>
          </w:tcPr>
          <w:p w14:paraId="5DC6978F"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59</w:t>
            </w:r>
          </w:p>
        </w:tc>
        <w:tc>
          <w:tcPr>
            <w:tcW w:w="3544" w:type="dxa"/>
            <w:hideMark/>
          </w:tcPr>
          <w:p w14:paraId="26B1366C"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Καμπύλες Οξυγόνου Φ.33</w:t>
            </w:r>
          </w:p>
        </w:tc>
        <w:tc>
          <w:tcPr>
            <w:tcW w:w="1276" w:type="dxa"/>
            <w:noWrap/>
            <w:hideMark/>
          </w:tcPr>
          <w:p w14:paraId="77818F2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05E5ED4"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7F68CEBE"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1,00</w:t>
            </w:r>
          </w:p>
        </w:tc>
        <w:tc>
          <w:tcPr>
            <w:tcW w:w="1275" w:type="dxa"/>
            <w:noWrap/>
          </w:tcPr>
          <w:p w14:paraId="72D0462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50,00</w:t>
            </w:r>
          </w:p>
        </w:tc>
      </w:tr>
      <w:tr w:rsidR="00D67342" w:rsidRPr="00D67342" w14:paraId="045B0485" w14:textId="77777777" w:rsidTr="00D95FEC">
        <w:trPr>
          <w:trHeight w:val="300"/>
        </w:trPr>
        <w:tc>
          <w:tcPr>
            <w:tcW w:w="709" w:type="dxa"/>
            <w:noWrap/>
            <w:hideMark/>
          </w:tcPr>
          <w:p w14:paraId="64E4467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60</w:t>
            </w:r>
          </w:p>
        </w:tc>
        <w:tc>
          <w:tcPr>
            <w:tcW w:w="3544" w:type="dxa"/>
            <w:hideMark/>
          </w:tcPr>
          <w:p w14:paraId="246FE2DA"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Καμπύλες Οξυγόνου Φ.42</w:t>
            </w:r>
          </w:p>
        </w:tc>
        <w:tc>
          <w:tcPr>
            <w:tcW w:w="1276" w:type="dxa"/>
            <w:noWrap/>
            <w:hideMark/>
          </w:tcPr>
          <w:p w14:paraId="735E91B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E0844F7"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6E4A6F6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1,50</w:t>
            </w:r>
          </w:p>
        </w:tc>
        <w:tc>
          <w:tcPr>
            <w:tcW w:w="1275" w:type="dxa"/>
            <w:noWrap/>
          </w:tcPr>
          <w:p w14:paraId="38A09AA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75,00</w:t>
            </w:r>
          </w:p>
        </w:tc>
      </w:tr>
      <w:tr w:rsidR="00D67342" w:rsidRPr="00D67342" w14:paraId="76573A19" w14:textId="77777777" w:rsidTr="00D95FEC">
        <w:trPr>
          <w:trHeight w:val="300"/>
        </w:trPr>
        <w:tc>
          <w:tcPr>
            <w:tcW w:w="709" w:type="dxa"/>
            <w:noWrap/>
            <w:hideMark/>
          </w:tcPr>
          <w:p w14:paraId="32C906BC"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61</w:t>
            </w:r>
          </w:p>
        </w:tc>
        <w:tc>
          <w:tcPr>
            <w:tcW w:w="3544" w:type="dxa"/>
            <w:hideMark/>
          </w:tcPr>
          <w:p w14:paraId="65141869"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Καμπύλες Οξυγόνου Φ.48</w:t>
            </w:r>
          </w:p>
        </w:tc>
        <w:tc>
          <w:tcPr>
            <w:tcW w:w="1276" w:type="dxa"/>
            <w:noWrap/>
            <w:hideMark/>
          </w:tcPr>
          <w:p w14:paraId="4EF9643D"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08747C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70DAAD4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1,70</w:t>
            </w:r>
          </w:p>
        </w:tc>
        <w:tc>
          <w:tcPr>
            <w:tcW w:w="1275" w:type="dxa"/>
            <w:noWrap/>
          </w:tcPr>
          <w:p w14:paraId="1035ADB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85,00</w:t>
            </w:r>
          </w:p>
        </w:tc>
      </w:tr>
      <w:tr w:rsidR="00D67342" w:rsidRPr="00D67342" w14:paraId="055AF155" w14:textId="77777777" w:rsidTr="00D95FEC">
        <w:trPr>
          <w:trHeight w:val="300"/>
        </w:trPr>
        <w:tc>
          <w:tcPr>
            <w:tcW w:w="709" w:type="dxa"/>
            <w:noWrap/>
            <w:hideMark/>
          </w:tcPr>
          <w:p w14:paraId="0B5CB663"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62</w:t>
            </w:r>
          </w:p>
        </w:tc>
        <w:tc>
          <w:tcPr>
            <w:tcW w:w="3544" w:type="dxa"/>
            <w:hideMark/>
          </w:tcPr>
          <w:p w14:paraId="7ECDBD9E"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Καμπύλες Οξυγόνου Φ.60</w:t>
            </w:r>
          </w:p>
        </w:tc>
        <w:tc>
          <w:tcPr>
            <w:tcW w:w="1276" w:type="dxa"/>
            <w:noWrap/>
            <w:hideMark/>
          </w:tcPr>
          <w:p w14:paraId="35F0457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DA4E16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1967449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2,40</w:t>
            </w:r>
          </w:p>
        </w:tc>
        <w:tc>
          <w:tcPr>
            <w:tcW w:w="1275" w:type="dxa"/>
            <w:noWrap/>
          </w:tcPr>
          <w:p w14:paraId="29BE51F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120,00</w:t>
            </w:r>
          </w:p>
        </w:tc>
      </w:tr>
      <w:tr w:rsidR="00D67342" w:rsidRPr="00D67342" w14:paraId="6B82D9F7" w14:textId="77777777" w:rsidTr="00D95FEC">
        <w:trPr>
          <w:trHeight w:val="300"/>
        </w:trPr>
        <w:tc>
          <w:tcPr>
            <w:tcW w:w="709" w:type="dxa"/>
            <w:noWrap/>
            <w:hideMark/>
          </w:tcPr>
          <w:p w14:paraId="0CE90EB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63</w:t>
            </w:r>
          </w:p>
        </w:tc>
        <w:tc>
          <w:tcPr>
            <w:tcW w:w="3544" w:type="dxa"/>
            <w:hideMark/>
          </w:tcPr>
          <w:p w14:paraId="63E73FBA"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Καραβόλια</w:t>
            </w:r>
            <w:proofErr w:type="spellEnd"/>
            <w:r w:rsidRPr="00D67342">
              <w:rPr>
                <w:rFonts w:ascii="Times New Roman" w:hAnsi="Times New Roman" w:cs="Times New Roman"/>
                <w:szCs w:val="22"/>
                <w:lang w:val="el-GR" w:eastAsia="en-US"/>
              </w:rPr>
              <w:t xml:space="preserve"> Διάφορα</w:t>
            </w:r>
          </w:p>
        </w:tc>
        <w:tc>
          <w:tcPr>
            <w:tcW w:w="1276" w:type="dxa"/>
            <w:noWrap/>
            <w:hideMark/>
          </w:tcPr>
          <w:p w14:paraId="39849EF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FD2F56C"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100</w:t>
            </w:r>
          </w:p>
        </w:tc>
        <w:tc>
          <w:tcPr>
            <w:tcW w:w="2410" w:type="dxa"/>
            <w:noWrap/>
          </w:tcPr>
          <w:p w14:paraId="4B1DF09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0,60</w:t>
            </w:r>
          </w:p>
        </w:tc>
        <w:tc>
          <w:tcPr>
            <w:tcW w:w="1275" w:type="dxa"/>
            <w:noWrap/>
          </w:tcPr>
          <w:p w14:paraId="56A3F88B"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60,00</w:t>
            </w:r>
          </w:p>
        </w:tc>
      </w:tr>
      <w:tr w:rsidR="00D67342" w:rsidRPr="00D67342" w14:paraId="38306034" w14:textId="77777777" w:rsidTr="00D95FEC">
        <w:trPr>
          <w:trHeight w:val="300"/>
        </w:trPr>
        <w:tc>
          <w:tcPr>
            <w:tcW w:w="709" w:type="dxa"/>
            <w:noWrap/>
          </w:tcPr>
          <w:p w14:paraId="15F0C10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02A23C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Λαμαρίνα τραπεζοειδή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πάχους 0,40mm, 1μ.</w:t>
            </w:r>
          </w:p>
        </w:tc>
        <w:tc>
          <w:tcPr>
            <w:tcW w:w="1276" w:type="dxa"/>
            <w:noWrap/>
          </w:tcPr>
          <w:p w14:paraId="7BAA606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Φύλλο</w:t>
            </w:r>
          </w:p>
        </w:tc>
        <w:tc>
          <w:tcPr>
            <w:tcW w:w="1701" w:type="dxa"/>
            <w:noWrap/>
          </w:tcPr>
          <w:p w14:paraId="52413F9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2C31343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6,50</w:t>
            </w:r>
          </w:p>
        </w:tc>
        <w:tc>
          <w:tcPr>
            <w:tcW w:w="1275" w:type="dxa"/>
            <w:noWrap/>
          </w:tcPr>
          <w:p w14:paraId="76ABCEF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32,50</w:t>
            </w:r>
          </w:p>
        </w:tc>
      </w:tr>
      <w:tr w:rsidR="00D67342" w:rsidRPr="00D67342" w14:paraId="64B95591" w14:textId="77777777" w:rsidTr="00D95FEC">
        <w:trPr>
          <w:trHeight w:val="300"/>
        </w:trPr>
        <w:tc>
          <w:tcPr>
            <w:tcW w:w="709" w:type="dxa"/>
            <w:noWrap/>
          </w:tcPr>
          <w:p w14:paraId="32E78FD2"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78853876"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Πέλματα ορθοστάτη τύπου DEXION σετ (4 </w:t>
            </w: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276" w:type="dxa"/>
            <w:noWrap/>
          </w:tcPr>
          <w:p w14:paraId="29D40A8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6A4495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279E4AD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4,00</w:t>
            </w:r>
          </w:p>
        </w:tc>
        <w:tc>
          <w:tcPr>
            <w:tcW w:w="1275" w:type="dxa"/>
            <w:noWrap/>
          </w:tcPr>
          <w:p w14:paraId="7EAA422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5C7B9ED3" w14:textId="77777777" w:rsidTr="00D95FEC">
        <w:trPr>
          <w:trHeight w:val="300"/>
        </w:trPr>
        <w:tc>
          <w:tcPr>
            <w:tcW w:w="709" w:type="dxa"/>
            <w:noWrap/>
          </w:tcPr>
          <w:p w14:paraId="351495E3"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71C6E2C1"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Πλέγμα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5Χ1,5m με τρύπα 5Χ10cm </w:t>
            </w:r>
            <w:proofErr w:type="spellStart"/>
            <w:r w:rsidRPr="00D67342">
              <w:rPr>
                <w:rFonts w:ascii="Times New Roman" w:hAnsi="Times New Roman" w:cs="Times New Roman"/>
                <w:szCs w:val="22"/>
                <w:lang w:val="el-GR" w:eastAsia="en-US"/>
              </w:rPr>
              <w:t>παχ</w:t>
            </w:r>
            <w:proofErr w:type="spellEnd"/>
            <w:r w:rsidRPr="00D67342">
              <w:rPr>
                <w:rFonts w:ascii="Times New Roman" w:hAnsi="Times New Roman" w:cs="Times New Roman"/>
                <w:szCs w:val="22"/>
                <w:lang w:val="el-GR" w:eastAsia="en-US"/>
              </w:rPr>
              <w:t>. 3mm</w:t>
            </w:r>
          </w:p>
        </w:tc>
        <w:tc>
          <w:tcPr>
            <w:tcW w:w="1276" w:type="dxa"/>
            <w:noWrap/>
          </w:tcPr>
          <w:p w14:paraId="75F5F64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7F5FED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333EAAD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26,00</w:t>
            </w:r>
          </w:p>
        </w:tc>
        <w:tc>
          <w:tcPr>
            <w:tcW w:w="1275" w:type="dxa"/>
            <w:noWrap/>
          </w:tcPr>
          <w:p w14:paraId="062BE1A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260,00</w:t>
            </w:r>
          </w:p>
        </w:tc>
      </w:tr>
      <w:tr w:rsidR="00D67342" w:rsidRPr="00D67342" w14:paraId="5AA34171" w14:textId="77777777" w:rsidTr="00D95FEC">
        <w:trPr>
          <w:trHeight w:val="300"/>
        </w:trPr>
        <w:tc>
          <w:tcPr>
            <w:tcW w:w="709" w:type="dxa"/>
            <w:noWrap/>
          </w:tcPr>
          <w:p w14:paraId="0D88ED7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90B3F94"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Πλέγμα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5Χ2m με τρύπα 5Χ10cm </w:t>
            </w:r>
            <w:proofErr w:type="spellStart"/>
            <w:r w:rsidRPr="00D67342">
              <w:rPr>
                <w:rFonts w:ascii="Times New Roman" w:hAnsi="Times New Roman" w:cs="Times New Roman"/>
                <w:szCs w:val="22"/>
                <w:lang w:val="el-GR" w:eastAsia="en-US"/>
              </w:rPr>
              <w:t>παχ</w:t>
            </w:r>
            <w:proofErr w:type="spellEnd"/>
            <w:r w:rsidRPr="00D67342">
              <w:rPr>
                <w:rFonts w:ascii="Times New Roman" w:hAnsi="Times New Roman" w:cs="Times New Roman"/>
                <w:szCs w:val="22"/>
                <w:lang w:val="el-GR" w:eastAsia="en-US"/>
              </w:rPr>
              <w:t>. 3mm</w:t>
            </w:r>
          </w:p>
        </w:tc>
        <w:tc>
          <w:tcPr>
            <w:tcW w:w="1276" w:type="dxa"/>
            <w:noWrap/>
          </w:tcPr>
          <w:p w14:paraId="1F92FDF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524AC9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4AFEE75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32,00</w:t>
            </w:r>
          </w:p>
        </w:tc>
        <w:tc>
          <w:tcPr>
            <w:tcW w:w="1275" w:type="dxa"/>
            <w:noWrap/>
          </w:tcPr>
          <w:p w14:paraId="2FFEBCF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320,00</w:t>
            </w:r>
          </w:p>
        </w:tc>
      </w:tr>
      <w:tr w:rsidR="00D67342" w:rsidRPr="00D67342" w14:paraId="4189009C" w14:textId="77777777" w:rsidTr="00D95FEC">
        <w:trPr>
          <w:trHeight w:val="300"/>
        </w:trPr>
        <w:tc>
          <w:tcPr>
            <w:tcW w:w="709" w:type="dxa"/>
            <w:noWrap/>
          </w:tcPr>
          <w:p w14:paraId="4412685D"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13A893C"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Πλέγμα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5Χ1,5m με τρύπα 5Χ5cm </w:t>
            </w:r>
            <w:proofErr w:type="spellStart"/>
            <w:r w:rsidRPr="00D67342">
              <w:rPr>
                <w:rFonts w:ascii="Times New Roman" w:hAnsi="Times New Roman" w:cs="Times New Roman"/>
                <w:szCs w:val="22"/>
                <w:lang w:val="el-GR" w:eastAsia="en-US"/>
              </w:rPr>
              <w:t>παχ</w:t>
            </w:r>
            <w:proofErr w:type="spellEnd"/>
            <w:r w:rsidRPr="00D67342">
              <w:rPr>
                <w:rFonts w:ascii="Times New Roman" w:hAnsi="Times New Roman" w:cs="Times New Roman"/>
                <w:szCs w:val="22"/>
                <w:lang w:val="el-GR" w:eastAsia="en-US"/>
              </w:rPr>
              <w:t>. 3mm</w:t>
            </w:r>
          </w:p>
        </w:tc>
        <w:tc>
          <w:tcPr>
            <w:tcW w:w="1276" w:type="dxa"/>
            <w:noWrap/>
          </w:tcPr>
          <w:p w14:paraId="0DAF874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1E5AFB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0393FD0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46,00</w:t>
            </w:r>
          </w:p>
        </w:tc>
        <w:tc>
          <w:tcPr>
            <w:tcW w:w="1275" w:type="dxa"/>
            <w:noWrap/>
          </w:tcPr>
          <w:p w14:paraId="5F5E58F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460,00</w:t>
            </w:r>
          </w:p>
        </w:tc>
      </w:tr>
      <w:tr w:rsidR="00D67342" w:rsidRPr="00D67342" w14:paraId="04A9E8B2" w14:textId="77777777" w:rsidTr="00D95FEC">
        <w:trPr>
          <w:trHeight w:val="300"/>
        </w:trPr>
        <w:tc>
          <w:tcPr>
            <w:tcW w:w="709" w:type="dxa"/>
            <w:noWrap/>
          </w:tcPr>
          <w:p w14:paraId="3FE92F92"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FD2D824"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Πλέγμα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5Χ2m με τρύπα 5Χ5cm </w:t>
            </w:r>
            <w:proofErr w:type="spellStart"/>
            <w:r w:rsidRPr="00D67342">
              <w:rPr>
                <w:rFonts w:ascii="Times New Roman" w:hAnsi="Times New Roman" w:cs="Times New Roman"/>
                <w:szCs w:val="22"/>
                <w:lang w:val="el-GR" w:eastAsia="en-US"/>
              </w:rPr>
              <w:t>παχ</w:t>
            </w:r>
            <w:proofErr w:type="spellEnd"/>
            <w:r w:rsidRPr="00D67342">
              <w:rPr>
                <w:rFonts w:ascii="Times New Roman" w:hAnsi="Times New Roman" w:cs="Times New Roman"/>
                <w:szCs w:val="22"/>
                <w:lang w:val="el-GR" w:eastAsia="en-US"/>
              </w:rPr>
              <w:t>. 3mm</w:t>
            </w:r>
          </w:p>
        </w:tc>
        <w:tc>
          <w:tcPr>
            <w:tcW w:w="1276" w:type="dxa"/>
            <w:noWrap/>
          </w:tcPr>
          <w:p w14:paraId="06BAD0B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7E4FAA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366FD4A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50,00</w:t>
            </w:r>
          </w:p>
        </w:tc>
        <w:tc>
          <w:tcPr>
            <w:tcW w:w="1275" w:type="dxa"/>
            <w:noWrap/>
          </w:tcPr>
          <w:p w14:paraId="7B3D95D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250,00</w:t>
            </w:r>
          </w:p>
        </w:tc>
      </w:tr>
      <w:tr w:rsidR="00D67342" w:rsidRPr="00D67342" w14:paraId="414C55A0" w14:textId="77777777" w:rsidTr="00D95FEC">
        <w:trPr>
          <w:trHeight w:val="300"/>
        </w:trPr>
        <w:tc>
          <w:tcPr>
            <w:tcW w:w="709" w:type="dxa"/>
            <w:noWrap/>
          </w:tcPr>
          <w:p w14:paraId="05509FC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10D4D3D"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Ράφι μεταλλικό τύπου DEXION 72Χ30Χ4 περίπου</w:t>
            </w:r>
          </w:p>
        </w:tc>
        <w:tc>
          <w:tcPr>
            <w:tcW w:w="1276" w:type="dxa"/>
            <w:noWrap/>
          </w:tcPr>
          <w:p w14:paraId="7658D16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8658D9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7AF5E24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9,00</w:t>
            </w:r>
          </w:p>
        </w:tc>
        <w:tc>
          <w:tcPr>
            <w:tcW w:w="1275" w:type="dxa"/>
            <w:noWrap/>
          </w:tcPr>
          <w:p w14:paraId="45F774E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180,00</w:t>
            </w:r>
          </w:p>
        </w:tc>
      </w:tr>
      <w:tr w:rsidR="00D67342" w:rsidRPr="00D67342" w14:paraId="5AF9925E" w14:textId="77777777" w:rsidTr="00D95FEC">
        <w:trPr>
          <w:trHeight w:val="300"/>
        </w:trPr>
        <w:tc>
          <w:tcPr>
            <w:tcW w:w="709" w:type="dxa"/>
            <w:noWrap/>
          </w:tcPr>
          <w:p w14:paraId="287DAC33"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7843E888"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Ράφι μεταλλικό τύπου DEXION 72Χ38Χ4 περίπου</w:t>
            </w:r>
          </w:p>
        </w:tc>
        <w:tc>
          <w:tcPr>
            <w:tcW w:w="1276" w:type="dxa"/>
            <w:noWrap/>
          </w:tcPr>
          <w:p w14:paraId="603C989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FB714B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7DA1FF2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10,00</w:t>
            </w:r>
          </w:p>
        </w:tc>
        <w:tc>
          <w:tcPr>
            <w:tcW w:w="1275" w:type="dxa"/>
            <w:noWrap/>
          </w:tcPr>
          <w:p w14:paraId="4AC74D9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274BFCCD" w14:textId="77777777" w:rsidTr="00D95FEC">
        <w:trPr>
          <w:trHeight w:val="300"/>
        </w:trPr>
        <w:tc>
          <w:tcPr>
            <w:tcW w:w="709" w:type="dxa"/>
            <w:noWrap/>
          </w:tcPr>
          <w:p w14:paraId="3371168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47A5F5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Ράφι μεταλλικό τύπου DEXION 92Χ30Χ4 περίπου</w:t>
            </w:r>
          </w:p>
        </w:tc>
        <w:tc>
          <w:tcPr>
            <w:tcW w:w="1276" w:type="dxa"/>
            <w:noWrap/>
          </w:tcPr>
          <w:p w14:paraId="35A735D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ACA22C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67A5B8D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10,00</w:t>
            </w:r>
          </w:p>
        </w:tc>
        <w:tc>
          <w:tcPr>
            <w:tcW w:w="1275" w:type="dxa"/>
            <w:noWrap/>
          </w:tcPr>
          <w:p w14:paraId="5BB0C39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47087D22" w14:textId="77777777" w:rsidTr="00D95FEC">
        <w:trPr>
          <w:trHeight w:val="300"/>
        </w:trPr>
        <w:tc>
          <w:tcPr>
            <w:tcW w:w="709" w:type="dxa"/>
            <w:noWrap/>
          </w:tcPr>
          <w:p w14:paraId="292E1DDD"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93C7582"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Ράφι μεταλλικό τύπου DEXION 92Χ38Χ4 περίπου</w:t>
            </w:r>
          </w:p>
        </w:tc>
        <w:tc>
          <w:tcPr>
            <w:tcW w:w="1276" w:type="dxa"/>
            <w:noWrap/>
          </w:tcPr>
          <w:p w14:paraId="4F74EE5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3E871F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176831C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10,00</w:t>
            </w:r>
          </w:p>
        </w:tc>
        <w:tc>
          <w:tcPr>
            <w:tcW w:w="1275" w:type="dxa"/>
            <w:noWrap/>
          </w:tcPr>
          <w:p w14:paraId="134B33A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001DE19B" w14:textId="77777777" w:rsidTr="00D95FEC">
        <w:trPr>
          <w:trHeight w:val="300"/>
        </w:trPr>
        <w:tc>
          <w:tcPr>
            <w:tcW w:w="709" w:type="dxa"/>
            <w:noWrap/>
          </w:tcPr>
          <w:p w14:paraId="2BB54C6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541F1F3"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Σιδηρογωνιά</w:t>
            </w:r>
            <w:proofErr w:type="spellEnd"/>
            <w:r w:rsidRPr="00D67342">
              <w:rPr>
                <w:rFonts w:ascii="Times New Roman" w:hAnsi="Times New Roman" w:cs="Times New Roman"/>
                <w:szCs w:val="22"/>
                <w:lang w:val="el-GR" w:eastAsia="en-US"/>
              </w:rPr>
              <w:t xml:space="preserve"> διαστάσεων 25Χ25X3mm, μήκους 6μ.</w:t>
            </w:r>
          </w:p>
        </w:tc>
        <w:tc>
          <w:tcPr>
            <w:tcW w:w="1276" w:type="dxa"/>
            <w:noWrap/>
          </w:tcPr>
          <w:p w14:paraId="2DEBD6E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B9F939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43EEBD0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8,00</w:t>
            </w:r>
          </w:p>
        </w:tc>
        <w:tc>
          <w:tcPr>
            <w:tcW w:w="1275" w:type="dxa"/>
            <w:noWrap/>
          </w:tcPr>
          <w:p w14:paraId="38D5E0C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160,00</w:t>
            </w:r>
          </w:p>
        </w:tc>
      </w:tr>
      <w:tr w:rsidR="00D67342" w:rsidRPr="00D67342" w14:paraId="0750812D" w14:textId="77777777" w:rsidTr="00D95FEC">
        <w:trPr>
          <w:trHeight w:val="300"/>
        </w:trPr>
        <w:tc>
          <w:tcPr>
            <w:tcW w:w="709" w:type="dxa"/>
            <w:noWrap/>
          </w:tcPr>
          <w:p w14:paraId="1564B59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396A012"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Σιδηρογωνιά</w:t>
            </w:r>
            <w:proofErr w:type="spellEnd"/>
            <w:r w:rsidRPr="00D67342">
              <w:rPr>
                <w:rFonts w:ascii="Times New Roman" w:hAnsi="Times New Roman" w:cs="Times New Roman"/>
                <w:szCs w:val="22"/>
                <w:lang w:val="el-GR" w:eastAsia="en-US"/>
              </w:rPr>
              <w:t xml:space="preserve"> διαστάσεων 30Χ30X2mm, μήκους 6μ.</w:t>
            </w:r>
          </w:p>
        </w:tc>
        <w:tc>
          <w:tcPr>
            <w:tcW w:w="1276" w:type="dxa"/>
            <w:noWrap/>
          </w:tcPr>
          <w:p w14:paraId="5487A85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350E5F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0192497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8,50</w:t>
            </w:r>
          </w:p>
        </w:tc>
        <w:tc>
          <w:tcPr>
            <w:tcW w:w="1275" w:type="dxa"/>
            <w:noWrap/>
          </w:tcPr>
          <w:p w14:paraId="6417FCF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425,00</w:t>
            </w:r>
          </w:p>
        </w:tc>
      </w:tr>
      <w:tr w:rsidR="00D67342" w:rsidRPr="00D67342" w14:paraId="5ACD82CA" w14:textId="77777777" w:rsidTr="00D95FEC">
        <w:trPr>
          <w:trHeight w:val="300"/>
        </w:trPr>
        <w:tc>
          <w:tcPr>
            <w:tcW w:w="709" w:type="dxa"/>
            <w:noWrap/>
          </w:tcPr>
          <w:p w14:paraId="36785A7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2325247"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Σιδηρογωνιά</w:t>
            </w:r>
            <w:proofErr w:type="spellEnd"/>
            <w:r w:rsidRPr="00D67342">
              <w:rPr>
                <w:rFonts w:ascii="Times New Roman" w:hAnsi="Times New Roman" w:cs="Times New Roman"/>
                <w:szCs w:val="22"/>
                <w:lang w:val="el-GR" w:eastAsia="en-US"/>
              </w:rPr>
              <w:t xml:space="preserve"> διαστάσεων 30Χ30X3mm, μήκους 6μ.</w:t>
            </w:r>
          </w:p>
        </w:tc>
        <w:tc>
          <w:tcPr>
            <w:tcW w:w="1276" w:type="dxa"/>
            <w:noWrap/>
          </w:tcPr>
          <w:p w14:paraId="1F8B549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F392D2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0F85F42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9,00</w:t>
            </w:r>
          </w:p>
        </w:tc>
        <w:tc>
          <w:tcPr>
            <w:tcW w:w="1275" w:type="dxa"/>
            <w:noWrap/>
          </w:tcPr>
          <w:p w14:paraId="20F464D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450,00</w:t>
            </w:r>
          </w:p>
        </w:tc>
      </w:tr>
      <w:tr w:rsidR="00D67342" w:rsidRPr="00D67342" w14:paraId="4CD247A7" w14:textId="77777777" w:rsidTr="00D95FEC">
        <w:trPr>
          <w:trHeight w:val="300"/>
        </w:trPr>
        <w:tc>
          <w:tcPr>
            <w:tcW w:w="709" w:type="dxa"/>
            <w:noWrap/>
          </w:tcPr>
          <w:p w14:paraId="191F74CC"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6D081C9"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Σιδηρογωνιά</w:t>
            </w:r>
            <w:proofErr w:type="spellEnd"/>
            <w:r w:rsidRPr="00D67342">
              <w:rPr>
                <w:rFonts w:ascii="Times New Roman" w:hAnsi="Times New Roman" w:cs="Times New Roman"/>
                <w:szCs w:val="22"/>
                <w:lang w:val="el-GR" w:eastAsia="en-US"/>
              </w:rPr>
              <w:t xml:space="preserve"> διαστάσεων 40Χ40X3mm, μήκους 6μ.</w:t>
            </w:r>
          </w:p>
        </w:tc>
        <w:tc>
          <w:tcPr>
            <w:tcW w:w="1276" w:type="dxa"/>
            <w:noWrap/>
          </w:tcPr>
          <w:p w14:paraId="680FE76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52CCC5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62A7AD0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14,00</w:t>
            </w:r>
          </w:p>
        </w:tc>
        <w:tc>
          <w:tcPr>
            <w:tcW w:w="1275" w:type="dxa"/>
            <w:noWrap/>
          </w:tcPr>
          <w:p w14:paraId="55A5985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700,00</w:t>
            </w:r>
          </w:p>
        </w:tc>
      </w:tr>
      <w:tr w:rsidR="00D67342" w:rsidRPr="00D67342" w14:paraId="76C52463" w14:textId="77777777" w:rsidTr="00D95FEC">
        <w:trPr>
          <w:trHeight w:val="300"/>
        </w:trPr>
        <w:tc>
          <w:tcPr>
            <w:tcW w:w="709" w:type="dxa"/>
            <w:noWrap/>
          </w:tcPr>
          <w:p w14:paraId="3A13A9C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F654EE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Σιδηρογωνιά</w:t>
            </w:r>
            <w:proofErr w:type="spellEnd"/>
            <w:r w:rsidRPr="00D67342">
              <w:rPr>
                <w:rFonts w:ascii="Times New Roman" w:hAnsi="Times New Roman" w:cs="Times New Roman"/>
                <w:szCs w:val="22"/>
                <w:lang w:val="el-GR" w:eastAsia="en-US"/>
              </w:rPr>
              <w:t xml:space="preserve"> διαστάσεων 40Χ40X4mm, μήκους 6μ.</w:t>
            </w:r>
          </w:p>
        </w:tc>
        <w:tc>
          <w:tcPr>
            <w:tcW w:w="1276" w:type="dxa"/>
            <w:noWrap/>
          </w:tcPr>
          <w:p w14:paraId="0C8FAC7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ED7F07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3D31485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17,00</w:t>
            </w:r>
          </w:p>
        </w:tc>
        <w:tc>
          <w:tcPr>
            <w:tcW w:w="1275" w:type="dxa"/>
            <w:noWrap/>
          </w:tcPr>
          <w:p w14:paraId="26B1318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850,00</w:t>
            </w:r>
          </w:p>
        </w:tc>
      </w:tr>
      <w:tr w:rsidR="00D67342" w:rsidRPr="00D67342" w14:paraId="7CB1D536" w14:textId="77777777" w:rsidTr="00D95FEC">
        <w:trPr>
          <w:trHeight w:val="300"/>
        </w:trPr>
        <w:tc>
          <w:tcPr>
            <w:tcW w:w="709" w:type="dxa"/>
            <w:noWrap/>
          </w:tcPr>
          <w:p w14:paraId="0411D3D8"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3AF8ABE8"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Γωνιά ανοξείδωτη (Inox304) 30x30x3mm μήκους 6μ.</w:t>
            </w:r>
          </w:p>
        </w:tc>
        <w:tc>
          <w:tcPr>
            <w:tcW w:w="1276" w:type="dxa"/>
            <w:noWrap/>
          </w:tcPr>
          <w:p w14:paraId="70E7C41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65A73E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571D651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38,00</w:t>
            </w:r>
          </w:p>
        </w:tc>
        <w:tc>
          <w:tcPr>
            <w:tcW w:w="1275" w:type="dxa"/>
            <w:noWrap/>
          </w:tcPr>
          <w:p w14:paraId="1DBD27F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380,00</w:t>
            </w:r>
          </w:p>
        </w:tc>
      </w:tr>
      <w:tr w:rsidR="00D67342" w:rsidRPr="00D67342" w14:paraId="42181CD0" w14:textId="77777777" w:rsidTr="00D95FEC">
        <w:trPr>
          <w:trHeight w:val="300"/>
        </w:trPr>
        <w:tc>
          <w:tcPr>
            <w:tcW w:w="709" w:type="dxa"/>
            <w:noWrap/>
          </w:tcPr>
          <w:p w14:paraId="4D4D6D3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E635602"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Γωνιά ανοξείδωτη (Inox304) 40x40x4mm μήκους 6μ.</w:t>
            </w:r>
          </w:p>
        </w:tc>
        <w:tc>
          <w:tcPr>
            <w:tcW w:w="1276" w:type="dxa"/>
            <w:noWrap/>
          </w:tcPr>
          <w:p w14:paraId="33E756B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CF6184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180E09F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72,00</w:t>
            </w:r>
          </w:p>
        </w:tc>
        <w:tc>
          <w:tcPr>
            <w:tcW w:w="1275" w:type="dxa"/>
            <w:noWrap/>
          </w:tcPr>
          <w:p w14:paraId="6DA084E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720,00</w:t>
            </w:r>
          </w:p>
        </w:tc>
      </w:tr>
      <w:tr w:rsidR="00D67342" w:rsidRPr="00D67342" w14:paraId="42F78BEC" w14:textId="77777777" w:rsidTr="00D95FEC">
        <w:trPr>
          <w:trHeight w:val="300"/>
        </w:trPr>
        <w:tc>
          <w:tcPr>
            <w:tcW w:w="709" w:type="dxa"/>
            <w:noWrap/>
          </w:tcPr>
          <w:p w14:paraId="321631B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87D8D93"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Ανοξείδωτη (</w:t>
            </w:r>
            <w:proofErr w:type="spellStart"/>
            <w:r w:rsidRPr="00D67342">
              <w:rPr>
                <w:rFonts w:ascii="Times New Roman" w:hAnsi="Times New Roman" w:cs="Times New Roman"/>
                <w:szCs w:val="22"/>
                <w:lang w:val="el-GR" w:eastAsia="en-US"/>
              </w:rPr>
              <w:t>Inox</w:t>
            </w:r>
            <w:proofErr w:type="spellEnd"/>
            <w:r w:rsidRPr="00D67342">
              <w:rPr>
                <w:rFonts w:ascii="Times New Roman" w:hAnsi="Times New Roman" w:cs="Times New Roman"/>
                <w:szCs w:val="22"/>
                <w:lang w:val="el-GR" w:eastAsia="en-US"/>
              </w:rPr>
              <w:t xml:space="preserve"> 304) σωλήνα τετράγωνη 25x25x2,0mm μήκους 6μ.</w:t>
            </w:r>
          </w:p>
        </w:tc>
        <w:tc>
          <w:tcPr>
            <w:tcW w:w="1276" w:type="dxa"/>
            <w:noWrap/>
          </w:tcPr>
          <w:p w14:paraId="23AD094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04AEB6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1536724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44,00</w:t>
            </w:r>
          </w:p>
        </w:tc>
        <w:tc>
          <w:tcPr>
            <w:tcW w:w="1275" w:type="dxa"/>
            <w:noWrap/>
          </w:tcPr>
          <w:p w14:paraId="64CA60F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440,00</w:t>
            </w:r>
          </w:p>
        </w:tc>
      </w:tr>
      <w:tr w:rsidR="00D67342" w:rsidRPr="00D67342" w14:paraId="14967881" w14:textId="77777777" w:rsidTr="00D95FEC">
        <w:trPr>
          <w:trHeight w:val="300"/>
        </w:trPr>
        <w:tc>
          <w:tcPr>
            <w:tcW w:w="709" w:type="dxa"/>
            <w:noWrap/>
          </w:tcPr>
          <w:p w14:paraId="2DBFB78D"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EF15565"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Ανοξείδωτη (</w:t>
            </w:r>
            <w:proofErr w:type="spellStart"/>
            <w:r w:rsidRPr="00D67342">
              <w:rPr>
                <w:rFonts w:ascii="Times New Roman" w:hAnsi="Times New Roman" w:cs="Times New Roman"/>
                <w:szCs w:val="22"/>
                <w:lang w:val="el-GR" w:eastAsia="en-US"/>
              </w:rPr>
              <w:t>Inox</w:t>
            </w:r>
            <w:proofErr w:type="spellEnd"/>
            <w:r w:rsidRPr="00D67342">
              <w:rPr>
                <w:rFonts w:ascii="Times New Roman" w:hAnsi="Times New Roman" w:cs="Times New Roman"/>
                <w:szCs w:val="22"/>
                <w:lang w:val="el-GR" w:eastAsia="en-US"/>
              </w:rPr>
              <w:t xml:space="preserve"> 304) σωλήνα τετράγωνη 35x35x1,5mm μήκους 6μ.</w:t>
            </w:r>
          </w:p>
        </w:tc>
        <w:tc>
          <w:tcPr>
            <w:tcW w:w="1276" w:type="dxa"/>
            <w:noWrap/>
          </w:tcPr>
          <w:p w14:paraId="7B65CDD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B97B71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5658719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47,00</w:t>
            </w:r>
          </w:p>
        </w:tc>
        <w:tc>
          <w:tcPr>
            <w:tcW w:w="1275" w:type="dxa"/>
            <w:noWrap/>
          </w:tcPr>
          <w:p w14:paraId="1A0A34C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470,00</w:t>
            </w:r>
          </w:p>
        </w:tc>
      </w:tr>
      <w:tr w:rsidR="00D67342" w:rsidRPr="00D67342" w14:paraId="0A882AA4" w14:textId="77777777" w:rsidTr="00D95FEC">
        <w:trPr>
          <w:trHeight w:val="300"/>
        </w:trPr>
        <w:tc>
          <w:tcPr>
            <w:tcW w:w="709" w:type="dxa"/>
            <w:noWrap/>
          </w:tcPr>
          <w:p w14:paraId="6B999CAA"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7F1C219C"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Σίδηρος μαλακός (</w:t>
            </w:r>
            <w:proofErr w:type="spellStart"/>
            <w:r w:rsidRPr="00D67342">
              <w:rPr>
                <w:rFonts w:ascii="Times New Roman" w:hAnsi="Times New Roman" w:cs="Times New Roman"/>
                <w:szCs w:val="22"/>
                <w:lang w:val="el-GR" w:eastAsia="en-US"/>
              </w:rPr>
              <w:t>στάλ</w:t>
            </w:r>
            <w:proofErr w:type="spellEnd"/>
            <w:r w:rsidRPr="00D67342">
              <w:rPr>
                <w:rFonts w:ascii="Times New Roman" w:hAnsi="Times New Roman" w:cs="Times New Roman"/>
                <w:szCs w:val="22"/>
                <w:lang w:val="el-GR" w:eastAsia="en-US"/>
              </w:rPr>
              <w:t xml:space="preserve"> Ι) Φ10 (6μ.)</w:t>
            </w:r>
          </w:p>
        </w:tc>
        <w:tc>
          <w:tcPr>
            <w:tcW w:w="1276" w:type="dxa"/>
            <w:noWrap/>
          </w:tcPr>
          <w:p w14:paraId="7542679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F8DDB5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5023477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6,00</w:t>
            </w:r>
          </w:p>
        </w:tc>
        <w:tc>
          <w:tcPr>
            <w:tcW w:w="1275" w:type="dxa"/>
            <w:noWrap/>
          </w:tcPr>
          <w:p w14:paraId="747A151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300,00</w:t>
            </w:r>
          </w:p>
        </w:tc>
      </w:tr>
      <w:tr w:rsidR="00D67342" w:rsidRPr="00D67342" w14:paraId="2D93B59C" w14:textId="77777777" w:rsidTr="00D95FEC">
        <w:trPr>
          <w:trHeight w:val="300"/>
        </w:trPr>
        <w:tc>
          <w:tcPr>
            <w:tcW w:w="709" w:type="dxa"/>
            <w:noWrap/>
          </w:tcPr>
          <w:p w14:paraId="24D87ED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087C159"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κάσα </w:t>
            </w:r>
            <w:proofErr w:type="spellStart"/>
            <w:r w:rsidRPr="00D67342">
              <w:rPr>
                <w:rFonts w:ascii="Times New Roman" w:hAnsi="Times New Roman" w:cs="Times New Roman"/>
                <w:szCs w:val="22"/>
                <w:lang w:val="el-GR" w:eastAsia="en-US"/>
              </w:rPr>
              <w:t>μπινί</w:t>
            </w:r>
            <w:proofErr w:type="spellEnd"/>
            <w:r w:rsidRPr="00D67342">
              <w:rPr>
                <w:rFonts w:ascii="Times New Roman" w:hAnsi="Times New Roman" w:cs="Times New Roman"/>
                <w:szCs w:val="22"/>
                <w:lang w:val="el-GR" w:eastAsia="en-US"/>
              </w:rPr>
              <w:t>, μορφής τετράγωνη διαστάσεων 30Χ30Χ1,5mm, μήκους 5,00μ</w:t>
            </w:r>
          </w:p>
        </w:tc>
        <w:tc>
          <w:tcPr>
            <w:tcW w:w="1276" w:type="dxa"/>
            <w:noWrap/>
          </w:tcPr>
          <w:p w14:paraId="13113DB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177A3D4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478E6AF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11,50</w:t>
            </w:r>
          </w:p>
        </w:tc>
        <w:tc>
          <w:tcPr>
            <w:tcW w:w="1275" w:type="dxa"/>
            <w:noWrap/>
          </w:tcPr>
          <w:p w14:paraId="3DA993B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230,00</w:t>
            </w:r>
          </w:p>
        </w:tc>
      </w:tr>
      <w:tr w:rsidR="00D67342" w:rsidRPr="00D67342" w14:paraId="5975F93E" w14:textId="77777777" w:rsidTr="00D95FEC">
        <w:trPr>
          <w:trHeight w:val="300"/>
        </w:trPr>
        <w:tc>
          <w:tcPr>
            <w:tcW w:w="709" w:type="dxa"/>
            <w:noWrap/>
          </w:tcPr>
          <w:p w14:paraId="16AAE00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3460B1BA"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κάσα </w:t>
            </w:r>
            <w:proofErr w:type="spellStart"/>
            <w:r w:rsidRPr="00D67342">
              <w:rPr>
                <w:rFonts w:ascii="Times New Roman" w:hAnsi="Times New Roman" w:cs="Times New Roman"/>
                <w:szCs w:val="22"/>
                <w:lang w:val="el-GR" w:eastAsia="en-US"/>
              </w:rPr>
              <w:t>μπινί</w:t>
            </w:r>
            <w:proofErr w:type="spellEnd"/>
            <w:r w:rsidRPr="00D67342">
              <w:rPr>
                <w:rFonts w:ascii="Times New Roman" w:hAnsi="Times New Roman" w:cs="Times New Roman"/>
                <w:szCs w:val="22"/>
                <w:lang w:val="el-GR" w:eastAsia="en-US"/>
              </w:rPr>
              <w:t>, μορφής τετράγωνη διαστάσεων 38Χ38Χ1,5mm, μήκους 5,00μ</w:t>
            </w:r>
          </w:p>
        </w:tc>
        <w:tc>
          <w:tcPr>
            <w:tcW w:w="1276" w:type="dxa"/>
            <w:noWrap/>
          </w:tcPr>
          <w:p w14:paraId="7C8EEFD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129482B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6668994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14,00</w:t>
            </w:r>
          </w:p>
        </w:tc>
        <w:tc>
          <w:tcPr>
            <w:tcW w:w="1275" w:type="dxa"/>
            <w:noWrap/>
          </w:tcPr>
          <w:p w14:paraId="55CDF67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280,00</w:t>
            </w:r>
          </w:p>
        </w:tc>
      </w:tr>
      <w:tr w:rsidR="00D67342" w:rsidRPr="00D67342" w14:paraId="6B93EB80" w14:textId="77777777" w:rsidTr="00D95FEC">
        <w:trPr>
          <w:trHeight w:val="300"/>
        </w:trPr>
        <w:tc>
          <w:tcPr>
            <w:tcW w:w="709" w:type="dxa"/>
            <w:noWrap/>
          </w:tcPr>
          <w:p w14:paraId="1DE7A59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AC7E16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μαύρη στρογγυλή, ενισχυμένη, διαστάσεων Φ42Χ2mm πάχος, σε βέργες μήκους 6mμήκους 6μ.</w:t>
            </w:r>
          </w:p>
        </w:tc>
        <w:tc>
          <w:tcPr>
            <w:tcW w:w="1276" w:type="dxa"/>
            <w:noWrap/>
          </w:tcPr>
          <w:p w14:paraId="411E0C1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8C1F37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03A60FC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13,50</w:t>
            </w:r>
          </w:p>
        </w:tc>
        <w:tc>
          <w:tcPr>
            <w:tcW w:w="1275" w:type="dxa"/>
            <w:noWrap/>
          </w:tcPr>
          <w:p w14:paraId="14B7D5D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675,00</w:t>
            </w:r>
          </w:p>
        </w:tc>
      </w:tr>
      <w:tr w:rsidR="00D67342" w:rsidRPr="00D67342" w14:paraId="64B3CF53" w14:textId="77777777" w:rsidTr="00D95FEC">
        <w:trPr>
          <w:trHeight w:val="300"/>
        </w:trPr>
        <w:tc>
          <w:tcPr>
            <w:tcW w:w="709" w:type="dxa"/>
            <w:noWrap/>
          </w:tcPr>
          <w:p w14:paraId="24BE8F81"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3D940109"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μαύρη στρογγυλή, ενισχυμένη, διαστάσεων Φ33, πάχους 2mm, μήκους 6μ.</w:t>
            </w:r>
          </w:p>
        </w:tc>
        <w:tc>
          <w:tcPr>
            <w:tcW w:w="1276" w:type="dxa"/>
            <w:noWrap/>
          </w:tcPr>
          <w:p w14:paraId="71F8807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5648ED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5DC9EBC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11,00</w:t>
            </w:r>
          </w:p>
        </w:tc>
        <w:tc>
          <w:tcPr>
            <w:tcW w:w="1275" w:type="dxa"/>
            <w:noWrap/>
          </w:tcPr>
          <w:p w14:paraId="266751A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550,00</w:t>
            </w:r>
          </w:p>
        </w:tc>
      </w:tr>
      <w:tr w:rsidR="00D67342" w:rsidRPr="00D67342" w14:paraId="7ECE8E9A" w14:textId="77777777" w:rsidTr="00D95FEC">
        <w:trPr>
          <w:trHeight w:val="300"/>
        </w:trPr>
        <w:tc>
          <w:tcPr>
            <w:tcW w:w="709" w:type="dxa"/>
            <w:noWrap/>
          </w:tcPr>
          <w:p w14:paraId="61259FA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7B6BD21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μαύρη στρογγυλή, ενισχυμένη, διαστάσεων Φ42, πάχους 2mm, μήκους 6μ.</w:t>
            </w:r>
          </w:p>
        </w:tc>
        <w:tc>
          <w:tcPr>
            <w:tcW w:w="1276" w:type="dxa"/>
            <w:noWrap/>
          </w:tcPr>
          <w:p w14:paraId="7266B9A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9EE2A7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w:t>
            </w:r>
          </w:p>
        </w:tc>
        <w:tc>
          <w:tcPr>
            <w:tcW w:w="2410" w:type="dxa"/>
            <w:noWrap/>
          </w:tcPr>
          <w:p w14:paraId="70DF0FF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12,50</w:t>
            </w:r>
          </w:p>
        </w:tc>
        <w:tc>
          <w:tcPr>
            <w:tcW w:w="1275" w:type="dxa"/>
            <w:noWrap/>
          </w:tcPr>
          <w:p w14:paraId="387515B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500,00</w:t>
            </w:r>
          </w:p>
        </w:tc>
      </w:tr>
      <w:tr w:rsidR="00D67342" w:rsidRPr="00D67342" w14:paraId="4D983611" w14:textId="77777777" w:rsidTr="00D95FEC">
        <w:trPr>
          <w:trHeight w:val="300"/>
        </w:trPr>
        <w:tc>
          <w:tcPr>
            <w:tcW w:w="709" w:type="dxa"/>
            <w:noWrap/>
          </w:tcPr>
          <w:p w14:paraId="55419F9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193F7DC"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μαύρη στρογγυλή, ενισχυμένη, διαστάσεων Φ48, πάχους 2mm, μήκους 6μ.</w:t>
            </w:r>
          </w:p>
        </w:tc>
        <w:tc>
          <w:tcPr>
            <w:tcW w:w="1276" w:type="dxa"/>
            <w:noWrap/>
          </w:tcPr>
          <w:p w14:paraId="34989FD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E39E58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35</w:t>
            </w:r>
          </w:p>
        </w:tc>
        <w:tc>
          <w:tcPr>
            <w:tcW w:w="2410" w:type="dxa"/>
            <w:noWrap/>
          </w:tcPr>
          <w:p w14:paraId="6E27831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14,20</w:t>
            </w:r>
          </w:p>
        </w:tc>
        <w:tc>
          <w:tcPr>
            <w:tcW w:w="1275" w:type="dxa"/>
            <w:noWrap/>
          </w:tcPr>
          <w:p w14:paraId="7CDD371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497,00</w:t>
            </w:r>
          </w:p>
        </w:tc>
      </w:tr>
      <w:tr w:rsidR="00D67342" w:rsidRPr="00D67342" w14:paraId="3B9BA184" w14:textId="77777777" w:rsidTr="00D95FEC">
        <w:trPr>
          <w:trHeight w:val="300"/>
        </w:trPr>
        <w:tc>
          <w:tcPr>
            <w:tcW w:w="709" w:type="dxa"/>
            <w:noWrap/>
          </w:tcPr>
          <w:p w14:paraId="635EFE9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E5AE87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μαύρη στρογγυλή, ενισχυμένη, διαστάσεων Φ60 πάχους 2mm, μήκους 6μ.</w:t>
            </w:r>
          </w:p>
        </w:tc>
        <w:tc>
          <w:tcPr>
            <w:tcW w:w="1276" w:type="dxa"/>
            <w:noWrap/>
          </w:tcPr>
          <w:p w14:paraId="1093DFE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1400E11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25</w:t>
            </w:r>
          </w:p>
        </w:tc>
        <w:tc>
          <w:tcPr>
            <w:tcW w:w="2410" w:type="dxa"/>
            <w:noWrap/>
          </w:tcPr>
          <w:p w14:paraId="00C79F6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19,00</w:t>
            </w:r>
          </w:p>
        </w:tc>
        <w:tc>
          <w:tcPr>
            <w:tcW w:w="1275" w:type="dxa"/>
            <w:noWrap/>
          </w:tcPr>
          <w:p w14:paraId="053ACB7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475,00</w:t>
            </w:r>
          </w:p>
        </w:tc>
      </w:tr>
      <w:tr w:rsidR="00D67342" w:rsidRPr="00D67342" w14:paraId="45785329" w14:textId="77777777" w:rsidTr="00D95FEC">
        <w:trPr>
          <w:trHeight w:val="300"/>
        </w:trPr>
        <w:tc>
          <w:tcPr>
            <w:tcW w:w="709" w:type="dxa"/>
            <w:noWrap/>
          </w:tcPr>
          <w:p w14:paraId="5C9026C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12C17AE"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στρογγυλή, ενισχυμένη, διαστάσεων Φ48, πάχους 2mm, μήκους 6μ.</w:t>
            </w:r>
          </w:p>
        </w:tc>
        <w:tc>
          <w:tcPr>
            <w:tcW w:w="1276" w:type="dxa"/>
            <w:noWrap/>
          </w:tcPr>
          <w:p w14:paraId="339525F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BDE073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0FC883D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23,50</w:t>
            </w:r>
          </w:p>
        </w:tc>
        <w:tc>
          <w:tcPr>
            <w:tcW w:w="1275" w:type="dxa"/>
            <w:noWrap/>
          </w:tcPr>
          <w:p w14:paraId="1A763FB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470,00</w:t>
            </w:r>
          </w:p>
        </w:tc>
      </w:tr>
      <w:tr w:rsidR="00D67342" w:rsidRPr="00D67342" w14:paraId="1DDCE878" w14:textId="77777777" w:rsidTr="00D95FEC">
        <w:trPr>
          <w:trHeight w:val="300"/>
        </w:trPr>
        <w:tc>
          <w:tcPr>
            <w:tcW w:w="709" w:type="dxa"/>
            <w:noWrap/>
          </w:tcPr>
          <w:p w14:paraId="341B1E6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F69BBA5"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στρογγυλή, ενισχυμένη, διαστάσεων Φ60, πάχους 2mm, μήκους 6μ.</w:t>
            </w:r>
          </w:p>
        </w:tc>
        <w:tc>
          <w:tcPr>
            <w:tcW w:w="1276" w:type="dxa"/>
            <w:noWrap/>
          </w:tcPr>
          <w:p w14:paraId="6650703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6ED246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19</w:t>
            </w:r>
          </w:p>
        </w:tc>
        <w:tc>
          <w:tcPr>
            <w:tcW w:w="2410" w:type="dxa"/>
            <w:noWrap/>
          </w:tcPr>
          <w:p w14:paraId="429A4F0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27,50</w:t>
            </w:r>
          </w:p>
        </w:tc>
        <w:tc>
          <w:tcPr>
            <w:tcW w:w="1275" w:type="dxa"/>
            <w:noWrap/>
          </w:tcPr>
          <w:p w14:paraId="34D6573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522,50</w:t>
            </w:r>
          </w:p>
        </w:tc>
      </w:tr>
      <w:tr w:rsidR="00D67342" w:rsidRPr="00D67342" w14:paraId="63114BA6" w14:textId="77777777" w:rsidTr="00D95FEC">
        <w:trPr>
          <w:trHeight w:val="300"/>
        </w:trPr>
        <w:tc>
          <w:tcPr>
            <w:tcW w:w="709" w:type="dxa"/>
            <w:noWrap/>
          </w:tcPr>
          <w:p w14:paraId="3ECF175D"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9C02779"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στρογγυλή, ενισχυμένη, διαστάσεων Φ90 πάχους 2mm, μήκους 6μ.</w:t>
            </w:r>
          </w:p>
        </w:tc>
        <w:tc>
          <w:tcPr>
            <w:tcW w:w="1276" w:type="dxa"/>
            <w:noWrap/>
          </w:tcPr>
          <w:p w14:paraId="4BB71AE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A8F265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w:t>
            </w:r>
          </w:p>
        </w:tc>
        <w:tc>
          <w:tcPr>
            <w:tcW w:w="2410" w:type="dxa"/>
            <w:noWrap/>
          </w:tcPr>
          <w:p w14:paraId="70BEDA6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50,00</w:t>
            </w:r>
          </w:p>
        </w:tc>
        <w:tc>
          <w:tcPr>
            <w:tcW w:w="1275" w:type="dxa"/>
            <w:noWrap/>
          </w:tcPr>
          <w:p w14:paraId="64CE8D5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750,00</w:t>
            </w:r>
          </w:p>
        </w:tc>
      </w:tr>
      <w:tr w:rsidR="00D67342" w:rsidRPr="00D67342" w14:paraId="75B23E4F" w14:textId="77777777" w:rsidTr="00D95FEC">
        <w:trPr>
          <w:trHeight w:val="300"/>
        </w:trPr>
        <w:tc>
          <w:tcPr>
            <w:tcW w:w="709" w:type="dxa"/>
            <w:noWrap/>
          </w:tcPr>
          <w:p w14:paraId="2990019D"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49AA381"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Ανοξείδωτη (</w:t>
            </w:r>
            <w:proofErr w:type="spellStart"/>
            <w:r w:rsidRPr="00D67342">
              <w:rPr>
                <w:rFonts w:ascii="Times New Roman" w:hAnsi="Times New Roman" w:cs="Times New Roman"/>
                <w:szCs w:val="22"/>
                <w:lang w:val="el-GR" w:eastAsia="en-US"/>
              </w:rPr>
              <w:t>Inox</w:t>
            </w:r>
            <w:proofErr w:type="spellEnd"/>
            <w:r w:rsidRPr="00D67342">
              <w:rPr>
                <w:rFonts w:ascii="Times New Roman" w:hAnsi="Times New Roman" w:cs="Times New Roman"/>
                <w:szCs w:val="22"/>
                <w:lang w:val="el-GR" w:eastAsia="en-US"/>
              </w:rPr>
              <w:t xml:space="preserve"> 304) σωλήνα, διαστάσεων Φ26 πάχους 3mm, μήκους 6μ.</w:t>
            </w:r>
          </w:p>
        </w:tc>
        <w:tc>
          <w:tcPr>
            <w:tcW w:w="1276" w:type="dxa"/>
            <w:noWrap/>
          </w:tcPr>
          <w:p w14:paraId="0B7F399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AD0683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w:t>
            </w:r>
          </w:p>
        </w:tc>
        <w:tc>
          <w:tcPr>
            <w:tcW w:w="2410" w:type="dxa"/>
            <w:noWrap/>
          </w:tcPr>
          <w:p w14:paraId="183BA99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52,00</w:t>
            </w:r>
          </w:p>
        </w:tc>
        <w:tc>
          <w:tcPr>
            <w:tcW w:w="1275" w:type="dxa"/>
            <w:noWrap/>
          </w:tcPr>
          <w:p w14:paraId="43E650B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624,00</w:t>
            </w:r>
          </w:p>
        </w:tc>
      </w:tr>
      <w:tr w:rsidR="00D67342" w:rsidRPr="00D67342" w14:paraId="34DC8D67" w14:textId="77777777" w:rsidTr="00D95FEC">
        <w:trPr>
          <w:trHeight w:val="300"/>
        </w:trPr>
        <w:tc>
          <w:tcPr>
            <w:tcW w:w="709" w:type="dxa"/>
            <w:noWrap/>
          </w:tcPr>
          <w:p w14:paraId="520D5CC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5AC1BEC"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Ανοξείδωτη (</w:t>
            </w:r>
            <w:proofErr w:type="spellStart"/>
            <w:r w:rsidRPr="00D67342">
              <w:rPr>
                <w:rFonts w:ascii="Times New Roman" w:hAnsi="Times New Roman" w:cs="Times New Roman"/>
                <w:szCs w:val="22"/>
                <w:lang w:val="el-GR" w:eastAsia="en-US"/>
              </w:rPr>
              <w:t>Inox</w:t>
            </w:r>
            <w:proofErr w:type="spellEnd"/>
            <w:r w:rsidRPr="00D67342">
              <w:rPr>
                <w:rFonts w:ascii="Times New Roman" w:hAnsi="Times New Roman" w:cs="Times New Roman"/>
                <w:szCs w:val="22"/>
                <w:lang w:val="el-GR" w:eastAsia="en-US"/>
              </w:rPr>
              <w:t xml:space="preserve"> 304) σωλήνα, διαστάσεων Φ42 πάχους 2mm, μήκους 6μ.</w:t>
            </w:r>
          </w:p>
        </w:tc>
        <w:tc>
          <w:tcPr>
            <w:tcW w:w="1276" w:type="dxa"/>
            <w:noWrap/>
          </w:tcPr>
          <w:p w14:paraId="16B8155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F174D9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2C08B9C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55,00</w:t>
            </w:r>
          </w:p>
        </w:tc>
        <w:tc>
          <w:tcPr>
            <w:tcW w:w="1275" w:type="dxa"/>
            <w:noWrap/>
          </w:tcPr>
          <w:p w14:paraId="65CAEC6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550,00</w:t>
            </w:r>
          </w:p>
        </w:tc>
      </w:tr>
      <w:tr w:rsidR="00D67342" w:rsidRPr="00D67342" w14:paraId="0ADE531A" w14:textId="77777777" w:rsidTr="00D95FEC">
        <w:trPr>
          <w:trHeight w:val="300"/>
        </w:trPr>
        <w:tc>
          <w:tcPr>
            <w:tcW w:w="709" w:type="dxa"/>
            <w:noWrap/>
          </w:tcPr>
          <w:p w14:paraId="0C297BA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E79FB08"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μορφής παραλληλόγραμμη διαστάσεων 40Χ20Χ2mm, μήκους 6,00μ.</w:t>
            </w:r>
          </w:p>
        </w:tc>
        <w:tc>
          <w:tcPr>
            <w:tcW w:w="1276" w:type="dxa"/>
            <w:noWrap/>
          </w:tcPr>
          <w:p w14:paraId="18A0265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2EAC50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13962C1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11,50</w:t>
            </w:r>
          </w:p>
        </w:tc>
        <w:tc>
          <w:tcPr>
            <w:tcW w:w="1275" w:type="dxa"/>
            <w:noWrap/>
          </w:tcPr>
          <w:p w14:paraId="0327045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575,00</w:t>
            </w:r>
          </w:p>
        </w:tc>
      </w:tr>
      <w:tr w:rsidR="00D67342" w:rsidRPr="00D67342" w14:paraId="7E414723" w14:textId="77777777" w:rsidTr="00D95FEC">
        <w:trPr>
          <w:trHeight w:val="300"/>
        </w:trPr>
        <w:tc>
          <w:tcPr>
            <w:tcW w:w="709" w:type="dxa"/>
            <w:noWrap/>
          </w:tcPr>
          <w:p w14:paraId="0E26C998"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11078B9"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μορφής παραλληλόγραμμη διαστάσεων 60Χ30Χ2mm, μήκους 6,00μ.</w:t>
            </w:r>
          </w:p>
        </w:tc>
        <w:tc>
          <w:tcPr>
            <w:tcW w:w="1276" w:type="dxa"/>
            <w:noWrap/>
          </w:tcPr>
          <w:p w14:paraId="6FF3F16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C80508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619EF5E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17,00</w:t>
            </w:r>
          </w:p>
        </w:tc>
        <w:tc>
          <w:tcPr>
            <w:tcW w:w="1275" w:type="dxa"/>
            <w:noWrap/>
          </w:tcPr>
          <w:p w14:paraId="2A4D9B0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850,00</w:t>
            </w:r>
          </w:p>
        </w:tc>
      </w:tr>
      <w:tr w:rsidR="00D67342" w:rsidRPr="00D67342" w14:paraId="0444C689" w14:textId="77777777" w:rsidTr="00D95FEC">
        <w:trPr>
          <w:trHeight w:val="300"/>
        </w:trPr>
        <w:tc>
          <w:tcPr>
            <w:tcW w:w="709" w:type="dxa"/>
            <w:noWrap/>
          </w:tcPr>
          <w:p w14:paraId="295303A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70BED8FB"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Σιδηροσωλήνα</w:t>
            </w:r>
            <w:proofErr w:type="spellEnd"/>
            <w:r w:rsidRPr="00D67342">
              <w:rPr>
                <w:rFonts w:ascii="Times New Roman" w:hAnsi="Times New Roman" w:cs="Times New Roman"/>
                <w:szCs w:val="22"/>
                <w:lang w:val="el-GR" w:eastAsia="en-US"/>
              </w:rPr>
              <w:t xml:space="preserve"> μορφής παραλληλόγραμμη διαστάσεων 70Χ30Χ2mm, μήκους 6,00μ.</w:t>
            </w:r>
          </w:p>
        </w:tc>
        <w:tc>
          <w:tcPr>
            <w:tcW w:w="1276" w:type="dxa"/>
            <w:noWrap/>
          </w:tcPr>
          <w:p w14:paraId="6496F67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E791E3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5788598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18,00</w:t>
            </w:r>
          </w:p>
        </w:tc>
        <w:tc>
          <w:tcPr>
            <w:tcW w:w="1275" w:type="dxa"/>
            <w:noWrap/>
          </w:tcPr>
          <w:p w14:paraId="24DE6E9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540,00</w:t>
            </w:r>
          </w:p>
        </w:tc>
      </w:tr>
      <w:tr w:rsidR="00D67342" w:rsidRPr="00D67342" w14:paraId="1C5A55A4" w14:textId="77777777" w:rsidTr="00D95FEC">
        <w:trPr>
          <w:trHeight w:val="300"/>
        </w:trPr>
        <w:tc>
          <w:tcPr>
            <w:tcW w:w="709" w:type="dxa"/>
            <w:noWrap/>
          </w:tcPr>
          <w:p w14:paraId="5D81340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0B614F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Σύρμα Δεσίματος (ΛΙΓΑΔΟΥΡΑ ΙΝΟΧ )</w:t>
            </w:r>
          </w:p>
        </w:tc>
        <w:tc>
          <w:tcPr>
            <w:tcW w:w="1276" w:type="dxa"/>
            <w:noWrap/>
          </w:tcPr>
          <w:p w14:paraId="244E029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5FC65F0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5838794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8,00</w:t>
            </w:r>
          </w:p>
        </w:tc>
        <w:tc>
          <w:tcPr>
            <w:tcW w:w="1275" w:type="dxa"/>
            <w:noWrap/>
          </w:tcPr>
          <w:p w14:paraId="09910AD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160,00</w:t>
            </w:r>
          </w:p>
        </w:tc>
      </w:tr>
      <w:tr w:rsidR="00D67342" w:rsidRPr="00D67342" w14:paraId="433DB835" w14:textId="77777777" w:rsidTr="00D95FEC">
        <w:trPr>
          <w:trHeight w:val="300"/>
        </w:trPr>
        <w:tc>
          <w:tcPr>
            <w:tcW w:w="709" w:type="dxa"/>
            <w:noWrap/>
          </w:tcPr>
          <w:p w14:paraId="5094458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33B1FEE"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Σύρμα Δεσίματος (ΛΙΓΑΔΟΥΡΑ Μαύρη)</w:t>
            </w:r>
          </w:p>
        </w:tc>
        <w:tc>
          <w:tcPr>
            <w:tcW w:w="1276" w:type="dxa"/>
            <w:noWrap/>
          </w:tcPr>
          <w:p w14:paraId="6E44E4E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640E138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w:t>
            </w:r>
          </w:p>
        </w:tc>
        <w:tc>
          <w:tcPr>
            <w:tcW w:w="2410" w:type="dxa"/>
            <w:noWrap/>
          </w:tcPr>
          <w:p w14:paraId="0B11443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6,00</w:t>
            </w:r>
          </w:p>
        </w:tc>
        <w:tc>
          <w:tcPr>
            <w:tcW w:w="1275" w:type="dxa"/>
            <w:noWrap/>
          </w:tcPr>
          <w:p w14:paraId="3072E81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120,00</w:t>
            </w:r>
          </w:p>
        </w:tc>
      </w:tr>
      <w:tr w:rsidR="00D67342" w:rsidRPr="00D67342" w14:paraId="6D0C4D04" w14:textId="77777777" w:rsidTr="00D95FEC">
        <w:trPr>
          <w:trHeight w:val="300"/>
        </w:trPr>
        <w:tc>
          <w:tcPr>
            <w:tcW w:w="709" w:type="dxa"/>
            <w:noWrap/>
          </w:tcPr>
          <w:p w14:paraId="31D08F8A"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91F6325"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Χυτοσιδηρές</w:t>
            </w:r>
            <w:proofErr w:type="spellEnd"/>
            <w:r w:rsidRPr="00D67342">
              <w:rPr>
                <w:rFonts w:ascii="Times New Roman" w:hAnsi="Times New Roman" w:cs="Times New Roman"/>
                <w:szCs w:val="22"/>
                <w:lang w:val="el-GR" w:eastAsia="en-US"/>
              </w:rPr>
              <w:t xml:space="preserve"> σχάρες φρεατίων D400 με πλαίσιο, κατασκευασμένες σύμφωνα με EN124</w:t>
            </w:r>
          </w:p>
        </w:tc>
        <w:tc>
          <w:tcPr>
            <w:tcW w:w="1276" w:type="dxa"/>
            <w:noWrap/>
          </w:tcPr>
          <w:p w14:paraId="342B5D4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7EA5662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2A4C89F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4,00</w:t>
            </w:r>
          </w:p>
        </w:tc>
        <w:tc>
          <w:tcPr>
            <w:tcW w:w="1275" w:type="dxa"/>
            <w:noWrap/>
          </w:tcPr>
          <w:p w14:paraId="55565BC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16447163" w14:textId="77777777" w:rsidTr="00D95FEC">
        <w:trPr>
          <w:trHeight w:val="300"/>
        </w:trPr>
        <w:tc>
          <w:tcPr>
            <w:tcW w:w="709" w:type="dxa"/>
            <w:noWrap/>
          </w:tcPr>
          <w:p w14:paraId="0BF37D3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717EDC5"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Χυτοσιδηρά</w:t>
            </w:r>
            <w:proofErr w:type="spellEnd"/>
            <w:r w:rsidRPr="00D67342">
              <w:rPr>
                <w:rFonts w:ascii="Times New Roman" w:hAnsi="Times New Roman" w:cs="Times New Roman"/>
                <w:szCs w:val="22"/>
                <w:lang w:val="el-GR" w:eastAsia="en-US"/>
              </w:rPr>
              <w:t xml:space="preserve"> καλύμματα φρεατίων C250 με πλαίσιο, κατασκευασμένα σύμφωνα με EN124</w:t>
            </w:r>
          </w:p>
        </w:tc>
        <w:tc>
          <w:tcPr>
            <w:tcW w:w="1276" w:type="dxa"/>
            <w:noWrap/>
          </w:tcPr>
          <w:p w14:paraId="0C094DE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5BFF28C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66CC568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3,50</w:t>
            </w:r>
          </w:p>
        </w:tc>
        <w:tc>
          <w:tcPr>
            <w:tcW w:w="1275" w:type="dxa"/>
            <w:noWrap/>
          </w:tcPr>
          <w:p w14:paraId="482032A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175,00</w:t>
            </w:r>
          </w:p>
        </w:tc>
      </w:tr>
      <w:tr w:rsidR="00D67342" w:rsidRPr="00D67342" w14:paraId="52D8775C" w14:textId="77777777" w:rsidTr="00D95FEC">
        <w:trPr>
          <w:trHeight w:val="300"/>
        </w:trPr>
        <w:tc>
          <w:tcPr>
            <w:tcW w:w="709" w:type="dxa"/>
            <w:noWrap/>
          </w:tcPr>
          <w:p w14:paraId="5ABE9D5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DA6B2D3"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Χυτοσιδηρά</w:t>
            </w:r>
            <w:proofErr w:type="spellEnd"/>
            <w:r w:rsidRPr="00D67342">
              <w:rPr>
                <w:rFonts w:ascii="Times New Roman" w:hAnsi="Times New Roman" w:cs="Times New Roman"/>
                <w:szCs w:val="22"/>
                <w:lang w:val="el-GR" w:eastAsia="en-US"/>
              </w:rPr>
              <w:t xml:space="preserve"> καλύμματα φρεατίων D400 με πλαίσιο, κατασκευασμένα σύμφωνα με EN124</w:t>
            </w:r>
          </w:p>
        </w:tc>
        <w:tc>
          <w:tcPr>
            <w:tcW w:w="1276" w:type="dxa"/>
            <w:noWrap/>
          </w:tcPr>
          <w:p w14:paraId="5F27268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7BFE467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64E1FDE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4,00</w:t>
            </w:r>
          </w:p>
        </w:tc>
        <w:tc>
          <w:tcPr>
            <w:tcW w:w="1275" w:type="dxa"/>
            <w:noWrap/>
          </w:tcPr>
          <w:p w14:paraId="4CD6431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1442B65E" w14:textId="77777777" w:rsidTr="00D95FEC">
        <w:trPr>
          <w:trHeight w:val="300"/>
        </w:trPr>
        <w:tc>
          <w:tcPr>
            <w:tcW w:w="709" w:type="dxa"/>
            <w:noWrap/>
          </w:tcPr>
          <w:p w14:paraId="5567F27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FCE9F19"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Ράουλα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φίμπερ</w:t>
            </w:r>
            <w:proofErr w:type="spellEnd"/>
            <w:r w:rsidRPr="00D67342">
              <w:rPr>
                <w:rFonts w:ascii="Times New Roman" w:hAnsi="Times New Roman" w:cs="Times New Roman"/>
                <w:szCs w:val="22"/>
                <w:lang w:val="el-GR" w:eastAsia="en-US"/>
              </w:rPr>
              <w:t xml:space="preserve"> συρόμενης πόρτας 80</w:t>
            </w:r>
            <w:r w:rsidRPr="00D67342">
              <w:rPr>
                <w:rFonts w:ascii="Times New Roman" w:hAnsi="Times New Roman" w:cs="Times New Roman"/>
                <w:szCs w:val="22"/>
                <w:lang w:val="en-US" w:eastAsia="en-US"/>
              </w:rPr>
              <w:t>mm</w:t>
            </w:r>
          </w:p>
        </w:tc>
        <w:tc>
          <w:tcPr>
            <w:tcW w:w="1276" w:type="dxa"/>
            <w:noWrap/>
          </w:tcPr>
          <w:p w14:paraId="04BA34F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68E81A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5410DE06" w14:textId="77777777" w:rsidR="00D67342" w:rsidRPr="00D67342" w:rsidRDefault="00D67342" w:rsidP="00D67342">
            <w:pPr>
              <w:suppressAutoHyphens w:val="0"/>
              <w:spacing w:after="0"/>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11,00</w:t>
            </w:r>
          </w:p>
        </w:tc>
        <w:tc>
          <w:tcPr>
            <w:tcW w:w="1275" w:type="dxa"/>
            <w:noWrap/>
          </w:tcPr>
          <w:p w14:paraId="26227DD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550,00</w:t>
            </w:r>
          </w:p>
        </w:tc>
      </w:tr>
      <w:tr w:rsidR="00D67342" w:rsidRPr="00D67342" w14:paraId="45E67926" w14:textId="77777777" w:rsidTr="00D95FEC">
        <w:trPr>
          <w:trHeight w:val="300"/>
        </w:trPr>
        <w:tc>
          <w:tcPr>
            <w:tcW w:w="709" w:type="dxa"/>
            <w:noWrap/>
          </w:tcPr>
          <w:p w14:paraId="5E5AE107"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F77C22D"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Δίσκος κοπής σιδήρου Φ2</w:t>
            </w:r>
            <w:r w:rsidRPr="00D67342">
              <w:rPr>
                <w:rFonts w:ascii="Times New Roman" w:hAnsi="Times New Roman" w:cs="Times New Roman"/>
                <w:szCs w:val="22"/>
                <w:lang w:val="en-US" w:eastAsia="en-US"/>
              </w:rPr>
              <w:t>1</w:t>
            </w:r>
            <w:r w:rsidRPr="00D67342">
              <w:rPr>
                <w:rFonts w:ascii="Times New Roman" w:hAnsi="Times New Roman" w:cs="Times New Roman"/>
                <w:szCs w:val="22"/>
                <w:lang w:val="el-GR" w:eastAsia="en-US"/>
              </w:rPr>
              <w:t>0mm</w:t>
            </w:r>
          </w:p>
        </w:tc>
        <w:tc>
          <w:tcPr>
            <w:tcW w:w="1276" w:type="dxa"/>
            <w:noWrap/>
          </w:tcPr>
          <w:p w14:paraId="1061232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98D2FE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3872BFDA" w14:textId="77777777" w:rsidR="00D67342" w:rsidRPr="00D67342" w:rsidRDefault="00D67342" w:rsidP="00D67342">
            <w:pPr>
              <w:suppressAutoHyphens w:val="0"/>
              <w:spacing w:after="0"/>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3,00</w:t>
            </w:r>
          </w:p>
        </w:tc>
        <w:tc>
          <w:tcPr>
            <w:tcW w:w="1275" w:type="dxa"/>
            <w:noWrap/>
          </w:tcPr>
          <w:p w14:paraId="2536E47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150,00</w:t>
            </w:r>
          </w:p>
        </w:tc>
      </w:tr>
      <w:tr w:rsidR="00D67342" w:rsidRPr="00D67342" w14:paraId="1881303A" w14:textId="77777777" w:rsidTr="00D95FEC">
        <w:trPr>
          <w:trHeight w:val="300"/>
        </w:trPr>
        <w:tc>
          <w:tcPr>
            <w:tcW w:w="709" w:type="dxa"/>
            <w:noWrap/>
          </w:tcPr>
          <w:p w14:paraId="35C2863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2A2C20C"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Δίσκος λείανσης σιδήρου Φ2</w:t>
            </w:r>
            <w:r w:rsidRPr="00D67342">
              <w:rPr>
                <w:rFonts w:ascii="Times New Roman" w:hAnsi="Times New Roman" w:cs="Times New Roman"/>
                <w:szCs w:val="22"/>
                <w:lang w:val="en-US" w:eastAsia="en-US"/>
              </w:rPr>
              <w:t>1</w:t>
            </w:r>
            <w:r w:rsidRPr="00D67342">
              <w:rPr>
                <w:rFonts w:ascii="Times New Roman" w:hAnsi="Times New Roman" w:cs="Times New Roman"/>
                <w:szCs w:val="22"/>
                <w:lang w:val="el-GR" w:eastAsia="en-US"/>
              </w:rPr>
              <w:t>0mm</w:t>
            </w:r>
          </w:p>
        </w:tc>
        <w:tc>
          <w:tcPr>
            <w:tcW w:w="1276" w:type="dxa"/>
            <w:noWrap/>
          </w:tcPr>
          <w:p w14:paraId="38FAFB5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F88D5D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0F8010B7" w14:textId="77777777" w:rsidR="00D67342" w:rsidRPr="00D67342" w:rsidRDefault="00D67342" w:rsidP="00D67342">
            <w:pPr>
              <w:suppressAutoHyphens w:val="0"/>
              <w:spacing w:after="0"/>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6,00</w:t>
            </w:r>
          </w:p>
        </w:tc>
        <w:tc>
          <w:tcPr>
            <w:tcW w:w="1275" w:type="dxa"/>
            <w:noWrap/>
          </w:tcPr>
          <w:p w14:paraId="3F0E092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300,00</w:t>
            </w:r>
          </w:p>
        </w:tc>
      </w:tr>
      <w:tr w:rsidR="00D67342" w:rsidRPr="00D67342" w14:paraId="69600193" w14:textId="77777777" w:rsidTr="00D95FEC">
        <w:trPr>
          <w:trHeight w:val="300"/>
        </w:trPr>
        <w:tc>
          <w:tcPr>
            <w:tcW w:w="709" w:type="dxa"/>
            <w:noWrap/>
          </w:tcPr>
          <w:p w14:paraId="2F23D08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C029785"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Δίσκος κοπής σιδήρου Φ125mm</w:t>
            </w:r>
          </w:p>
        </w:tc>
        <w:tc>
          <w:tcPr>
            <w:tcW w:w="1276" w:type="dxa"/>
            <w:noWrap/>
          </w:tcPr>
          <w:p w14:paraId="5A7B74B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D38D76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18ABBB12" w14:textId="77777777" w:rsidR="00D67342" w:rsidRPr="00D67342" w:rsidRDefault="00D67342" w:rsidP="00D67342">
            <w:pPr>
              <w:suppressAutoHyphens w:val="0"/>
              <w:spacing w:after="0"/>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2,00</w:t>
            </w:r>
          </w:p>
        </w:tc>
        <w:tc>
          <w:tcPr>
            <w:tcW w:w="1275" w:type="dxa"/>
            <w:noWrap/>
          </w:tcPr>
          <w:p w14:paraId="0F346DA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100,00</w:t>
            </w:r>
          </w:p>
        </w:tc>
      </w:tr>
      <w:tr w:rsidR="00D67342" w:rsidRPr="00D67342" w14:paraId="7F76EF6C" w14:textId="77777777" w:rsidTr="00D95FEC">
        <w:trPr>
          <w:trHeight w:val="300"/>
        </w:trPr>
        <w:tc>
          <w:tcPr>
            <w:tcW w:w="709" w:type="dxa"/>
            <w:noWrap/>
          </w:tcPr>
          <w:p w14:paraId="2329570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3FD1764"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Δίσκος λείανσης σιδήρου Φ125mm</w:t>
            </w:r>
          </w:p>
        </w:tc>
        <w:tc>
          <w:tcPr>
            <w:tcW w:w="1276" w:type="dxa"/>
            <w:noWrap/>
          </w:tcPr>
          <w:p w14:paraId="1F771B5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76195E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35C18874" w14:textId="77777777" w:rsidR="00D67342" w:rsidRPr="00D67342" w:rsidRDefault="00D67342" w:rsidP="00D67342">
            <w:pPr>
              <w:suppressAutoHyphens w:val="0"/>
              <w:spacing w:after="0"/>
              <w:jc w:val="center"/>
              <w:rPr>
                <w:rFonts w:ascii="Times New Roman" w:hAnsi="Times New Roman" w:cs="Times New Roman"/>
                <w:szCs w:val="22"/>
                <w:lang w:val="en-US" w:eastAsia="en-US"/>
              </w:rPr>
            </w:pPr>
            <w:r w:rsidRPr="00D67342">
              <w:rPr>
                <w:rFonts w:ascii="Times New Roman" w:hAnsi="Times New Roman" w:cs="Times New Roman"/>
                <w:szCs w:val="22"/>
                <w:lang w:val="el-GR" w:eastAsia="en-US"/>
              </w:rPr>
              <w:t>3,00</w:t>
            </w:r>
          </w:p>
        </w:tc>
        <w:tc>
          <w:tcPr>
            <w:tcW w:w="1275" w:type="dxa"/>
            <w:noWrap/>
          </w:tcPr>
          <w:p w14:paraId="5C9C9E6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150,00</w:t>
            </w:r>
          </w:p>
        </w:tc>
      </w:tr>
      <w:tr w:rsidR="00D67342" w:rsidRPr="00D67342" w14:paraId="0251238E" w14:textId="77777777" w:rsidTr="00D95FEC">
        <w:trPr>
          <w:trHeight w:val="300"/>
        </w:trPr>
        <w:tc>
          <w:tcPr>
            <w:tcW w:w="709" w:type="dxa"/>
            <w:noWrap/>
          </w:tcPr>
          <w:p w14:paraId="10CC000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7D2A5892"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Δίσκος κοπής σιδήρου Φ115mm</w:t>
            </w:r>
          </w:p>
        </w:tc>
        <w:tc>
          <w:tcPr>
            <w:tcW w:w="1276" w:type="dxa"/>
            <w:noWrap/>
          </w:tcPr>
          <w:p w14:paraId="5C94CA2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31D2B5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2114804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1,80</w:t>
            </w:r>
          </w:p>
        </w:tc>
        <w:tc>
          <w:tcPr>
            <w:tcW w:w="1275" w:type="dxa"/>
            <w:noWrap/>
          </w:tcPr>
          <w:p w14:paraId="2A89C4D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90,00</w:t>
            </w:r>
          </w:p>
        </w:tc>
      </w:tr>
      <w:tr w:rsidR="00D67342" w:rsidRPr="00D67342" w14:paraId="3E98AA34" w14:textId="77777777" w:rsidTr="00D95FEC">
        <w:trPr>
          <w:trHeight w:val="300"/>
        </w:trPr>
        <w:tc>
          <w:tcPr>
            <w:tcW w:w="709" w:type="dxa"/>
            <w:noWrap/>
          </w:tcPr>
          <w:p w14:paraId="7DCDC1F1"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9964612"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Δίσκος λείανσης σιδήρου Φ115mm</w:t>
            </w:r>
          </w:p>
        </w:tc>
        <w:tc>
          <w:tcPr>
            <w:tcW w:w="1276" w:type="dxa"/>
            <w:noWrap/>
          </w:tcPr>
          <w:p w14:paraId="750AF35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025F91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0BD0DE5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2,80</w:t>
            </w:r>
          </w:p>
        </w:tc>
        <w:tc>
          <w:tcPr>
            <w:tcW w:w="1275" w:type="dxa"/>
            <w:noWrap/>
          </w:tcPr>
          <w:p w14:paraId="66ED746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140,00</w:t>
            </w:r>
          </w:p>
        </w:tc>
      </w:tr>
      <w:tr w:rsidR="00D67342" w:rsidRPr="00D67342" w14:paraId="255434E9" w14:textId="77777777" w:rsidTr="00D95FEC">
        <w:trPr>
          <w:trHeight w:val="300"/>
        </w:trPr>
        <w:tc>
          <w:tcPr>
            <w:tcW w:w="709" w:type="dxa"/>
            <w:noWrap/>
          </w:tcPr>
          <w:p w14:paraId="01C66B9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341ABD33"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Κλειδαριές 20άρες </w:t>
            </w:r>
          </w:p>
        </w:tc>
        <w:tc>
          <w:tcPr>
            <w:tcW w:w="1276" w:type="dxa"/>
            <w:noWrap/>
          </w:tcPr>
          <w:p w14:paraId="00D9279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5D0C97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55CC91A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16,00</w:t>
            </w:r>
          </w:p>
        </w:tc>
        <w:tc>
          <w:tcPr>
            <w:tcW w:w="1275" w:type="dxa"/>
            <w:noWrap/>
          </w:tcPr>
          <w:p w14:paraId="23FC68F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160,00</w:t>
            </w:r>
          </w:p>
        </w:tc>
      </w:tr>
      <w:tr w:rsidR="00D67342" w:rsidRPr="00D67342" w14:paraId="4D0AE239" w14:textId="77777777" w:rsidTr="00D95FEC">
        <w:trPr>
          <w:trHeight w:val="300"/>
        </w:trPr>
        <w:tc>
          <w:tcPr>
            <w:tcW w:w="709" w:type="dxa"/>
            <w:noWrap/>
          </w:tcPr>
          <w:p w14:paraId="2A7E8C5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3D99F58"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Χερούλια ζευγάρι</w:t>
            </w:r>
          </w:p>
        </w:tc>
        <w:tc>
          <w:tcPr>
            <w:tcW w:w="1276" w:type="dxa"/>
            <w:noWrap/>
          </w:tcPr>
          <w:p w14:paraId="5EC2DB5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46599C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78C96D3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4,50</w:t>
            </w:r>
          </w:p>
        </w:tc>
        <w:tc>
          <w:tcPr>
            <w:tcW w:w="1275" w:type="dxa"/>
            <w:noWrap/>
          </w:tcPr>
          <w:p w14:paraId="626EBB0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45,00</w:t>
            </w:r>
          </w:p>
        </w:tc>
      </w:tr>
      <w:tr w:rsidR="00D67342" w:rsidRPr="00D67342" w14:paraId="1F514C49" w14:textId="77777777" w:rsidTr="00D95FEC">
        <w:trPr>
          <w:trHeight w:val="300"/>
        </w:trPr>
        <w:tc>
          <w:tcPr>
            <w:tcW w:w="709" w:type="dxa"/>
            <w:noWrap/>
          </w:tcPr>
          <w:p w14:paraId="35959241"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6189085"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Σύρτες μεταλλικοί </w:t>
            </w:r>
          </w:p>
        </w:tc>
        <w:tc>
          <w:tcPr>
            <w:tcW w:w="1276" w:type="dxa"/>
            <w:noWrap/>
          </w:tcPr>
          <w:p w14:paraId="376D0E0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DC079A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w:t>
            </w:r>
          </w:p>
        </w:tc>
        <w:tc>
          <w:tcPr>
            <w:tcW w:w="2410" w:type="dxa"/>
            <w:noWrap/>
          </w:tcPr>
          <w:p w14:paraId="0C08350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8,00</w:t>
            </w:r>
          </w:p>
        </w:tc>
        <w:tc>
          <w:tcPr>
            <w:tcW w:w="1275" w:type="dxa"/>
            <w:noWrap/>
          </w:tcPr>
          <w:p w14:paraId="31E7A92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240,00</w:t>
            </w:r>
          </w:p>
        </w:tc>
      </w:tr>
      <w:tr w:rsidR="00D67342" w:rsidRPr="00D67342" w14:paraId="3D39F2E6" w14:textId="77777777" w:rsidTr="00D95FEC">
        <w:trPr>
          <w:trHeight w:val="300"/>
        </w:trPr>
        <w:tc>
          <w:tcPr>
            <w:tcW w:w="709" w:type="dxa"/>
            <w:noWrap/>
          </w:tcPr>
          <w:p w14:paraId="0CE83D73"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48A2FB5"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Ηλεκτρόδια απλά </w:t>
            </w:r>
            <w:proofErr w:type="spellStart"/>
            <w:r w:rsidRPr="00D67342">
              <w:rPr>
                <w:rFonts w:ascii="Times New Roman" w:hAnsi="Times New Roman" w:cs="Times New Roman"/>
                <w:szCs w:val="22"/>
                <w:lang w:val="el-GR" w:eastAsia="en-US"/>
              </w:rPr>
              <w:t>χαλύβων</w:t>
            </w:r>
            <w:proofErr w:type="spellEnd"/>
            <w:r w:rsidRPr="00D67342">
              <w:rPr>
                <w:rFonts w:ascii="Times New Roman" w:hAnsi="Times New Roman" w:cs="Times New Roman"/>
                <w:szCs w:val="22"/>
                <w:lang w:val="el-GR" w:eastAsia="en-US"/>
              </w:rPr>
              <w:t xml:space="preserve"> Φ3,25X350mm</w:t>
            </w:r>
          </w:p>
        </w:tc>
        <w:tc>
          <w:tcPr>
            <w:tcW w:w="1276" w:type="dxa"/>
            <w:noWrap/>
          </w:tcPr>
          <w:p w14:paraId="0454FEC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4BC00CB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21B38C5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1275" w:type="dxa"/>
            <w:noWrap/>
          </w:tcPr>
          <w:p w14:paraId="001B954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250,00</w:t>
            </w:r>
          </w:p>
        </w:tc>
      </w:tr>
      <w:tr w:rsidR="00D67342" w:rsidRPr="00D67342" w14:paraId="04AE005A" w14:textId="77777777" w:rsidTr="00D95FEC">
        <w:trPr>
          <w:trHeight w:val="300"/>
        </w:trPr>
        <w:tc>
          <w:tcPr>
            <w:tcW w:w="709" w:type="dxa"/>
            <w:noWrap/>
          </w:tcPr>
          <w:p w14:paraId="732826F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66AB50E"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Ηλεκτρόδια απλά </w:t>
            </w:r>
            <w:proofErr w:type="spellStart"/>
            <w:r w:rsidRPr="00D67342">
              <w:rPr>
                <w:rFonts w:ascii="Times New Roman" w:hAnsi="Times New Roman" w:cs="Times New Roman"/>
                <w:szCs w:val="22"/>
                <w:lang w:val="el-GR" w:eastAsia="en-US"/>
              </w:rPr>
              <w:t>χαλύβων</w:t>
            </w:r>
            <w:proofErr w:type="spellEnd"/>
            <w:r w:rsidRPr="00D67342">
              <w:rPr>
                <w:rFonts w:ascii="Times New Roman" w:hAnsi="Times New Roman" w:cs="Times New Roman"/>
                <w:szCs w:val="22"/>
                <w:lang w:val="el-GR" w:eastAsia="en-US"/>
              </w:rPr>
              <w:t xml:space="preserve"> Φ2,50X350mm</w:t>
            </w:r>
          </w:p>
        </w:tc>
        <w:tc>
          <w:tcPr>
            <w:tcW w:w="1276" w:type="dxa"/>
            <w:noWrap/>
          </w:tcPr>
          <w:p w14:paraId="26B0BB4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650D101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412F543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w:t>
            </w:r>
          </w:p>
        </w:tc>
        <w:tc>
          <w:tcPr>
            <w:tcW w:w="1275" w:type="dxa"/>
            <w:noWrap/>
          </w:tcPr>
          <w:p w14:paraId="4FBF9B1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275,00</w:t>
            </w:r>
          </w:p>
        </w:tc>
      </w:tr>
      <w:tr w:rsidR="00D67342" w:rsidRPr="00D67342" w14:paraId="455A9CD8" w14:textId="77777777" w:rsidTr="00D95FEC">
        <w:trPr>
          <w:trHeight w:val="300"/>
        </w:trPr>
        <w:tc>
          <w:tcPr>
            <w:tcW w:w="709" w:type="dxa"/>
            <w:noWrap/>
          </w:tcPr>
          <w:p w14:paraId="2250304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7957B986"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Ηλεκτρόδια ανοξείδωτου χάλυβα Φ3,25X300mm</w:t>
            </w:r>
          </w:p>
        </w:tc>
        <w:tc>
          <w:tcPr>
            <w:tcW w:w="1276" w:type="dxa"/>
            <w:noWrap/>
          </w:tcPr>
          <w:p w14:paraId="3575455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6EF0DCC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2953EDB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30,00</w:t>
            </w:r>
          </w:p>
        </w:tc>
        <w:tc>
          <w:tcPr>
            <w:tcW w:w="1275" w:type="dxa"/>
            <w:noWrap/>
          </w:tcPr>
          <w:p w14:paraId="13D3F49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300,00</w:t>
            </w:r>
          </w:p>
        </w:tc>
      </w:tr>
      <w:tr w:rsidR="00D67342" w:rsidRPr="00D67342" w14:paraId="6611548C" w14:textId="77777777" w:rsidTr="00D95FEC">
        <w:trPr>
          <w:trHeight w:val="300"/>
        </w:trPr>
        <w:tc>
          <w:tcPr>
            <w:tcW w:w="709" w:type="dxa"/>
            <w:noWrap/>
          </w:tcPr>
          <w:p w14:paraId="403FE47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E2C3C1C"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Ηλεκτρόδια ανοξείδωτου χάλυβα Φ2,50X300mm</w:t>
            </w:r>
          </w:p>
        </w:tc>
        <w:tc>
          <w:tcPr>
            <w:tcW w:w="1276" w:type="dxa"/>
            <w:noWrap/>
          </w:tcPr>
          <w:p w14:paraId="320AF5A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6980099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6FFE0AC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32,00</w:t>
            </w:r>
          </w:p>
        </w:tc>
        <w:tc>
          <w:tcPr>
            <w:tcW w:w="1275" w:type="dxa"/>
            <w:noWrap/>
          </w:tcPr>
          <w:p w14:paraId="7FF145D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320,00</w:t>
            </w:r>
          </w:p>
        </w:tc>
      </w:tr>
      <w:tr w:rsidR="00D67342" w:rsidRPr="00D67342" w14:paraId="53BEA481" w14:textId="77777777" w:rsidTr="00D95FEC">
        <w:trPr>
          <w:trHeight w:val="300"/>
        </w:trPr>
        <w:tc>
          <w:tcPr>
            <w:tcW w:w="709" w:type="dxa"/>
            <w:noWrap/>
          </w:tcPr>
          <w:p w14:paraId="41E55A0C"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6BC5A6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Ηλεκτρόδια </w:t>
            </w:r>
            <w:proofErr w:type="spellStart"/>
            <w:r w:rsidRPr="00D67342">
              <w:rPr>
                <w:rFonts w:ascii="Times New Roman" w:hAnsi="Times New Roman" w:cs="Times New Roman"/>
                <w:szCs w:val="22"/>
                <w:lang w:val="el-GR" w:eastAsia="en-US"/>
              </w:rPr>
              <w:t>χυτοσίδηρου</w:t>
            </w:r>
            <w:proofErr w:type="spellEnd"/>
            <w:r w:rsidRPr="00D67342">
              <w:rPr>
                <w:rFonts w:ascii="Times New Roman" w:hAnsi="Times New Roman" w:cs="Times New Roman"/>
                <w:szCs w:val="22"/>
                <w:lang w:val="el-GR" w:eastAsia="en-US"/>
              </w:rPr>
              <w:t xml:space="preserve"> (μαντέμι) Φ3,25X350mm</w:t>
            </w:r>
          </w:p>
        </w:tc>
        <w:tc>
          <w:tcPr>
            <w:tcW w:w="1276" w:type="dxa"/>
            <w:noWrap/>
          </w:tcPr>
          <w:p w14:paraId="52E3CA7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07DA72C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6270E27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60,00</w:t>
            </w:r>
          </w:p>
        </w:tc>
        <w:tc>
          <w:tcPr>
            <w:tcW w:w="1275" w:type="dxa"/>
            <w:noWrap/>
          </w:tcPr>
          <w:p w14:paraId="1FAD3B0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600,00</w:t>
            </w:r>
          </w:p>
        </w:tc>
      </w:tr>
      <w:tr w:rsidR="00D67342" w:rsidRPr="00D67342" w14:paraId="78957AFB" w14:textId="77777777" w:rsidTr="00D95FEC">
        <w:trPr>
          <w:trHeight w:val="300"/>
        </w:trPr>
        <w:tc>
          <w:tcPr>
            <w:tcW w:w="709" w:type="dxa"/>
            <w:noWrap/>
          </w:tcPr>
          <w:p w14:paraId="53B9D9B4"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BE1BD5D"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Ηλεκτρόδια αλουμινίου Φ2,50X300mm</w:t>
            </w:r>
          </w:p>
        </w:tc>
        <w:tc>
          <w:tcPr>
            <w:tcW w:w="1276" w:type="dxa"/>
            <w:noWrap/>
          </w:tcPr>
          <w:p w14:paraId="3E2A4CA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Κιλ</w:t>
            </w:r>
            <w:proofErr w:type="spellEnd"/>
            <w:r w:rsidRPr="00D67342">
              <w:rPr>
                <w:rFonts w:ascii="Times New Roman" w:hAnsi="Times New Roman" w:cs="Times New Roman"/>
                <w:szCs w:val="22"/>
                <w:lang w:val="el-GR" w:eastAsia="en-US"/>
              </w:rPr>
              <w:t>.</w:t>
            </w:r>
          </w:p>
        </w:tc>
        <w:tc>
          <w:tcPr>
            <w:tcW w:w="1701" w:type="dxa"/>
            <w:noWrap/>
          </w:tcPr>
          <w:p w14:paraId="77CAD75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w:t>
            </w:r>
          </w:p>
        </w:tc>
        <w:tc>
          <w:tcPr>
            <w:tcW w:w="2410" w:type="dxa"/>
            <w:noWrap/>
          </w:tcPr>
          <w:p w14:paraId="3BB4F5E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65,00</w:t>
            </w:r>
          </w:p>
        </w:tc>
        <w:tc>
          <w:tcPr>
            <w:tcW w:w="1275" w:type="dxa"/>
            <w:noWrap/>
          </w:tcPr>
          <w:p w14:paraId="284BA21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650,00</w:t>
            </w:r>
          </w:p>
        </w:tc>
      </w:tr>
      <w:tr w:rsidR="00D67342" w:rsidRPr="00D67342" w14:paraId="7C86871F" w14:textId="77777777" w:rsidTr="00D95FEC">
        <w:trPr>
          <w:trHeight w:val="300"/>
        </w:trPr>
        <w:tc>
          <w:tcPr>
            <w:tcW w:w="709" w:type="dxa"/>
            <w:noWrap/>
          </w:tcPr>
          <w:p w14:paraId="199BE55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CBA4C0B"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Δίσκος Μετάλλου 300mm για πριόνια μετάλλου και </w:t>
            </w:r>
            <w:proofErr w:type="spellStart"/>
            <w:r w:rsidRPr="00D67342">
              <w:rPr>
                <w:rFonts w:ascii="Times New Roman" w:hAnsi="Times New Roman" w:cs="Times New Roman"/>
                <w:szCs w:val="22"/>
                <w:lang w:val="el-GR" w:eastAsia="en-US"/>
              </w:rPr>
              <w:t>φαλτσοπρίονα</w:t>
            </w:r>
            <w:proofErr w:type="spellEnd"/>
          </w:p>
        </w:tc>
        <w:tc>
          <w:tcPr>
            <w:tcW w:w="1276" w:type="dxa"/>
            <w:noWrap/>
          </w:tcPr>
          <w:p w14:paraId="62040B2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02BAF4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w:t>
            </w:r>
          </w:p>
        </w:tc>
        <w:tc>
          <w:tcPr>
            <w:tcW w:w="2410" w:type="dxa"/>
            <w:noWrap/>
          </w:tcPr>
          <w:p w14:paraId="36EF284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120,00</w:t>
            </w:r>
          </w:p>
        </w:tc>
        <w:tc>
          <w:tcPr>
            <w:tcW w:w="1275" w:type="dxa"/>
            <w:noWrap/>
          </w:tcPr>
          <w:p w14:paraId="0FE9199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240,00</w:t>
            </w:r>
          </w:p>
        </w:tc>
      </w:tr>
      <w:tr w:rsidR="00D67342" w:rsidRPr="00D67342" w14:paraId="26DD7254" w14:textId="77777777" w:rsidTr="00D95FEC">
        <w:trPr>
          <w:trHeight w:val="300"/>
        </w:trPr>
        <w:tc>
          <w:tcPr>
            <w:tcW w:w="709" w:type="dxa"/>
            <w:noWrap/>
          </w:tcPr>
          <w:p w14:paraId="4FFA99FC"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BF23DC6"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Μ6x60mm </w:t>
            </w:r>
            <w:proofErr w:type="spellStart"/>
            <w:r w:rsidRPr="00D67342">
              <w:rPr>
                <w:rFonts w:ascii="Times New Roman" w:hAnsi="Times New Roman" w:cs="Times New Roman"/>
                <w:szCs w:val="22"/>
                <w:lang w:val="el-GR" w:eastAsia="en-US"/>
              </w:rPr>
              <w:t>γαλβανιζέ</w:t>
            </w:r>
            <w:proofErr w:type="spellEnd"/>
          </w:p>
        </w:tc>
        <w:tc>
          <w:tcPr>
            <w:tcW w:w="1276" w:type="dxa"/>
            <w:noWrap/>
          </w:tcPr>
          <w:p w14:paraId="7738BDF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6DD12F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7A2E2E6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0,34</w:t>
            </w:r>
          </w:p>
        </w:tc>
        <w:tc>
          <w:tcPr>
            <w:tcW w:w="1275" w:type="dxa"/>
            <w:noWrap/>
          </w:tcPr>
          <w:p w14:paraId="58B8067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170,00</w:t>
            </w:r>
          </w:p>
        </w:tc>
      </w:tr>
      <w:tr w:rsidR="00D67342" w:rsidRPr="00D67342" w14:paraId="2F406CB5" w14:textId="77777777" w:rsidTr="00D95FEC">
        <w:trPr>
          <w:trHeight w:val="300"/>
        </w:trPr>
        <w:tc>
          <w:tcPr>
            <w:tcW w:w="709" w:type="dxa"/>
            <w:noWrap/>
          </w:tcPr>
          <w:p w14:paraId="1877CB9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6CA6035"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Μ6x40mm </w:t>
            </w:r>
            <w:proofErr w:type="spellStart"/>
            <w:r w:rsidRPr="00D67342">
              <w:rPr>
                <w:rFonts w:ascii="Times New Roman" w:hAnsi="Times New Roman" w:cs="Times New Roman"/>
                <w:szCs w:val="22"/>
                <w:lang w:val="el-GR" w:eastAsia="en-US"/>
              </w:rPr>
              <w:t>γαλβανιζέ</w:t>
            </w:r>
            <w:proofErr w:type="spellEnd"/>
          </w:p>
        </w:tc>
        <w:tc>
          <w:tcPr>
            <w:tcW w:w="1276" w:type="dxa"/>
            <w:noWrap/>
          </w:tcPr>
          <w:p w14:paraId="5CD9B0D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662DF6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3A22744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0,25</w:t>
            </w:r>
          </w:p>
        </w:tc>
        <w:tc>
          <w:tcPr>
            <w:tcW w:w="1275" w:type="dxa"/>
            <w:noWrap/>
          </w:tcPr>
          <w:p w14:paraId="56D472A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125,00</w:t>
            </w:r>
          </w:p>
        </w:tc>
      </w:tr>
      <w:tr w:rsidR="00D67342" w:rsidRPr="00D67342" w14:paraId="6D468B3F" w14:textId="77777777" w:rsidTr="00D95FEC">
        <w:trPr>
          <w:trHeight w:val="300"/>
        </w:trPr>
        <w:tc>
          <w:tcPr>
            <w:tcW w:w="709" w:type="dxa"/>
            <w:noWrap/>
          </w:tcPr>
          <w:p w14:paraId="55971A0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0CE097C"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Μ8Χ60mm </w:t>
            </w:r>
            <w:proofErr w:type="spellStart"/>
            <w:r w:rsidRPr="00D67342">
              <w:rPr>
                <w:rFonts w:ascii="Times New Roman" w:hAnsi="Times New Roman" w:cs="Times New Roman"/>
                <w:szCs w:val="22"/>
                <w:lang w:val="el-GR" w:eastAsia="en-US"/>
              </w:rPr>
              <w:t>γαλβανιζέ</w:t>
            </w:r>
            <w:proofErr w:type="spellEnd"/>
          </w:p>
        </w:tc>
        <w:tc>
          <w:tcPr>
            <w:tcW w:w="1276" w:type="dxa"/>
            <w:noWrap/>
          </w:tcPr>
          <w:p w14:paraId="1B4EA17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294BCF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0F21A00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0,40</w:t>
            </w:r>
          </w:p>
        </w:tc>
        <w:tc>
          <w:tcPr>
            <w:tcW w:w="1275" w:type="dxa"/>
            <w:noWrap/>
          </w:tcPr>
          <w:p w14:paraId="1804052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26E2D830" w14:textId="77777777" w:rsidTr="00D95FEC">
        <w:trPr>
          <w:trHeight w:val="300"/>
        </w:trPr>
        <w:tc>
          <w:tcPr>
            <w:tcW w:w="709" w:type="dxa"/>
            <w:noWrap/>
          </w:tcPr>
          <w:p w14:paraId="4658E72C"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BA9636A"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Μ8Χ80mm </w:t>
            </w:r>
            <w:proofErr w:type="spellStart"/>
            <w:r w:rsidRPr="00D67342">
              <w:rPr>
                <w:rFonts w:ascii="Times New Roman" w:hAnsi="Times New Roman" w:cs="Times New Roman"/>
                <w:szCs w:val="22"/>
                <w:lang w:val="el-GR" w:eastAsia="en-US"/>
              </w:rPr>
              <w:t>γαλβανιζέ</w:t>
            </w:r>
            <w:proofErr w:type="spellEnd"/>
          </w:p>
        </w:tc>
        <w:tc>
          <w:tcPr>
            <w:tcW w:w="1276" w:type="dxa"/>
            <w:noWrap/>
          </w:tcPr>
          <w:p w14:paraId="0C57D0F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1FF79BE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7925759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0,50</w:t>
            </w:r>
          </w:p>
        </w:tc>
        <w:tc>
          <w:tcPr>
            <w:tcW w:w="1275" w:type="dxa"/>
            <w:noWrap/>
          </w:tcPr>
          <w:p w14:paraId="2D1C046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250,00</w:t>
            </w:r>
          </w:p>
        </w:tc>
      </w:tr>
      <w:tr w:rsidR="00D67342" w:rsidRPr="00D67342" w14:paraId="0E186F47" w14:textId="77777777" w:rsidTr="00D95FEC">
        <w:trPr>
          <w:trHeight w:val="300"/>
        </w:trPr>
        <w:tc>
          <w:tcPr>
            <w:tcW w:w="709" w:type="dxa"/>
            <w:noWrap/>
          </w:tcPr>
          <w:p w14:paraId="678C765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2A3C2D7"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Μ10x40mm </w:t>
            </w:r>
            <w:proofErr w:type="spellStart"/>
            <w:r w:rsidRPr="00D67342">
              <w:rPr>
                <w:rFonts w:ascii="Times New Roman" w:hAnsi="Times New Roman" w:cs="Times New Roman"/>
                <w:szCs w:val="22"/>
                <w:lang w:val="el-GR" w:eastAsia="en-US"/>
              </w:rPr>
              <w:t>γαλβανιζέ</w:t>
            </w:r>
            <w:proofErr w:type="spellEnd"/>
          </w:p>
        </w:tc>
        <w:tc>
          <w:tcPr>
            <w:tcW w:w="1276" w:type="dxa"/>
            <w:noWrap/>
          </w:tcPr>
          <w:p w14:paraId="2F767B8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F6E10E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6C8B81D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0,45</w:t>
            </w:r>
          </w:p>
        </w:tc>
        <w:tc>
          <w:tcPr>
            <w:tcW w:w="1275" w:type="dxa"/>
            <w:noWrap/>
          </w:tcPr>
          <w:p w14:paraId="3F006B1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225,00</w:t>
            </w:r>
          </w:p>
        </w:tc>
      </w:tr>
      <w:tr w:rsidR="00D67342" w:rsidRPr="00D67342" w14:paraId="03C3225F" w14:textId="77777777" w:rsidTr="00D95FEC">
        <w:trPr>
          <w:trHeight w:val="300"/>
        </w:trPr>
        <w:tc>
          <w:tcPr>
            <w:tcW w:w="709" w:type="dxa"/>
            <w:noWrap/>
          </w:tcPr>
          <w:p w14:paraId="5A71B32F"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6F3FB59"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Μ10x60mm </w:t>
            </w:r>
            <w:proofErr w:type="spellStart"/>
            <w:r w:rsidRPr="00D67342">
              <w:rPr>
                <w:rFonts w:ascii="Times New Roman" w:hAnsi="Times New Roman" w:cs="Times New Roman"/>
                <w:szCs w:val="22"/>
                <w:lang w:val="el-GR" w:eastAsia="en-US"/>
              </w:rPr>
              <w:t>γαλβανιζέ</w:t>
            </w:r>
            <w:proofErr w:type="spellEnd"/>
          </w:p>
        </w:tc>
        <w:tc>
          <w:tcPr>
            <w:tcW w:w="1276" w:type="dxa"/>
            <w:noWrap/>
          </w:tcPr>
          <w:p w14:paraId="68FE670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2C3BF1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2A8630F1"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0,60</w:t>
            </w:r>
          </w:p>
        </w:tc>
        <w:tc>
          <w:tcPr>
            <w:tcW w:w="1275" w:type="dxa"/>
            <w:noWrap/>
          </w:tcPr>
          <w:p w14:paraId="79105CC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300,00</w:t>
            </w:r>
          </w:p>
        </w:tc>
      </w:tr>
      <w:tr w:rsidR="00D67342" w:rsidRPr="00D67342" w14:paraId="7EFA612D" w14:textId="77777777" w:rsidTr="00D95FEC">
        <w:trPr>
          <w:trHeight w:val="300"/>
        </w:trPr>
        <w:tc>
          <w:tcPr>
            <w:tcW w:w="709" w:type="dxa"/>
            <w:noWrap/>
          </w:tcPr>
          <w:p w14:paraId="700A4A4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5D0C01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Μ10x80mm </w:t>
            </w:r>
            <w:proofErr w:type="spellStart"/>
            <w:r w:rsidRPr="00D67342">
              <w:rPr>
                <w:rFonts w:ascii="Times New Roman" w:hAnsi="Times New Roman" w:cs="Times New Roman"/>
                <w:szCs w:val="22"/>
                <w:lang w:val="el-GR" w:eastAsia="en-US"/>
              </w:rPr>
              <w:t>γαλβανιζέ</w:t>
            </w:r>
            <w:proofErr w:type="spellEnd"/>
          </w:p>
        </w:tc>
        <w:tc>
          <w:tcPr>
            <w:tcW w:w="1276" w:type="dxa"/>
            <w:noWrap/>
          </w:tcPr>
          <w:p w14:paraId="4465153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4EC561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29AFB28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0,64</w:t>
            </w:r>
          </w:p>
        </w:tc>
        <w:tc>
          <w:tcPr>
            <w:tcW w:w="1275" w:type="dxa"/>
            <w:noWrap/>
          </w:tcPr>
          <w:p w14:paraId="545FEC5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320,00</w:t>
            </w:r>
          </w:p>
        </w:tc>
      </w:tr>
      <w:tr w:rsidR="00D67342" w:rsidRPr="00D67342" w14:paraId="37375F91" w14:textId="77777777" w:rsidTr="00D95FEC">
        <w:trPr>
          <w:trHeight w:val="300"/>
        </w:trPr>
        <w:tc>
          <w:tcPr>
            <w:tcW w:w="709" w:type="dxa"/>
            <w:noWrap/>
          </w:tcPr>
          <w:p w14:paraId="666EF58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9CF2C51"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Μ12x80mm </w:t>
            </w:r>
            <w:proofErr w:type="spellStart"/>
            <w:r w:rsidRPr="00D67342">
              <w:rPr>
                <w:rFonts w:ascii="Times New Roman" w:hAnsi="Times New Roman" w:cs="Times New Roman"/>
                <w:szCs w:val="22"/>
                <w:lang w:val="el-GR" w:eastAsia="en-US"/>
              </w:rPr>
              <w:t>γαλβανιζέ</w:t>
            </w:r>
            <w:proofErr w:type="spellEnd"/>
          </w:p>
        </w:tc>
        <w:tc>
          <w:tcPr>
            <w:tcW w:w="1276" w:type="dxa"/>
            <w:noWrap/>
          </w:tcPr>
          <w:p w14:paraId="2BE3F033"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282A70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494E6A7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0,80</w:t>
            </w:r>
          </w:p>
        </w:tc>
        <w:tc>
          <w:tcPr>
            <w:tcW w:w="1275" w:type="dxa"/>
            <w:noWrap/>
          </w:tcPr>
          <w:p w14:paraId="6058516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400,00</w:t>
            </w:r>
          </w:p>
        </w:tc>
      </w:tr>
      <w:tr w:rsidR="00D67342" w:rsidRPr="00D67342" w14:paraId="07E7F6CB" w14:textId="77777777" w:rsidTr="00D95FEC">
        <w:trPr>
          <w:trHeight w:val="300"/>
        </w:trPr>
        <w:tc>
          <w:tcPr>
            <w:tcW w:w="709" w:type="dxa"/>
            <w:noWrap/>
          </w:tcPr>
          <w:p w14:paraId="625A0947"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3322CD33"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Περτσίνια</w:t>
            </w:r>
            <w:proofErr w:type="spellEnd"/>
            <w:r w:rsidRPr="00D67342">
              <w:rPr>
                <w:rFonts w:ascii="Times New Roman" w:hAnsi="Times New Roman" w:cs="Times New Roman"/>
                <w:szCs w:val="22"/>
                <w:lang w:val="el-GR" w:eastAsia="en-US"/>
              </w:rPr>
              <w:t xml:space="preserve"> 5x30mm συσκευασία 1000 </w:t>
            </w:r>
            <w:proofErr w:type="spellStart"/>
            <w:r w:rsidRPr="00D67342">
              <w:rPr>
                <w:rFonts w:ascii="Times New Roman" w:hAnsi="Times New Roman" w:cs="Times New Roman"/>
                <w:szCs w:val="22"/>
                <w:lang w:val="el-GR" w:eastAsia="en-US"/>
              </w:rPr>
              <w:t>τμχ</w:t>
            </w:r>
            <w:proofErr w:type="spellEnd"/>
            <w:r w:rsidRPr="00D67342">
              <w:rPr>
                <w:rFonts w:ascii="Times New Roman" w:hAnsi="Times New Roman" w:cs="Times New Roman"/>
                <w:szCs w:val="22"/>
                <w:lang w:val="el-GR" w:eastAsia="en-US"/>
              </w:rPr>
              <w:t>.</w:t>
            </w:r>
          </w:p>
        </w:tc>
        <w:tc>
          <w:tcPr>
            <w:tcW w:w="1276" w:type="dxa"/>
            <w:noWrap/>
          </w:tcPr>
          <w:p w14:paraId="5926E04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43774AA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5277C55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55,00</w:t>
            </w:r>
          </w:p>
        </w:tc>
        <w:tc>
          <w:tcPr>
            <w:tcW w:w="1275" w:type="dxa"/>
            <w:noWrap/>
          </w:tcPr>
          <w:p w14:paraId="57DB01F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275,00</w:t>
            </w:r>
          </w:p>
        </w:tc>
      </w:tr>
      <w:tr w:rsidR="00D67342" w:rsidRPr="00D67342" w14:paraId="0FD197F6" w14:textId="77777777" w:rsidTr="00D95FEC">
        <w:trPr>
          <w:trHeight w:val="300"/>
        </w:trPr>
        <w:tc>
          <w:tcPr>
            <w:tcW w:w="709" w:type="dxa"/>
            <w:noWrap/>
          </w:tcPr>
          <w:p w14:paraId="68F37FD8"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07C60DA"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Περτσίνια</w:t>
            </w:r>
            <w:proofErr w:type="spellEnd"/>
            <w:r w:rsidRPr="00D67342">
              <w:rPr>
                <w:rFonts w:ascii="Times New Roman" w:hAnsi="Times New Roman" w:cs="Times New Roman"/>
                <w:szCs w:val="22"/>
                <w:lang w:val="el-GR" w:eastAsia="en-US"/>
              </w:rPr>
              <w:t xml:space="preserve"> 4x21mm συσκευασία 1000 </w:t>
            </w:r>
            <w:proofErr w:type="spellStart"/>
            <w:r w:rsidRPr="00D67342">
              <w:rPr>
                <w:rFonts w:ascii="Times New Roman" w:hAnsi="Times New Roman" w:cs="Times New Roman"/>
                <w:szCs w:val="22"/>
                <w:lang w:val="el-GR" w:eastAsia="en-US"/>
              </w:rPr>
              <w:t>τμχ</w:t>
            </w:r>
            <w:proofErr w:type="spellEnd"/>
            <w:r w:rsidRPr="00D67342">
              <w:rPr>
                <w:rFonts w:ascii="Times New Roman" w:hAnsi="Times New Roman" w:cs="Times New Roman"/>
                <w:szCs w:val="22"/>
                <w:lang w:val="el-GR" w:eastAsia="en-US"/>
              </w:rPr>
              <w:t>.</w:t>
            </w:r>
          </w:p>
        </w:tc>
        <w:tc>
          <w:tcPr>
            <w:tcW w:w="1276" w:type="dxa"/>
            <w:noWrap/>
          </w:tcPr>
          <w:p w14:paraId="1E9C6DC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22D2CC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4A1CEB2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55,00</w:t>
            </w:r>
          </w:p>
        </w:tc>
        <w:tc>
          <w:tcPr>
            <w:tcW w:w="1275" w:type="dxa"/>
            <w:noWrap/>
          </w:tcPr>
          <w:p w14:paraId="5275E4A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275,00</w:t>
            </w:r>
          </w:p>
        </w:tc>
      </w:tr>
      <w:tr w:rsidR="00D67342" w:rsidRPr="00D67342" w14:paraId="1610924D" w14:textId="77777777" w:rsidTr="00D95FEC">
        <w:trPr>
          <w:trHeight w:val="300"/>
        </w:trPr>
        <w:tc>
          <w:tcPr>
            <w:tcW w:w="709" w:type="dxa"/>
            <w:noWrap/>
          </w:tcPr>
          <w:p w14:paraId="76BF822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BF1A89A"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Περτσίνια</w:t>
            </w:r>
            <w:proofErr w:type="spellEnd"/>
            <w:r w:rsidRPr="00D67342">
              <w:rPr>
                <w:rFonts w:ascii="Times New Roman" w:hAnsi="Times New Roman" w:cs="Times New Roman"/>
                <w:szCs w:val="22"/>
                <w:lang w:val="el-GR" w:eastAsia="en-US"/>
              </w:rPr>
              <w:t xml:space="preserve"> 4x15mm συσκευασία 1000 </w:t>
            </w:r>
            <w:proofErr w:type="spellStart"/>
            <w:r w:rsidRPr="00D67342">
              <w:rPr>
                <w:rFonts w:ascii="Times New Roman" w:hAnsi="Times New Roman" w:cs="Times New Roman"/>
                <w:szCs w:val="22"/>
                <w:lang w:val="el-GR" w:eastAsia="en-US"/>
              </w:rPr>
              <w:t>τμχ</w:t>
            </w:r>
            <w:proofErr w:type="spellEnd"/>
            <w:r w:rsidRPr="00D67342">
              <w:rPr>
                <w:rFonts w:ascii="Times New Roman" w:hAnsi="Times New Roman" w:cs="Times New Roman"/>
                <w:szCs w:val="22"/>
                <w:lang w:val="el-GR" w:eastAsia="en-US"/>
              </w:rPr>
              <w:t>.</w:t>
            </w:r>
          </w:p>
        </w:tc>
        <w:tc>
          <w:tcPr>
            <w:tcW w:w="1276" w:type="dxa"/>
            <w:noWrap/>
          </w:tcPr>
          <w:p w14:paraId="70DDF4E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E08733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w:t>
            </w:r>
          </w:p>
        </w:tc>
        <w:tc>
          <w:tcPr>
            <w:tcW w:w="2410" w:type="dxa"/>
            <w:noWrap/>
          </w:tcPr>
          <w:p w14:paraId="7539F62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55,00</w:t>
            </w:r>
          </w:p>
        </w:tc>
        <w:tc>
          <w:tcPr>
            <w:tcW w:w="1275" w:type="dxa"/>
            <w:noWrap/>
          </w:tcPr>
          <w:p w14:paraId="4BA50DD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275,00</w:t>
            </w:r>
          </w:p>
        </w:tc>
      </w:tr>
      <w:tr w:rsidR="00D67342" w:rsidRPr="00D67342" w14:paraId="68A6D764" w14:textId="77777777" w:rsidTr="00D95FEC">
        <w:trPr>
          <w:trHeight w:val="300"/>
        </w:trPr>
        <w:tc>
          <w:tcPr>
            <w:tcW w:w="709" w:type="dxa"/>
            <w:noWrap/>
          </w:tcPr>
          <w:p w14:paraId="14C9595C"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B75D98B"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Στριφώνια</w:t>
            </w:r>
            <w:proofErr w:type="spellEnd"/>
            <w:r w:rsidRPr="00D67342">
              <w:rPr>
                <w:rFonts w:ascii="Times New Roman" w:hAnsi="Times New Roman" w:cs="Times New Roman"/>
                <w:szCs w:val="22"/>
                <w:lang w:val="el-GR" w:eastAsia="en-US"/>
              </w:rPr>
              <w:t xml:space="preserve"> Μ8Χ80mm</w:t>
            </w:r>
          </w:p>
        </w:tc>
        <w:tc>
          <w:tcPr>
            <w:tcW w:w="1276" w:type="dxa"/>
            <w:noWrap/>
          </w:tcPr>
          <w:p w14:paraId="4327690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9F5594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346FF9C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0,25</w:t>
            </w:r>
          </w:p>
        </w:tc>
        <w:tc>
          <w:tcPr>
            <w:tcW w:w="1275" w:type="dxa"/>
            <w:noWrap/>
          </w:tcPr>
          <w:p w14:paraId="46CE051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125,00</w:t>
            </w:r>
          </w:p>
        </w:tc>
      </w:tr>
      <w:tr w:rsidR="00D67342" w:rsidRPr="00D67342" w14:paraId="6CBC926B" w14:textId="77777777" w:rsidTr="00D95FEC">
        <w:trPr>
          <w:trHeight w:val="300"/>
        </w:trPr>
        <w:tc>
          <w:tcPr>
            <w:tcW w:w="709" w:type="dxa"/>
            <w:noWrap/>
          </w:tcPr>
          <w:p w14:paraId="63A1F776"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79F456E"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Στριφώνια</w:t>
            </w:r>
            <w:proofErr w:type="spellEnd"/>
            <w:r w:rsidRPr="00D67342">
              <w:rPr>
                <w:rFonts w:ascii="Times New Roman" w:hAnsi="Times New Roman" w:cs="Times New Roman"/>
                <w:szCs w:val="22"/>
                <w:lang w:val="el-GR" w:eastAsia="en-US"/>
              </w:rPr>
              <w:t xml:space="preserve"> Μ8Χ100mm</w:t>
            </w:r>
          </w:p>
        </w:tc>
        <w:tc>
          <w:tcPr>
            <w:tcW w:w="1276" w:type="dxa"/>
            <w:noWrap/>
          </w:tcPr>
          <w:p w14:paraId="1437657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C3BDA7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0F392AC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0,32</w:t>
            </w:r>
          </w:p>
        </w:tc>
        <w:tc>
          <w:tcPr>
            <w:tcW w:w="1275" w:type="dxa"/>
            <w:noWrap/>
          </w:tcPr>
          <w:p w14:paraId="1F2BC1F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160,00</w:t>
            </w:r>
          </w:p>
        </w:tc>
      </w:tr>
      <w:tr w:rsidR="00D67342" w:rsidRPr="00D67342" w14:paraId="32A6DE45" w14:textId="77777777" w:rsidTr="00D95FEC">
        <w:trPr>
          <w:trHeight w:val="300"/>
        </w:trPr>
        <w:tc>
          <w:tcPr>
            <w:tcW w:w="709" w:type="dxa"/>
            <w:noWrap/>
          </w:tcPr>
          <w:p w14:paraId="1949F87A"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5CE1F7C"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Στριφώνια</w:t>
            </w:r>
            <w:proofErr w:type="spellEnd"/>
            <w:r w:rsidRPr="00D67342">
              <w:rPr>
                <w:rFonts w:ascii="Times New Roman" w:hAnsi="Times New Roman" w:cs="Times New Roman"/>
                <w:szCs w:val="22"/>
                <w:lang w:val="el-GR" w:eastAsia="en-US"/>
              </w:rPr>
              <w:t xml:space="preserve"> Μ8Χ120mm</w:t>
            </w:r>
          </w:p>
        </w:tc>
        <w:tc>
          <w:tcPr>
            <w:tcW w:w="1276" w:type="dxa"/>
            <w:noWrap/>
          </w:tcPr>
          <w:p w14:paraId="0F9AB69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D5C3AF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164FDE3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0,40</w:t>
            </w:r>
          </w:p>
        </w:tc>
        <w:tc>
          <w:tcPr>
            <w:tcW w:w="1275" w:type="dxa"/>
            <w:noWrap/>
          </w:tcPr>
          <w:p w14:paraId="110CC9D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1095455A" w14:textId="77777777" w:rsidTr="00D95FEC">
        <w:trPr>
          <w:trHeight w:val="300"/>
        </w:trPr>
        <w:tc>
          <w:tcPr>
            <w:tcW w:w="709" w:type="dxa"/>
            <w:noWrap/>
          </w:tcPr>
          <w:p w14:paraId="46A9CF43"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7B812124"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Ντιζοστρίφωνα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Μ8Χ80mm</w:t>
            </w:r>
          </w:p>
        </w:tc>
        <w:tc>
          <w:tcPr>
            <w:tcW w:w="1276" w:type="dxa"/>
            <w:noWrap/>
          </w:tcPr>
          <w:p w14:paraId="23E1602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1833B98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13612A5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0,30</w:t>
            </w:r>
          </w:p>
        </w:tc>
        <w:tc>
          <w:tcPr>
            <w:tcW w:w="1275" w:type="dxa"/>
            <w:noWrap/>
          </w:tcPr>
          <w:p w14:paraId="11A20B3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150,00</w:t>
            </w:r>
          </w:p>
        </w:tc>
      </w:tr>
      <w:tr w:rsidR="00D67342" w:rsidRPr="00D67342" w14:paraId="583C53E1" w14:textId="77777777" w:rsidTr="00D95FEC">
        <w:trPr>
          <w:trHeight w:val="300"/>
        </w:trPr>
        <w:tc>
          <w:tcPr>
            <w:tcW w:w="709" w:type="dxa"/>
            <w:noWrap/>
          </w:tcPr>
          <w:p w14:paraId="499257A6"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E395FDD"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Ντιζοστρίφωνα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Μ8Χ120mm</w:t>
            </w:r>
          </w:p>
        </w:tc>
        <w:tc>
          <w:tcPr>
            <w:tcW w:w="1276" w:type="dxa"/>
            <w:noWrap/>
          </w:tcPr>
          <w:p w14:paraId="4A1F4B9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DA4DE4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28F09A5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0,50</w:t>
            </w:r>
          </w:p>
        </w:tc>
        <w:tc>
          <w:tcPr>
            <w:tcW w:w="1275" w:type="dxa"/>
            <w:noWrap/>
          </w:tcPr>
          <w:p w14:paraId="315D02A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250,00</w:t>
            </w:r>
          </w:p>
        </w:tc>
      </w:tr>
      <w:tr w:rsidR="00D67342" w:rsidRPr="00D67342" w14:paraId="62486596" w14:textId="77777777" w:rsidTr="00D95FEC">
        <w:trPr>
          <w:trHeight w:val="300"/>
        </w:trPr>
        <w:tc>
          <w:tcPr>
            <w:tcW w:w="709" w:type="dxa"/>
            <w:noWrap/>
          </w:tcPr>
          <w:p w14:paraId="1D6ABEF3"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32C2C72"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Ντιζοστρίφωνα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Μ10Χ80mm</w:t>
            </w:r>
          </w:p>
        </w:tc>
        <w:tc>
          <w:tcPr>
            <w:tcW w:w="1276" w:type="dxa"/>
            <w:noWrap/>
          </w:tcPr>
          <w:p w14:paraId="70B1E5C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3C917B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04A00DF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0,40</w:t>
            </w:r>
          </w:p>
        </w:tc>
        <w:tc>
          <w:tcPr>
            <w:tcW w:w="1275" w:type="dxa"/>
            <w:noWrap/>
          </w:tcPr>
          <w:p w14:paraId="0B449D0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192FD8DC" w14:textId="77777777" w:rsidTr="00D95FEC">
        <w:trPr>
          <w:trHeight w:val="300"/>
        </w:trPr>
        <w:tc>
          <w:tcPr>
            <w:tcW w:w="709" w:type="dxa"/>
            <w:noWrap/>
          </w:tcPr>
          <w:p w14:paraId="0E6E221B"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321F2DE4"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Ντιζοστρίφωνα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Μ10Χ120mm</w:t>
            </w:r>
          </w:p>
        </w:tc>
        <w:tc>
          <w:tcPr>
            <w:tcW w:w="1276" w:type="dxa"/>
            <w:noWrap/>
          </w:tcPr>
          <w:p w14:paraId="713053A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6050C1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6AAEE9C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0,60</w:t>
            </w:r>
          </w:p>
        </w:tc>
        <w:tc>
          <w:tcPr>
            <w:tcW w:w="1275" w:type="dxa"/>
            <w:noWrap/>
          </w:tcPr>
          <w:p w14:paraId="534BACC5"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300,00</w:t>
            </w:r>
          </w:p>
        </w:tc>
      </w:tr>
      <w:tr w:rsidR="00D67342" w:rsidRPr="00D67342" w14:paraId="01C69751" w14:textId="77777777" w:rsidTr="00D95FEC">
        <w:trPr>
          <w:trHeight w:val="300"/>
        </w:trPr>
        <w:tc>
          <w:tcPr>
            <w:tcW w:w="709" w:type="dxa"/>
            <w:noWrap/>
          </w:tcPr>
          <w:p w14:paraId="5B9F3AD9"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6A1894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Βύσματα μεταλλικά </w:t>
            </w:r>
            <w:proofErr w:type="spellStart"/>
            <w:r w:rsidRPr="00D67342">
              <w:rPr>
                <w:rFonts w:ascii="Times New Roman" w:hAnsi="Times New Roman" w:cs="Times New Roman"/>
                <w:szCs w:val="22"/>
                <w:lang w:val="el-GR" w:eastAsia="en-US"/>
              </w:rPr>
              <w:t>εκτονούμενα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Μ10Χ80mm</w:t>
            </w:r>
          </w:p>
        </w:tc>
        <w:tc>
          <w:tcPr>
            <w:tcW w:w="1276" w:type="dxa"/>
            <w:noWrap/>
          </w:tcPr>
          <w:p w14:paraId="7E1B1DB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7150AC0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w:t>
            </w:r>
          </w:p>
        </w:tc>
        <w:tc>
          <w:tcPr>
            <w:tcW w:w="2410" w:type="dxa"/>
            <w:noWrap/>
          </w:tcPr>
          <w:p w14:paraId="3EE5918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0,80</w:t>
            </w:r>
          </w:p>
        </w:tc>
        <w:tc>
          <w:tcPr>
            <w:tcW w:w="1275" w:type="dxa"/>
            <w:noWrap/>
          </w:tcPr>
          <w:p w14:paraId="080D501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160,00</w:t>
            </w:r>
          </w:p>
        </w:tc>
      </w:tr>
      <w:tr w:rsidR="00D67342" w:rsidRPr="00D67342" w14:paraId="1ADB6632" w14:textId="77777777" w:rsidTr="00D95FEC">
        <w:trPr>
          <w:trHeight w:val="300"/>
        </w:trPr>
        <w:tc>
          <w:tcPr>
            <w:tcW w:w="709" w:type="dxa"/>
            <w:noWrap/>
          </w:tcPr>
          <w:p w14:paraId="3AA7B5CC"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EF635DE"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Βύσματα μεταλλικά </w:t>
            </w:r>
            <w:proofErr w:type="spellStart"/>
            <w:r w:rsidRPr="00D67342">
              <w:rPr>
                <w:rFonts w:ascii="Times New Roman" w:hAnsi="Times New Roman" w:cs="Times New Roman"/>
                <w:szCs w:val="22"/>
                <w:lang w:val="el-GR" w:eastAsia="en-US"/>
              </w:rPr>
              <w:t>εκτονούμενα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Μ10Χ100mm</w:t>
            </w:r>
          </w:p>
        </w:tc>
        <w:tc>
          <w:tcPr>
            <w:tcW w:w="1276" w:type="dxa"/>
            <w:noWrap/>
          </w:tcPr>
          <w:p w14:paraId="567D5F9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2C7EFF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w:t>
            </w:r>
          </w:p>
        </w:tc>
        <w:tc>
          <w:tcPr>
            <w:tcW w:w="2410" w:type="dxa"/>
            <w:noWrap/>
          </w:tcPr>
          <w:p w14:paraId="6B4D38E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0,90</w:t>
            </w:r>
          </w:p>
        </w:tc>
        <w:tc>
          <w:tcPr>
            <w:tcW w:w="1275" w:type="dxa"/>
            <w:noWrap/>
          </w:tcPr>
          <w:p w14:paraId="0C8D113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180,00</w:t>
            </w:r>
          </w:p>
        </w:tc>
      </w:tr>
      <w:tr w:rsidR="00D67342" w:rsidRPr="00D67342" w14:paraId="59302D06" w14:textId="77777777" w:rsidTr="00D95FEC">
        <w:trPr>
          <w:trHeight w:val="300"/>
        </w:trPr>
        <w:tc>
          <w:tcPr>
            <w:tcW w:w="709" w:type="dxa"/>
            <w:noWrap/>
          </w:tcPr>
          <w:p w14:paraId="6DEC4A8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1CF3158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Βύσματα μεταλλικά </w:t>
            </w:r>
            <w:proofErr w:type="spellStart"/>
            <w:r w:rsidRPr="00D67342">
              <w:rPr>
                <w:rFonts w:ascii="Times New Roman" w:hAnsi="Times New Roman" w:cs="Times New Roman"/>
                <w:szCs w:val="22"/>
                <w:lang w:val="el-GR" w:eastAsia="en-US"/>
              </w:rPr>
              <w:t>εκτονούμενα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Μ10Χ120mm</w:t>
            </w:r>
          </w:p>
        </w:tc>
        <w:tc>
          <w:tcPr>
            <w:tcW w:w="1276" w:type="dxa"/>
            <w:noWrap/>
          </w:tcPr>
          <w:p w14:paraId="348C92D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FEAE71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w:t>
            </w:r>
          </w:p>
        </w:tc>
        <w:tc>
          <w:tcPr>
            <w:tcW w:w="2410" w:type="dxa"/>
            <w:noWrap/>
          </w:tcPr>
          <w:p w14:paraId="41AFA5F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1,00</w:t>
            </w:r>
          </w:p>
        </w:tc>
        <w:tc>
          <w:tcPr>
            <w:tcW w:w="1275" w:type="dxa"/>
            <w:noWrap/>
          </w:tcPr>
          <w:p w14:paraId="0A7F857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200,00</w:t>
            </w:r>
          </w:p>
        </w:tc>
      </w:tr>
      <w:tr w:rsidR="00D67342" w:rsidRPr="00D67342" w14:paraId="52A306D2" w14:textId="77777777" w:rsidTr="00D95FEC">
        <w:trPr>
          <w:trHeight w:val="300"/>
        </w:trPr>
        <w:tc>
          <w:tcPr>
            <w:tcW w:w="709" w:type="dxa"/>
            <w:noWrap/>
          </w:tcPr>
          <w:p w14:paraId="283C369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29081368"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Βύσματα μεταλλικά </w:t>
            </w:r>
            <w:proofErr w:type="spellStart"/>
            <w:r w:rsidRPr="00D67342">
              <w:rPr>
                <w:rFonts w:ascii="Times New Roman" w:hAnsi="Times New Roman" w:cs="Times New Roman"/>
                <w:szCs w:val="22"/>
                <w:lang w:val="el-GR" w:eastAsia="en-US"/>
              </w:rPr>
              <w:t>εκτονούμενα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Μ10Χ140mm</w:t>
            </w:r>
          </w:p>
        </w:tc>
        <w:tc>
          <w:tcPr>
            <w:tcW w:w="1276" w:type="dxa"/>
            <w:noWrap/>
          </w:tcPr>
          <w:p w14:paraId="35DD459D"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4C460C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w:t>
            </w:r>
          </w:p>
        </w:tc>
        <w:tc>
          <w:tcPr>
            <w:tcW w:w="2410" w:type="dxa"/>
            <w:noWrap/>
          </w:tcPr>
          <w:p w14:paraId="7CC20D88"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1,20</w:t>
            </w:r>
          </w:p>
        </w:tc>
        <w:tc>
          <w:tcPr>
            <w:tcW w:w="1275" w:type="dxa"/>
            <w:noWrap/>
          </w:tcPr>
          <w:p w14:paraId="3B8E06A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240,00</w:t>
            </w:r>
          </w:p>
        </w:tc>
      </w:tr>
      <w:tr w:rsidR="00D67342" w:rsidRPr="00D67342" w14:paraId="67A2074F" w14:textId="77777777" w:rsidTr="00D95FEC">
        <w:trPr>
          <w:trHeight w:val="300"/>
        </w:trPr>
        <w:tc>
          <w:tcPr>
            <w:tcW w:w="709" w:type="dxa"/>
            <w:noWrap/>
          </w:tcPr>
          <w:p w14:paraId="5349765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44CB49A"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Βύσματα μεταλλικά </w:t>
            </w:r>
            <w:proofErr w:type="spellStart"/>
            <w:r w:rsidRPr="00D67342">
              <w:rPr>
                <w:rFonts w:ascii="Times New Roman" w:hAnsi="Times New Roman" w:cs="Times New Roman"/>
                <w:szCs w:val="22"/>
                <w:lang w:val="el-GR" w:eastAsia="en-US"/>
              </w:rPr>
              <w:t>εκτονούμενα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Μ12Χ90mm</w:t>
            </w:r>
          </w:p>
        </w:tc>
        <w:tc>
          <w:tcPr>
            <w:tcW w:w="1276" w:type="dxa"/>
            <w:noWrap/>
          </w:tcPr>
          <w:p w14:paraId="4DB9541B"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59DC79AE"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w:t>
            </w:r>
          </w:p>
        </w:tc>
        <w:tc>
          <w:tcPr>
            <w:tcW w:w="2410" w:type="dxa"/>
            <w:noWrap/>
          </w:tcPr>
          <w:p w14:paraId="7A34FB4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1,20</w:t>
            </w:r>
          </w:p>
        </w:tc>
        <w:tc>
          <w:tcPr>
            <w:tcW w:w="1275" w:type="dxa"/>
            <w:noWrap/>
          </w:tcPr>
          <w:p w14:paraId="5D9992C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240,00</w:t>
            </w:r>
          </w:p>
        </w:tc>
      </w:tr>
      <w:tr w:rsidR="00D67342" w:rsidRPr="00D67342" w14:paraId="64E505E6" w14:textId="77777777" w:rsidTr="00D95FEC">
        <w:trPr>
          <w:trHeight w:val="300"/>
        </w:trPr>
        <w:tc>
          <w:tcPr>
            <w:tcW w:w="709" w:type="dxa"/>
            <w:noWrap/>
          </w:tcPr>
          <w:p w14:paraId="4DFF420E"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496038D"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Βύσματα μεταλλικά </w:t>
            </w:r>
            <w:proofErr w:type="spellStart"/>
            <w:r w:rsidRPr="00D67342">
              <w:rPr>
                <w:rFonts w:ascii="Times New Roman" w:hAnsi="Times New Roman" w:cs="Times New Roman"/>
                <w:szCs w:val="22"/>
                <w:lang w:val="el-GR" w:eastAsia="en-US"/>
              </w:rPr>
              <w:t>εκτονούμενα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Μ12Χ100mm</w:t>
            </w:r>
          </w:p>
        </w:tc>
        <w:tc>
          <w:tcPr>
            <w:tcW w:w="1276" w:type="dxa"/>
            <w:noWrap/>
          </w:tcPr>
          <w:p w14:paraId="1A132AB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C5A76E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w:t>
            </w:r>
          </w:p>
        </w:tc>
        <w:tc>
          <w:tcPr>
            <w:tcW w:w="2410" w:type="dxa"/>
            <w:noWrap/>
          </w:tcPr>
          <w:p w14:paraId="6591A17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1,30</w:t>
            </w:r>
          </w:p>
        </w:tc>
        <w:tc>
          <w:tcPr>
            <w:tcW w:w="1275" w:type="dxa"/>
            <w:noWrap/>
          </w:tcPr>
          <w:p w14:paraId="1EEC28C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260,00</w:t>
            </w:r>
          </w:p>
        </w:tc>
      </w:tr>
      <w:tr w:rsidR="00D67342" w:rsidRPr="00D67342" w14:paraId="5299176C" w14:textId="77777777" w:rsidTr="00D95FEC">
        <w:trPr>
          <w:trHeight w:val="300"/>
        </w:trPr>
        <w:tc>
          <w:tcPr>
            <w:tcW w:w="709" w:type="dxa"/>
            <w:noWrap/>
          </w:tcPr>
          <w:p w14:paraId="41203DD1"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0CF05F09"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Βύσματα μεταλλικά </w:t>
            </w:r>
            <w:proofErr w:type="spellStart"/>
            <w:r w:rsidRPr="00D67342">
              <w:rPr>
                <w:rFonts w:ascii="Times New Roman" w:hAnsi="Times New Roman" w:cs="Times New Roman"/>
                <w:szCs w:val="22"/>
                <w:lang w:val="el-GR" w:eastAsia="en-US"/>
              </w:rPr>
              <w:t>εκτονούμενα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Μ12Χ120mm</w:t>
            </w:r>
          </w:p>
        </w:tc>
        <w:tc>
          <w:tcPr>
            <w:tcW w:w="1276" w:type="dxa"/>
            <w:noWrap/>
          </w:tcPr>
          <w:p w14:paraId="7C7A832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030679C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w:t>
            </w:r>
          </w:p>
        </w:tc>
        <w:tc>
          <w:tcPr>
            <w:tcW w:w="2410" w:type="dxa"/>
            <w:noWrap/>
          </w:tcPr>
          <w:p w14:paraId="2A7AEF5C"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1,50</w:t>
            </w:r>
          </w:p>
        </w:tc>
        <w:tc>
          <w:tcPr>
            <w:tcW w:w="1275" w:type="dxa"/>
            <w:noWrap/>
          </w:tcPr>
          <w:p w14:paraId="493D600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300,00</w:t>
            </w:r>
          </w:p>
        </w:tc>
      </w:tr>
      <w:tr w:rsidR="00D67342" w:rsidRPr="00D67342" w14:paraId="53CB71FF" w14:textId="77777777" w:rsidTr="00D95FEC">
        <w:trPr>
          <w:trHeight w:val="300"/>
        </w:trPr>
        <w:tc>
          <w:tcPr>
            <w:tcW w:w="709" w:type="dxa"/>
            <w:noWrap/>
          </w:tcPr>
          <w:p w14:paraId="56247D40"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50E5D31F"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Βύσματα μεταλλικά </w:t>
            </w:r>
            <w:proofErr w:type="spellStart"/>
            <w:r w:rsidRPr="00D67342">
              <w:rPr>
                <w:rFonts w:ascii="Times New Roman" w:hAnsi="Times New Roman" w:cs="Times New Roman"/>
                <w:szCs w:val="22"/>
                <w:lang w:val="el-GR" w:eastAsia="en-US"/>
              </w:rPr>
              <w:t>εκτονούμενα</w:t>
            </w:r>
            <w:proofErr w:type="spellEnd"/>
            <w:r w:rsidRPr="00D67342">
              <w:rPr>
                <w:rFonts w:ascii="Times New Roman" w:hAnsi="Times New Roman" w:cs="Times New Roman"/>
                <w:szCs w:val="22"/>
                <w:lang w:val="el-GR" w:eastAsia="en-US"/>
              </w:rPr>
              <w:t xml:space="preserve">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Μ12Χ140mm</w:t>
            </w:r>
          </w:p>
        </w:tc>
        <w:tc>
          <w:tcPr>
            <w:tcW w:w="1276" w:type="dxa"/>
            <w:noWrap/>
          </w:tcPr>
          <w:p w14:paraId="1BE1220F"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26E44C1A"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200</w:t>
            </w:r>
          </w:p>
        </w:tc>
        <w:tc>
          <w:tcPr>
            <w:tcW w:w="2410" w:type="dxa"/>
            <w:noWrap/>
          </w:tcPr>
          <w:p w14:paraId="1F48533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1,60</w:t>
            </w:r>
          </w:p>
        </w:tc>
        <w:tc>
          <w:tcPr>
            <w:tcW w:w="1275" w:type="dxa"/>
            <w:noWrap/>
          </w:tcPr>
          <w:p w14:paraId="34AC5F2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320,00</w:t>
            </w:r>
          </w:p>
        </w:tc>
      </w:tr>
      <w:tr w:rsidR="00D67342" w:rsidRPr="00D67342" w14:paraId="5C1565DE" w14:textId="77777777" w:rsidTr="00D95FEC">
        <w:trPr>
          <w:trHeight w:val="300"/>
        </w:trPr>
        <w:tc>
          <w:tcPr>
            <w:tcW w:w="709" w:type="dxa"/>
            <w:noWrap/>
          </w:tcPr>
          <w:p w14:paraId="3EE13621"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60E65871" w14:textId="77777777" w:rsidR="00D67342" w:rsidRPr="00D67342" w:rsidRDefault="00D67342" w:rsidP="00D67342">
            <w:pPr>
              <w:suppressAutoHyphens w:val="0"/>
              <w:spacing w:after="0"/>
              <w:jc w:val="left"/>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Ούπα</w:t>
            </w:r>
            <w:proofErr w:type="spellEnd"/>
            <w:r w:rsidRPr="00D67342">
              <w:rPr>
                <w:rFonts w:ascii="Times New Roman" w:hAnsi="Times New Roman" w:cs="Times New Roman"/>
                <w:szCs w:val="22"/>
                <w:lang w:val="el-GR" w:eastAsia="en-US"/>
              </w:rPr>
              <w:t xml:space="preserve"> για τούβλο (</w:t>
            </w:r>
            <w:proofErr w:type="spellStart"/>
            <w:r w:rsidRPr="00D67342">
              <w:rPr>
                <w:rFonts w:ascii="Times New Roman" w:hAnsi="Times New Roman" w:cs="Times New Roman"/>
                <w:szCs w:val="22"/>
                <w:lang w:val="el-GR" w:eastAsia="en-US"/>
              </w:rPr>
              <w:t>Νο</w:t>
            </w:r>
            <w:proofErr w:type="spellEnd"/>
            <w:r w:rsidRPr="00D67342">
              <w:rPr>
                <w:rFonts w:ascii="Times New Roman" w:hAnsi="Times New Roman" w:cs="Times New Roman"/>
                <w:szCs w:val="22"/>
                <w:lang w:val="el-GR" w:eastAsia="en-US"/>
              </w:rPr>
              <w:t xml:space="preserve"> 6, 8, 10) 100τμχ.</w:t>
            </w:r>
          </w:p>
        </w:tc>
        <w:tc>
          <w:tcPr>
            <w:tcW w:w="1276" w:type="dxa"/>
            <w:noWrap/>
          </w:tcPr>
          <w:p w14:paraId="7FDBD9B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303B31B2"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w:t>
            </w:r>
          </w:p>
        </w:tc>
        <w:tc>
          <w:tcPr>
            <w:tcW w:w="2410" w:type="dxa"/>
            <w:noWrap/>
          </w:tcPr>
          <w:p w14:paraId="69EE3DC6"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8,00</w:t>
            </w:r>
          </w:p>
        </w:tc>
        <w:tc>
          <w:tcPr>
            <w:tcW w:w="1275" w:type="dxa"/>
            <w:noWrap/>
          </w:tcPr>
          <w:p w14:paraId="73C4B30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400,00</w:t>
            </w:r>
          </w:p>
        </w:tc>
      </w:tr>
      <w:tr w:rsidR="00D67342" w:rsidRPr="00D67342" w14:paraId="3576B0E5" w14:textId="77777777" w:rsidTr="00D95FEC">
        <w:trPr>
          <w:trHeight w:val="300"/>
        </w:trPr>
        <w:tc>
          <w:tcPr>
            <w:tcW w:w="709" w:type="dxa"/>
            <w:noWrap/>
          </w:tcPr>
          <w:p w14:paraId="3BF1CA65"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p>
        </w:tc>
        <w:tc>
          <w:tcPr>
            <w:tcW w:w="3544" w:type="dxa"/>
          </w:tcPr>
          <w:p w14:paraId="45EE48E0" w14:textId="77777777" w:rsidR="00D67342" w:rsidRPr="00D67342" w:rsidRDefault="00D67342" w:rsidP="00D67342">
            <w:pPr>
              <w:suppressAutoHyphens w:val="0"/>
              <w:spacing w:after="0"/>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Ροδέλες Μ8 </w:t>
            </w:r>
            <w:proofErr w:type="spellStart"/>
            <w:r w:rsidRPr="00D67342">
              <w:rPr>
                <w:rFonts w:ascii="Times New Roman" w:hAnsi="Times New Roman" w:cs="Times New Roman"/>
                <w:szCs w:val="22"/>
                <w:lang w:val="el-GR" w:eastAsia="en-US"/>
              </w:rPr>
              <w:t>γαλβανιζέ</w:t>
            </w:r>
            <w:proofErr w:type="spellEnd"/>
            <w:r w:rsidRPr="00D67342">
              <w:rPr>
                <w:rFonts w:ascii="Times New Roman" w:hAnsi="Times New Roman" w:cs="Times New Roman"/>
                <w:szCs w:val="22"/>
                <w:lang w:val="el-GR" w:eastAsia="en-US"/>
              </w:rPr>
              <w:t xml:space="preserve"> Φαρδιές Μεσαίες</w:t>
            </w:r>
          </w:p>
        </w:tc>
        <w:tc>
          <w:tcPr>
            <w:tcW w:w="1276" w:type="dxa"/>
            <w:noWrap/>
          </w:tcPr>
          <w:p w14:paraId="616E9E74"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tcPr>
          <w:p w14:paraId="6BC1A340"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tcPr>
          <w:p w14:paraId="7EA0C9A7"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0,10</w:t>
            </w:r>
          </w:p>
        </w:tc>
        <w:tc>
          <w:tcPr>
            <w:tcW w:w="1275" w:type="dxa"/>
            <w:noWrap/>
          </w:tcPr>
          <w:p w14:paraId="79651229" w14:textId="77777777" w:rsidR="00D67342" w:rsidRPr="00D67342" w:rsidRDefault="00D67342" w:rsidP="00D67342">
            <w:pPr>
              <w:suppressAutoHyphens w:val="0"/>
              <w:spacing w:after="0"/>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50,00</w:t>
            </w:r>
          </w:p>
        </w:tc>
      </w:tr>
      <w:tr w:rsidR="00D67342" w:rsidRPr="00D67342" w14:paraId="6EC517A2" w14:textId="77777777" w:rsidTr="00D95FEC">
        <w:trPr>
          <w:trHeight w:val="300"/>
        </w:trPr>
        <w:tc>
          <w:tcPr>
            <w:tcW w:w="709" w:type="dxa"/>
            <w:noWrap/>
            <w:hideMark/>
          </w:tcPr>
          <w:p w14:paraId="256D20BA"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64</w:t>
            </w:r>
          </w:p>
        </w:tc>
        <w:tc>
          <w:tcPr>
            <w:tcW w:w="3544" w:type="dxa"/>
            <w:hideMark/>
          </w:tcPr>
          <w:p w14:paraId="668D49BF"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w:t>
            </w:r>
            <w:proofErr w:type="spellStart"/>
            <w:r w:rsidRPr="00D67342">
              <w:rPr>
                <w:rFonts w:ascii="Times New Roman" w:hAnsi="Times New Roman" w:cs="Times New Roman"/>
                <w:szCs w:val="22"/>
                <w:lang w:val="el-GR" w:eastAsia="en-US"/>
              </w:rPr>
              <w:t>αυτοδιάτρητες</w:t>
            </w:r>
            <w:proofErr w:type="spellEnd"/>
            <w:r w:rsidRPr="00D67342">
              <w:rPr>
                <w:rFonts w:ascii="Times New Roman" w:hAnsi="Times New Roman" w:cs="Times New Roman"/>
                <w:szCs w:val="22"/>
                <w:lang w:val="el-GR" w:eastAsia="en-US"/>
              </w:rPr>
              <w:t xml:space="preserve"> Μ6Χ 2,5 </w:t>
            </w:r>
            <w:proofErr w:type="spellStart"/>
            <w:r w:rsidRPr="00D67342">
              <w:rPr>
                <w:rFonts w:ascii="Times New Roman" w:hAnsi="Times New Roman" w:cs="Times New Roman"/>
                <w:szCs w:val="22"/>
                <w:lang w:val="el-GR" w:eastAsia="en-US"/>
              </w:rPr>
              <w:t>cm</w:t>
            </w:r>
            <w:proofErr w:type="spellEnd"/>
            <w:r w:rsidRPr="00D67342">
              <w:rPr>
                <w:rFonts w:ascii="Times New Roman" w:hAnsi="Times New Roman" w:cs="Times New Roman"/>
                <w:szCs w:val="22"/>
                <w:lang w:val="el-GR" w:eastAsia="en-US"/>
              </w:rPr>
              <w:t xml:space="preserve"> με φλάντζα</w:t>
            </w:r>
          </w:p>
        </w:tc>
        <w:tc>
          <w:tcPr>
            <w:tcW w:w="1276" w:type="dxa"/>
            <w:noWrap/>
            <w:hideMark/>
          </w:tcPr>
          <w:p w14:paraId="55531DD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noWrap/>
            <w:hideMark/>
          </w:tcPr>
          <w:p w14:paraId="70ACD22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hideMark/>
          </w:tcPr>
          <w:p w14:paraId="3107884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0,20</w:t>
            </w:r>
          </w:p>
        </w:tc>
        <w:tc>
          <w:tcPr>
            <w:tcW w:w="1275" w:type="dxa"/>
            <w:noWrap/>
            <w:hideMark/>
          </w:tcPr>
          <w:p w14:paraId="0903B86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100,00</w:t>
            </w:r>
          </w:p>
        </w:tc>
      </w:tr>
      <w:tr w:rsidR="00D67342" w:rsidRPr="00D67342" w14:paraId="23C8F454" w14:textId="77777777" w:rsidTr="00D95FEC">
        <w:trPr>
          <w:trHeight w:val="300"/>
        </w:trPr>
        <w:tc>
          <w:tcPr>
            <w:tcW w:w="709" w:type="dxa"/>
            <w:tcBorders>
              <w:bottom w:val="single" w:sz="4" w:space="0" w:color="auto"/>
            </w:tcBorders>
            <w:noWrap/>
            <w:hideMark/>
          </w:tcPr>
          <w:p w14:paraId="1A289D1C" w14:textId="77777777" w:rsidR="00D67342" w:rsidRPr="00D67342" w:rsidRDefault="00D67342" w:rsidP="00D67342">
            <w:pPr>
              <w:widowControl w:val="0"/>
              <w:suppressAutoHyphens w:val="0"/>
              <w:autoSpaceDE w:val="0"/>
              <w:autoSpaceDN w:val="0"/>
              <w:spacing w:after="0"/>
              <w:jc w:val="center"/>
              <w:rPr>
                <w:rFonts w:ascii="Times New Roman" w:eastAsia="Arial" w:hAnsi="Times New Roman" w:cs="Times New Roman"/>
                <w:szCs w:val="22"/>
                <w:lang w:val="el-GR" w:eastAsia="en-US"/>
              </w:rPr>
            </w:pPr>
            <w:r w:rsidRPr="00D67342">
              <w:rPr>
                <w:rFonts w:ascii="Times New Roman" w:eastAsia="Arial" w:hAnsi="Times New Roman" w:cs="Times New Roman"/>
                <w:szCs w:val="22"/>
                <w:lang w:val="el-GR" w:eastAsia="en-US"/>
              </w:rPr>
              <w:t>65</w:t>
            </w:r>
          </w:p>
        </w:tc>
        <w:tc>
          <w:tcPr>
            <w:tcW w:w="3544" w:type="dxa"/>
            <w:tcBorders>
              <w:bottom w:val="single" w:sz="4" w:space="0" w:color="auto"/>
            </w:tcBorders>
            <w:hideMark/>
          </w:tcPr>
          <w:p w14:paraId="23200D5F" w14:textId="77777777" w:rsidR="00D67342" w:rsidRPr="00D67342" w:rsidRDefault="00D67342" w:rsidP="00D67342">
            <w:pPr>
              <w:suppressAutoHyphens w:val="0"/>
              <w:spacing w:after="0" w:line="276" w:lineRule="auto"/>
              <w:jc w:val="left"/>
              <w:rPr>
                <w:rFonts w:ascii="Times New Roman" w:hAnsi="Times New Roman" w:cs="Times New Roman"/>
                <w:szCs w:val="22"/>
                <w:lang w:val="el-GR" w:eastAsia="en-US"/>
              </w:rPr>
            </w:pPr>
            <w:r w:rsidRPr="00D67342">
              <w:rPr>
                <w:rFonts w:ascii="Times New Roman" w:hAnsi="Times New Roman" w:cs="Times New Roman"/>
                <w:szCs w:val="22"/>
                <w:lang w:val="el-GR" w:eastAsia="en-US"/>
              </w:rPr>
              <w:t xml:space="preserve">Βίδες </w:t>
            </w:r>
            <w:proofErr w:type="spellStart"/>
            <w:r w:rsidRPr="00D67342">
              <w:rPr>
                <w:rFonts w:ascii="Times New Roman" w:hAnsi="Times New Roman" w:cs="Times New Roman"/>
                <w:szCs w:val="22"/>
                <w:lang w:val="el-GR" w:eastAsia="en-US"/>
              </w:rPr>
              <w:t>αυτοδιάτρητες</w:t>
            </w:r>
            <w:proofErr w:type="spellEnd"/>
            <w:r w:rsidRPr="00D67342">
              <w:rPr>
                <w:rFonts w:ascii="Times New Roman" w:hAnsi="Times New Roman" w:cs="Times New Roman"/>
                <w:szCs w:val="22"/>
                <w:lang w:val="el-GR" w:eastAsia="en-US"/>
              </w:rPr>
              <w:t xml:space="preserve"> M6X 3,5 </w:t>
            </w:r>
            <w:proofErr w:type="spellStart"/>
            <w:r w:rsidRPr="00D67342">
              <w:rPr>
                <w:rFonts w:ascii="Times New Roman" w:hAnsi="Times New Roman" w:cs="Times New Roman"/>
                <w:szCs w:val="22"/>
                <w:lang w:val="el-GR" w:eastAsia="en-US"/>
              </w:rPr>
              <w:t>cm</w:t>
            </w:r>
            <w:proofErr w:type="spellEnd"/>
            <w:r w:rsidRPr="00D67342">
              <w:rPr>
                <w:rFonts w:ascii="Times New Roman" w:hAnsi="Times New Roman" w:cs="Times New Roman"/>
                <w:szCs w:val="22"/>
                <w:lang w:val="el-GR" w:eastAsia="en-US"/>
              </w:rPr>
              <w:t xml:space="preserve"> με φλάντζα</w:t>
            </w:r>
          </w:p>
        </w:tc>
        <w:tc>
          <w:tcPr>
            <w:tcW w:w="1276" w:type="dxa"/>
            <w:tcBorders>
              <w:bottom w:val="single" w:sz="4" w:space="0" w:color="auto"/>
            </w:tcBorders>
            <w:noWrap/>
            <w:hideMark/>
          </w:tcPr>
          <w:p w14:paraId="1FADB2F5"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roofErr w:type="spellStart"/>
            <w:r w:rsidRPr="00D67342">
              <w:rPr>
                <w:rFonts w:ascii="Times New Roman" w:hAnsi="Times New Roman" w:cs="Times New Roman"/>
                <w:szCs w:val="22"/>
                <w:lang w:val="el-GR" w:eastAsia="en-US"/>
              </w:rPr>
              <w:t>Τεμ</w:t>
            </w:r>
            <w:proofErr w:type="spellEnd"/>
            <w:r w:rsidRPr="00D67342">
              <w:rPr>
                <w:rFonts w:ascii="Times New Roman" w:hAnsi="Times New Roman" w:cs="Times New Roman"/>
                <w:szCs w:val="22"/>
                <w:lang w:val="el-GR" w:eastAsia="en-US"/>
              </w:rPr>
              <w:t>.</w:t>
            </w:r>
          </w:p>
        </w:tc>
        <w:tc>
          <w:tcPr>
            <w:tcW w:w="1701" w:type="dxa"/>
            <w:tcBorders>
              <w:bottom w:val="single" w:sz="4" w:space="0" w:color="auto"/>
            </w:tcBorders>
            <w:noWrap/>
            <w:hideMark/>
          </w:tcPr>
          <w:p w14:paraId="65B71261"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500</w:t>
            </w:r>
          </w:p>
        </w:tc>
        <w:tc>
          <w:tcPr>
            <w:tcW w:w="2410" w:type="dxa"/>
            <w:noWrap/>
            <w:hideMark/>
          </w:tcPr>
          <w:p w14:paraId="3B4907F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0,35</w:t>
            </w:r>
          </w:p>
        </w:tc>
        <w:tc>
          <w:tcPr>
            <w:tcW w:w="1275" w:type="dxa"/>
            <w:noWrap/>
            <w:hideMark/>
          </w:tcPr>
          <w:p w14:paraId="7BC3DB8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r w:rsidRPr="00D67342">
              <w:rPr>
                <w:rFonts w:ascii="Times New Roman" w:hAnsi="Times New Roman" w:cs="Times New Roman"/>
                <w:szCs w:val="22"/>
                <w:lang w:val="el-GR" w:eastAsia="en-US"/>
              </w:rPr>
              <w:t>175,00</w:t>
            </w:r>
          </w:p>
        </w:tc>
      </w:tr>
      <w:tr w:rsidR="00D67342" w:rsidRPr="00D67342" w14:paraId="36DA44B9" w14:textId="77777777" w:rsidTr="00D95FEC">
        <w:trPr>
          <w:trHeight w:val="315"/>
        </w:trPr>
        <w:tc>
          <w:tcPr>
            <w:tcW w:w="709" w:type="dxa"/>
            <w:tcBorders>
              <w:left w:val="nil"/>
              <w:bottom w:val="nil"/>
              <w:right w:val="nil"/>
            </w:tcBorders>
            <w:noWrap/>
            <w:hideMark/>
          </w:tcPr>
          <w:p w14:paraId="6F51F5C8"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
        </w:tc>
        <w:tc>
          <w:tcPr>
            <w:tcW w:w="3544" w:type="dxa"/>
            <w:tcBorders>
              <w:left w:val="nil"/>
              <w:bottom w:val="nil"/>
              <w:right w:val="nil"/>
            </w:tcBorders>
            <w:noWrap/>
            <w:hideMark/>
          </w:tcPr>
          <w:p w14:paraId="364EED7F"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
        </w:tc>
        <w:tc>
          <w:tcPr>
            <w:tcW w:w="1276" w:type="dxa"/>
            <w:tcBorders>
              <w:left w:val="nil"/>
              <w:bottom w:val="nil"/>
              <w:right w:val="nil"/>
            </w:tcBorders>
            <w:noWrap/>
            <w:hideMark/>
          </w:tcPr>
          <w:p w14:paraId="0CF9F41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
        </w:tc>
        <w:tc>
          <w:tcPr>
            <w:tcW w:w="1701" w:type="dxa"/>
            <w:tcBorders>
              <w:left w:val="nil"/>
              <w:bottom w:val="nil"/>
            </w:tcBorders>
            <w:noWrap/>
          </w:tcPr>
          <w:p w14:paraId="6C15A663"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p>
        </w:tc>
        <w:tc>
          <w:tcPr>
            <w:tcW w:w="2410" w:type="dxa"/>
            <w:noWrap/>
            <w:hideMark/>
          </w:tcPr>
          <w:p w14:paraId="159D1F3A"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b/>
                <w:bCs/>
                <w:szCs w:val="22"/>
                <w:lang w:val="el-GR" w:eastAsia="en-US"/>
              </w:rPr>
              <w:t>ΣΥΝΟΛΟ:</w:t>
            </w:r>
          </w:p>
        </w:tc>
        <w:tc>
          <w:tcPr>
            <w:tcW w:w="1275" w:type="dxa"/>
            <w:noWrap/>
            <w:hideMark/>
          </w:tcPr>
          <w:p w14:paraId="47C39FE7"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szCs w:val="22"/>
                <w:lang w:val="el-GR" w:eastAsia="en-US"/>
              </w:rPr>
              <w:t>59.991,50</w:t>
            </w:r>
          </w:p>
        </w:tc>
      </w:tr>
      <w:tr w:rsidR="00D67342" w:rsidRPr="00D67342" w14:paraId="34ABB309" w14:textId="77777777" w:rsidTr="00D95FEC">
        <w:trPr>
          <w:trHeight w:val="315"/>
        </w:trPr>
        <w:tc>
          <w:tcPr>
            <w:tcW w:w="709" w:type="dxa"/>
            <w:tcBorders>
              <w:top w:val="nil"/>
              <w:left w:val="nil"/>
              <w:bottom w:val="nil"/>
              <w:right w:val="nil"/>
            </w:tcBorders>
            <w:noWrap/>
            <w:hideMark/>
          </w:tcPr>
          <w:p w14:paraId="6E8B44F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
        </w:tc>
        <w:tc>
          <w:tcPr>
            <w:tcW w:w="3544" w:type="dxa"/>
            <w:tcBorders>
              <w:top w:val="nil"/>
              <w:left w:val="nil"/>
              <w:bottom w:val="nil"/>
              <w:right w:val="nil"/>
            </w:tcBorders>
            <w:noWrap/>
            <w:hideMark/>
          </w:tcPr>
          <w:p w14:paraId="6FE0ECA6"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
        </w:tc>
        <w:tc>
          <w:tcPr>
            <w:tcW w:w="1276" w:type="dxa"/>
            <w:tcBorders>
              <w:top w:val="nil"/>
              <w:left w:val="nil"/>
              <w:bottom w:val="nil"/>
              <w:right w:val="nil"/>
            </w:tcBorders>
            <w:noWrap/>
            <w:hideMark/>
          </w:tcPr>
          <w:p w14:paraId="22E39C82"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
        </w:tc>
        <w:tc>
          <w:tcPr>
            <w:tcW w:w="1701" w:type="dxa"/>
            <w:tcBorders>
              <w:top w:val="nil"/>
              <w:left w:val="nil"/>
              <w:bottom w:val="nil"/>
            </w:tcBorders>
            <w:noWrap/>
          </w:tcPr>
          <w:p w14:paraId="10F7F8FA"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p>
        </w:tc>
        <w:tc>
          <w:tcPr>
            <w:tcW w:w="2410" w:type="dxa"/>
            <w:noWrap/>
            <w:hideMark/>
          </w:tcPr>
          <w:p w14:paraId="141748D1"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b/>
                <w:bCs/>
                <w:szCs w:val="22"/>
                <w:lang w:val="el-GR" w:eastAsia="en-US"/>
              </w:rPr>
              <w:t>Φ.Π.Α.24%</w:t>
            </w:r>
          </w:p>
        </w:tc>
        <w:tc>
          <w:tcPr>
            <w:tcW w:w="1275" w:type="dxa"/>
            <w:noWrap/>
            <w:hideMark/>
          </w:tcPr>
          <w:p w14:paraId="5C514407"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szCs w:val="22"/>
                <w:lang w:val="el-GR" w:eastAsia="en-US"/>
              </w:rPr>
              <w:t>14.397,96</w:t>
            </w:r>
          </w:p>
        </w:tc>
      </w:tr>
      <w:tr w:rsidR="00D67342" w:rsidRPr="00D67342" w14:paraId="7E3FC971" w14:textId="77777777" w:rsidTr="00D95FEC">
        <w:trPr>
          <w:trHeight w:val="315"/>
        </w:trPr>
        <w:tc>
          <w:tcPr>
            <w:tcW w:w="709" w:type="dxa"/>
            <w:tcBorders>
              <w:top w:val="nil"/>
              <w:left w:val="nil"/>
              <w:bottom w:val="nil"/>
              <w:right w:val="nil"/>
            </w:tcBorders>
            <w:noWrap/>
            <w:hideMark/>
          </w:tcPr>
          <w:p w14:paraId="3A0028B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
        </w:tc>
        <w:tc>
          <w:tcPr>
            <w:tcW w:w="3544" w:type="dxa"/>
            <w:tcBorders>
              <w:top w:val="nil"/>
              <w:left w:val="nil"/>
              <w:bottom w:val="nil"/>
              <w:right w:val="nil"/>
            </w:tcBorders>
            <w:noWrap/>
            <w:hideMark/>
          </w:tcPr>
          <w:p w14:paraId="332733D9"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
        </w:tc>
        <w:tc>
          <w:tcPr>
            <w:tcW w:w="1276" w:type="dxa"/>
            <w:tcBorders>
              <w:top w:val="nil"/>
              <w:left w:val="nil"/>
              <w:bottom w:val="nil"/>
              <w:right w:val="nil"/>
            </w:tcBorders>
            <w:noWrap/>
            <w:hideMark/>
          </w:tcPr>
          <w:p w14:paraId="01FCE23A" w14:textId="77777777" w:rsidR="00D67342" w:rsidRPr="00D67342" w:rsidRDefault="00D67342" w:rsidP="00D67342">
            <w:pPr>
              <w:suppressAutoHyphens w:val="0"/>
              <w:spacing w:after="200" w:line="276" w:lineRule="auto"/>
              <w:jc w:val="center"/>
              <w:rPr>
                <w:rFonts w:ascii="Times New Roman" w:hAnsi="Times New Roman" w:cs="Times New Roman"/>
                <w:szCs w:val="22"/>
                <w:lang w:val="el-GR" w:eastAsia="en-US"/>
              </w:rPr>
            </w:pPr>
          </w:p>
        </w:tc>
        <w:tc>
          <w:tcPr>
            <w:tcW w:w="1701" w:type="dxa"/>
            <w:tcBorders>
              <w:top w:val="nil"/>
              <w:left w:val="nil"/>
              <w:bottom w:val="nil"/>
            </w:tcBorders>
            <w:noWrap/>
          </w:tcPr>
          <w:p w14:paraId="5D7F8F1B"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p>
        </w:tc>
        <w:tc>
          <w:tcPr>
            <w:tcW w:w="2410" w:type="dxa"/>
            <w:noWrap/>
            <w:hideMark/>
          </w:tcPr>
          <w:p w14:paraId="01A1D5F5"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b/>
                <w:bCs/>
                <w:szCs w:val="22"/>
                <w:lang w:val="el-GR" w:eastAsia="en-US"/>
              </w:rPr>
              <w:t>ΓΕΝΙΚΟ ΣΥΝΟΛΟ:</w:t>
            </w:r>
          </w:p>
        </w:tc>
        <w:tc>
          <w:tcPr>
            <w:tcW w:w="1275" w:type="dxa"/>
            <w:noWrap/>
            <w:hideMark/>
          </w:tcPr>
          <w:p w14:paraId="3899C5A3" w14:textId="77777777" w:rsidR="00D67342" w:rsidRPr="00D67342" w:rsidRDefault="00D67342" w:rsidP="00D67342">
            <w:pPr>
              <w:suppressAutoHyphens w:val="0"/>
              <w:spacing w:after="200" w:line="276" w:lineRule="auto"/>
              <w:jc w:val="center"/>
              <w:rPr>
                <w:rFonts w:ascii="Times New Roman" w:hAnsi="Times New Roman" w:cs="Times New Roman"/>
                <w:b/>
                <w:bCs/>
                <w:szCs w:val="22"/>
                <w:lang w:val="el-GR" w:eastAsia="en-US"/>
              </w:rPr>
            </w:pPr>
            <w:r w:rsidRPr="00D67342">
              <w:rPr>
                <w:rFonts w:ascii="Times New Roman" w:hAnsi="Times New Roman" w:cs="Times New Roman"/>
                <w:szCs w:val="22"/>
                <w:lang w:val="el-GR" w:eastAsia="en-US"/>
              </w:rPr>
              <w:t>74.389,46</w:t>
            </w:r>
          </w:p>
        </w:tc>
      </w:tr>
    </w:tbl>
    <w:p w14:paraId="701FE770" w14:textId="77777777" w:rsidR="00D67342" w:rsidRPr="00D67342" w:rsidRDefault="00D67342" w:rsidP="00D67342">
      <w:pPr>
        <w:suppressAutoHyphens w:val="0"/>
        <w:spacing w:after="200" w:line="276" w:lineRule="auto"/>
        <w:jc w:val="left"/>
        <w:rPr>
          <w:rFonts w:ascii="Times New Roman" w:eastAsiaTheme="minorHAnsi" w:hAnsi="Times New Roman" w:cs="Times New Roman"/>
          <w:sz w:val="24"/>
          <w:lang w:val="el-GR" w:eastAsia="en-US"/>
        </w:rPr>
      </w:pPr>
    </w:p>
    <w:p w14:paraId="12FEA967" w14:textId="77777777" w:rsidR="00D67342" w:rsidRPr="00D67342" w:rsidRDefault="00D67342" w:rsidP="00D67342">
      <w:pPr>
        <w:suppressAutoHyphens w:val="0"/>
        <w:spacing w:after="200" w:line="276" w:lineRule="auto"/>
        <w:jc w:val="left"/>
        <w:rPr>
          <w:rFonts w:ascii="Times New Roman" w:eastAsiaTheme="minorHAnsi" w:hAnsi="Times New Roman" w:cs="Times New Roman"/>
          <w:sz w:val="24"/>
          <w:lang w:val="el-GR" w:eastAsia="en-US"/>
        </w:rPr>
      </w:pPr>
    </w:p>
    <w:p w14:paraId="4EB595AE" w14:textId="4539DE95" w:rsidR="00D67342" w:rsidRPr="00D67342" w:rsidRDefault="0079404D" w:rsidP="00D67342">
      <w:pPr>
        <w:suppressAutoHyphens w:val="0"/>
        <w:spacing w:after="0" w:line="240" w:lineRule="atLeast"/>
        <w:jc w:val="left"/>
        <w:rPr>
          <w:rFonts w:ascii="Times New Roman" w:hAnsi="Times New Roman" w:cs="Times New Roman"/>
          <w:sz w:val="24"/>
          <w:lang w:val="el-GR" w:eastAsia="el-GR"/>
        </w:rPr>
      </w:pPr>
      <w:r>
        <w:rPr>
          <w:rFonts w:ascii="Times New Roman" w:hAnsi="Times New Roman" w:cs="Times New Roman"/>
          <w:sz w:val="24"/>
          <w:lang w:val="en-US" w:eastAsia="el-GR"/>
        </w:rPr>
        <w:t xml:space="preserve">            </w:t>
      </w:r>
      <w:r w:rsidR="00D67342" w:rsidRPr="00D67342">
        <w:rPr>
          <w:rFonts w:ascii="Times New Roman" w:hAnsi="Times New Roman" w:cs="Times New Roman"/>
          <w:sz w:val="24"/>
          <w:lang w:val="el-GR" w:eastAsia="el-GR"/>
        </w:rPr>
        <w:t>ΕΛΕΓΧΘΗΚΕ</w:t>
      </w:r>
      <w:r w:rsidR="00D67342" w:rsidRPr="00D67342">
        <w:rPr>
          <w:rFonts w:ascii="Times New Roman" w:hAnsi="Times New Roman" w:cs="Times New Roman"/>
          <w:sz w:val="24"/>
          <w:lang w:val="el-GR" w:eastAsia="el-GR"/>
        </w:rPr>
        <w:tab/>
      </w:r>
      <w:r w:rsidR="00D67342" w:rsidRPr="00D67342">
        <w:rPr>
          <w:rFonts w:ascii="Times New Roman" w:hAnsi="Times New Roman" w:cs="Times New Roman"/>
          <w:sz w:val="24"/>
          <w:lang w:val="el-GR" w:eastAsia="el-GR"/>
        </w:rPr>
        <w:tab/>
      </w:r>
      <w:r w:rsidR="00D67342" w:rsidRPr="00D67342">
        <w:rPr>
          <w:rFonts w:ascii="Times New Roman" w:hAnsi="Times New Roman" w:cs="Times New Roman"/>
          <w:sz w:val="24"/>
          <w:lang w:val="el-GR" w:eastAsia="el-GR"/>
        </w:rPr>
        <w:tab/>
      </w:r>
      <w:r w:rsidR="00D67342" w:rsidRPr="00D67342">
        <w:rPr>
          <w:rFonts w:ascii="Times New Roman" w:hAnsi="Times New Roman" w:cs="Times New Roman"/>
          <w:sz w:val="24"/>
          <w:lang w:val="el-GR" w:eastAsia="el-GR"/>
        </w:rPr>
        <w:tab/>
      </w:r>
      <w:r w:rsidR="00D67342" w:rsidRPr="00D67342">
        <w:rPr>
          <w:rFonts w:ascii="Times New Roman" w:hAnsi="Times New Roman" w:cs="Times New Roman"/>
          <w:sz w:val="24"/>
          <w:lang w:val="el-GR" w:eastAsia="el-GR"/>
        </w:rPr>
        <w:tab/>
        <w:t xml:space="preserve">                 </w:t>
      </w:r>
      <w:r>
        <w:rPr>
          <w:rFonts w:ascii="Times New Roman" w:hAnsi="Times New Roman" w:cs="Times New Roman"/>
          <w:sz w:val="24"/>
          <w:lang w:val="en-US" w:eastAsia="el-GR"/>
        </w:rPr>
        <w:t xml:space="preserve"> </w:t>
      </w:r>
      <w:r w:rsidR="00D67342" w:rsidRPr="00D67342">
        <w:rPr>
          <w:rFonts w:ascii="Times New Roman" w:hAnsi="Times New Roman" w:cs="Times New Roman"/>
          <w:sz w:val="24"/>
          <w:lang w:val="el-GR" w:eastAsia="el-GR"/>
        </w:rPr>
        <w:t xml:space="preserve">Ο ΣΥΝΤΑΞΑΣ                        </w:t>
      </w:r>
    </w:p>
    <w:p w14:paraId="273C1612"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       Η ΠΡΟΪΣΤΑΜΕΝΗ </w:t>
      </w:r>
    </w:p>
    <w:p w14:paraId="47276C8E"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p>
    <w:p w14:paraId="4E7C7062"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p>
    <w:p w14:paraId="16F02F8E"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p>
    <w:p w14:paraId="175D06CC"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            Δέσποινα Ράπτη</w:t>
      </w:r>
      <w:r w:rsidRPr="00D67342">
        <w:rPr>
          <w:rFonts w:ascii="Times New Roman" w:hAnsi="Times New Roman" w:cs="Times New Roman"/>
          <w:sz w:val="24"/>
          <w:lang w:val="el-GR" w:eastAsia="el-GR"/>
        </w:rPr>
        <w:tab/>
      </w:r>
      <w:r w:rsidRPr="00D67342">
        <w:rPr>
          <w:rFonts w:ascii="Times New Roman" w:hAnsi="Times New Roman" w:cs="Times New Roman"/>
          <w:sz w:val="24"/>
          <w:lang w:val="el-GR" w:eastAsia="el-GR"/>
        </w:rPr>
        <w:tab/>
      </w:r>
      <w:r w:rsidRPr="00D67342">
        <w:rPr>
          <w:rFonts w:ascii="Times New Roman" w:hAnsi="Times New Roman" w:cs="Times New Roman"/>
          <w:sz w:val="24"/>
          <w:lang w:val="el-GR" w:eastAsia="el-GR"/>
        </w:rPr>
        <w:tab/>
        <w:t xml:space="preserve">                       </w:t>
      </w:r>
      <w:r w:rsidRPr="00D67342">
        <w:rPr>
          <w:rFonts w:ascii="Times New Roman" w:hAnsi="Times New Roman" w:cs="Times New Roman"/>
          <w:sz w:val="24"/>
          <w:lang w:val="el-GR" w:eastAsia="el-GR"/>
        </w:rPr>
        <w:tab/>
      </w:r>
      <w:r w:rsidRPr="00D67342">
        <w:rPr>
          <w:rFonts w:ascii="Times New Roman" w:hAnsi="Times New Roman" w:cs="Times New Roman"/>
          <w:sz w:val="24"/>
          <w:lang w:val="el-GR" w:eastAsia="el-GR"/>
        </w:rPr>
        <w:tab/>
        <w:t xml:space="preserve">Αθανάσιος </w:t>
      </w:r>
      <w:proofErr w:type="spellStart"/>
      <w:r w:rsidRPr="00D67342">
        <w:rPr>
          <w:rFonts w:ascii="Times New Roman" w:hAnsi="Times New Roman" w:cs="Times New Roman"/>
          <w:sz w:val="24"/>
          <w:lang w:val="el-GR" w:eastAsia="el-GR"/>
        </w:rPr>
        <w:t>Βαρελτζίδης</w:t>
      </w:r>
      <w:proofErr w:type="spellEnd"/>
    </w:p>
    <w:p w14:paraId="66DA7A07"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        Πολιτικός Μηχανικός</w:t>
      </w:r>
      <w:r w:rsidRPr="00D67342">
        <w:rPr>
          <w:rFonts w:ascii="Times New Roman" w:hAnsi="Times New Roman" w:cs="Times New Roman"/>
          <w:sz w:val="24"/>
          <w:lang w:val="el-GR" w:eastAsia="el-GR"/>
        </w:rPr>
        <w:tab/>
      </w:r>
      <w:r w:rsidRPr="00D67342">
        <w:rPr>
          <w:rFonts w:ascii="Times New Roman" w:hAnsi="Times New Roman" w:cs="Times New Roman"/>
          <w:sz w:val="24"/>
          <w:lang w:val="el-GR" w:eastAsia="el-GR"/>
        </w:rPr>
        <w:tab/>
      </w:r>
      <w:r w:rsidRPr="00D67342">
        <w:rPr>
          <w:rFonts w:ascii="Times New Roman" w:hAnsi="Times New Roman" w:cs="Times New Roman"/>
          <w:sz w:val="24"/>
          <w:lang w:val="el-GR" w:eastAsia="el-GR"/>
        </w:rPr>
        <w:tab/>
      </w:r>
      <w:r w:rsidRPr="00D67342">
        <w:rPr>
          <w:rFonts w:ascii="Times New Roman" w:hAnsi="Times New Roman" w:cs="Times New Roman"/>
          <w:sz w:val="24"/>
          <w:lang w:val="el-GR" w:eastAsia="el-GR"/>
        </w:rPr>
        <w:tab/>
        <w:t xml:space="preserve">                             Δομικών Έργων</w:t>
      </w:r>
    </w:p>
    <w:p w14:paraId="6688480A"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p>
    <w:p w14:paraId="15409E3F"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p>
    <w:p w14:paraId="6B039EF7" w14:textId="77777777" w:rsidR="00D67342" w:rsidRPr="00D67342" w:rsidRDefault="00D67342" w:rsidP="00D67342">
      <w:pPr>
        <w:suppressAutoHyphens w:val="0"/>
        <w:spacing w:after="0" w:line="240" w:lineRule="atLeast"/>
        <w:jc w:val="center"/>
        <w:rPr>
          <w:rFonts w:ascii="Times New Roman" w:hAnsi="Times New Roman" w:cs="Times New Roman"/>
          <w:sz w:val="24"/>
          <w:lang w:val="el-GR" w:eastAsia="el-GR"/>
        </w:rPr>
      </w:pPr>
      <w:r w:rsidRPr="00D67342">
        <w:rPr>
          <w:rFonts w:ascii="Times New Roman" w:hAnsi="Times New Roman" w:cs="Times New Roman"/>
          <w:sz w:val="24"/>
          <w:lang w:val="el-GR" w:eastAsia="el-GR"/>
        </w:rPr>
        <w:t>ΘΕΩΡΗΘΗΚΕ</w:t>
      </w:r>
    </w:p>
    <w:p w14:paraId="04F65FE5" w14:textId="77777777" w:rsidR="00D67342" w:rsidRPr="00D67342" w:rsidRDefault="00D67342" w:rsidP="00D67342">
      <w:pPr>
        <w:suppressAutoHyphens w:val="0"/>
        <w:spacing w:after="0" w:line="240" w:lineRule="atLeast"/>
        <w:jc w:val="center"/>
        <w:rPr>
          <w:rFonts w:ascii="Times New Roman" w:hAnsi="Times New Roman" w:cs="Times New Roman"/>
          <w:sz w:val="24"/>
          <w:lang w:val="el-GR" w:eastAsia="el-GR"/>
        </w:rPr>
      </w:pPr>
      <w:r w:rsidRPr="00D67342">
        <w:rPr>
          <w:rFonts w:ascii="Times New Roman" w:hAnsi="Times New Roman" w:cs="Times New Roman"/>
          <w:sz w:val="24"/>
          <w:lang w:val="el-GR" w:eastAsia="el-GR"/>
        </w:rPr>
        <w:t>Η Δ/ΝΤΡΙΑ ΤΕΧΝΙΚΩΝ ΥΠΗΡΕΣΙΩΝ</w:t>
      </w:r>
    </w:p>
    <w:p w14:paraId="7AC998E6" w14:textId="77777777" w:rsidR="00D67342" w:rsidRPr="00D67342" w:rsidRDefault="00D67342" w:rsidP="00D67342">
      <w:pPr>
        <w:suppressAutoHyphens w:val="0"/>
        <w:spacing w:after="0" w:line="240" w:lineRule="atLeast"/>
        <w:jc w:val="center"/>
        <w:rPr>
          <w:rFonts w:ascii="Times New Roman" w:hAnsi="Times New Roman" w:cs="Times New Roman"/>
          <w:sz w:val="24"/>
          <w:lang w:val="el-GR" w:eastAsia="el-GR"/>
        </w:rPr>
      </w:pPr>
    </w:p>
    <w:p w14:paraId="22FB9F0D"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p>
    <w:p w14:paraId="2A1173FD"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p>
    <w:p w14:paraId="7A9B8893"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p>
    <w:p w14:paraId="3BD35D2C" w14:textId="3F2890BB" w:rsidR="00D67342" w:rsidRPr="00D67342" w:rsidRDefault="00D67342" w:rsidP="00D67342">
      <w:pPr>
        <w:widowControl w:val="0"/>
        <w:suppressAutoHyphens w:val="0"/>
        <w:autoSpaceDE w:val="0"/>
        <w:autoSpaceDN w:val="0"/>
        <w:adjustRightInd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                     </w:t>
      </w:r>
      <w:r w:rsidRPr="00D67342">
        <w:rPr>
          <w:rFonts w:ascii="Times New Roman" w:hAnsi="Times New Roman" w:cs="Times New Roman"/>
          <w:sz w:val="24"/>
          <w:lang w:val="el-GR" w:eastAsia="el-GR"/>
        </w:rPr>
        <w:tab/>
      </w:r>
      <w:r w:rsidRPr="00D67342">
        <w:rPr>
          <w:rFonts w:ascii="Times New Roman" w:hAnsi="Times New Roman" w:cs="Times New Roman"/>
          <w:sz w:val="24"/>
          <w:lang w:val="el-GR" w:eastAsia="el-GR"/>
        </w:rPr>
        <w:tab/>
      </w:r>
      <w:r w:rsidRPr="00D67342">
        <w:rPr>
          <w:rFonts w:ascii="Times New Roman" w:hAnsi="Times New Roman" w:cs="Times New Roman"/>
          <w:sz w:val="24"/>
          <w:lang w:val="el-GR" w:eastAsia="el-GR"/>
        </w:rPr>
        <w:tab/>
        <w:t xml:space="preserve">        </w:t>
      </w:r>
      <w:r w:rsidR="0079404D">
        <w:rPr>
          <w:rFonts w:ascii="Times New Roman" w:hAnsi="Times New Roman" w:cs="Times New Roman"/>
          <w:sz w:val="24"/>
          <w:lang w:val="el-GR" w:eastAsia="el-GR"/>
        </w:rPr>
        <w:tab/>
      </w:r>
      <w:r w:rsidR="0079404D">
        <w:rPr>
          <w:rFonts w:ascii="Times New Roman" w:hAnsi="Times New Roman" w:cs="Times New Roman"/>
          <w:sz w:val="24"/>
          <w:lang w:val="en-US" w:eastAsia="el-GR"/>
        </w:rPr>
        <w:t xml:space="preserve">      </w:t>
      </w:r>
      <w:r w:rsidRPr="00D67342">
        <w:rPr>
          <w:rFonts w:ascii="Times New Roman" w:hAnsi="Times New Roman" w:cs="Times New Roman"/>
          <w:sz w:val="24"/>
          <w:lang w:val="el-GR" w:eastAsia="el-GR"/>
        </w:rPr>
        <w:t>Αικατερίνη Μανά</w:t>
      </w:r>
    </w:p>
    <w:p w14:paraId="36AA3EDF" w14:textId="1B8836DD" w:rsidR="00D67342" w:rsidRPr="00D67342" w:rsidRDefault="00D67342" w:rsidP="00D67342">
      <w:pPr>
        <w:widowControl w:val="0"/>
        <w:suppressAutoHyphens w:val="0"/>
        <w:autoSpaceDE w:val="0"/>
        <w:autoSpaceDN w:val="0"/>
        <w:adjustRightInd w:val="0"/>
        <w:spacing w:after="0"/>
        <w:jc w:val="left"/>
        <w:rPr>
          <w:rFonts w:ascii="Times New Roman" w:hAnsi="Times New Roman" w:cs="Times New Roman"/>
          <w:sz w:val="24"/>
          <w:lang w:val="el-GR" w:eastAsia="el-GR"/>
        </w:rPr>
      </w:pPr>
      <w:r w:rsidRPr="00D67342">
        <w:rPr>
          <w:rFonts w:ascii="Times New Roman" w:hAnsi="Times New Roman" w:cs="Times New Roman"/>
          <w:sz w:val="24"/>
          <w:lang w:val="el-GR" w:eastAsia="el-GR"/>
        </w:rPr>
        <w:t xml:space="preserve">  </w:t>
      </w:r>
      <w:r w:rsidR="0079404D">
        <w:rPr>
          <w:rFonts w:ascii="Times New Roman" w:hAnsi="Times New Roman" w:cs="Times New Roman"/>
          <w:sz w:val="24"/>
          <w:lang w:val="el-GR" w:eastAsia="el-GR"/>
        </w:rPr>
        <w:tab/>
      </w:r>
      <w:r w:rsidR="0079404D">
        <w:rPr>
          <w:rFonts w:ascii="Times New Roman" w:hAnsi="Times New Roman" w:cs="Times New Roman"/>
          <w:sz w:val="24"/>
          <w:lang w:val="el-GR" w:eastAsia="el-GR"/>
        </w:rPr>
        <w:tab/>
      </w:r>
      <w:r w:rsidR="0079404D">
        <w:rPr>
          <w:rFonts w:ascii="Times New Roman" w:hAnsi="Times New Roman" w:cs="Times New Roman"/>
          <w:sz w:val="24"/>
          <w:lang w:val="el-GR" w:eastAsia="el-GR"/>
        </w:rPr>
        <w:tab/>
      </w:r>
      <w:r w:rsidR="0079404D">
        <w:rPr>
          <w:rFonts w:ascii="Times New Roman" w:hAnsi="Times New Roman" w:cs="Times New Roman"/>
          <w:sz w:val="24"/>
          <w:lang w:val="el-GR" w:eastAsia="el-GR"/>
        </w:rPr>
        <w:tab/>
      </w:r>
      <w:r w:rsidR="0079404D">
        <w:rPr>
          <w:rFonts w:ascii="Times New Roman" w:hAnsi="Times New Roman" w:cs="Times New Roman"/>
          <w:sz w:val="24"/>
          <w:lang w:val="en-US" w:eastAsia="el-GR"/>
        </w:rPr>
        <w:t xml:space="preserve">  </w:t>
      </w:r>
      <w:r w:rsidRPr="00D67342">
        <w:rPr>
          <w:rFonts w:ascii="Times New Roman" w:hAnsi="Times New Roman" w:cs="Times New Roman"/>
          <w:sz w:val="24"/>
          <w:lang w:val="el-GR" w:eastAsia="el-GR"/>
        </w:rPr>
        <w:t xml:space="preserve"> </w:t>
      </w:r>
      <w:r w:rsidR="0079404D">
        <w:rPr>
          <w:rFonts w:ascii="Times New Roman" w:hAnsi="Times New Roman" w:cs="Times New Roman"/>
          <w:sz w:val="24"/>
          <w:lang w:val="en-US" w:eastAsia="el-GR"/>
        </w:rPr>
        <w:t xml:space="preserve">         </w:t>
      </w:r>
      <w:r w:rsidRPr="00D67342">
        <w:rPr>
          <w:rFonts w:ascii="Times New Roman" w:hAnsi="Times New Roman" w:cs="Times New Roman"/>
          <w:sz w:val="24"/>
          <w:lang w:val="el-GR" w:eastAsia="el-GR"/>
        </w:rPr>
        <w:t>Τοπογράφος Μηχανικός</w:t>
      </w:r>
    </w:p>
    <w:p w14:paraId="3C3ABB57" w14:textId="77777777" w:rsidR="00D67342" w:rsidRPr="00D67342" w:rsidRDefault="00D67342" w:rsidP="00D67342">
      <w:pPr>
        <w:suppressAutoHyphens w:val="0"/>
        <w:spacing w:after="0" w:line="240" w:lineRule="atLeast"/>
        <w:jc w:val="left"/>
        <w:rPr>
          <w:rFonts w:ascii="Times New Roman" w:hAnsi="Times New Roman" w:cs="Times New Roman"/>
          <w:sz w:val="24"/>
          <w:lang w:val="el-GR" w:eastAsia="el-GR"/>
        </w:rPr>
      </w:pPr>
    </w:p>
    <w:p w14:paraId="7487E5DA" w14:textId="1D774B71" w:rsidR="00D67342" w:rsidRDefault="00D67342">
      <w:pPr>
        <w:suppressAutoHyphens w:val="0"/>
        <w:spacing w:after="0"/>
        <w:jc w:val="left"/>
        <w:rPr>
          <w:lang w:val="el-GR"/>
        </w:rPr>
      </w:pPr>
      <w:r>
        <w:rPr>
          <w:lang w:val="el-GR"/>
        </w:rPr>
        <w:br w:type="page"/>
      </w:r>
    </w:p>
    <w:p w14:paraId="74249E2F" w14:textId="7927F24F" w:rsidR="008F765F" w:rsidRPr="008F765F" w:rsidRDefault="008F765F" w:rsidP="008F765F">
      <w:pPr>
        <w:suppressAutoHyphens w:val="0"/>
        <w:spacing w:after="0"/>
        <w:jc w:val="left"/>
        <w:rPr>
          <w:rFonts w:ascii="Times New Roman" w:eastAsia="Batang" w:hAnsi="Times New Roman" w:cs="Times New Roman"/>
          <w:b/>
          <w:sz w:val="28"/>
          <w:lang w:val="el-GR" w:eastAsia="el-GR"/>
        </w:rPr>
      </w:pPr>
      <w:r w:rsidRPr="008F765F">
        <w:rPr>
          <w:rFonts w:ascii="Times New Roman" w:eastAsia="Batang" w:hAnsi="Times New Roman" w:cs="Times New Roman"/>
          <w:b/>
          <w:sz w:val="28"/>
          <w:lang w:val="el-GR" w:eastAsia="el-GR"/>
        </w:rPr>
        <w:lastRenderedPageBreak/>
        <w:t xml:space="preserve">       </w:t>
      </w:r>
      <w:r w:rsidRPr="008F765F">
        <w:rPr>
          <w:rFonts w:ascii="Times New Roman" w:eastAsia="Batang" w:hAnsi="Times New Roman" w:cs="Times New Roman"/>
          <w:noProof/>
          <w:sz w:val="20"/>
          <w:szCs w:val="20"/>
          <w:lang w:val="el-GR" w:eastAsia="el-GR"/>
        </w:rPr>
        <w:drawing>
          <wp:inline distT="0" distB="0" distL="0" distR="0" wp14:anchorId="0BD360CA" wp14:editId="69B8FF53">
            <wp:extent cx="695325" cy="695325"/>
            <wp:effectExtent l="0" t="0" r="9525"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r w:rsidRPr="008F765F">
        <w:rPr>
          <w:rFonts w:ascii="Times New Roman" w:eastAsia="Batang" w:hAnsi="Times New Roman" w:cs="Times New Roman"/>
          <w:b/>
          <w:sz w:val="28"/>
          <w:lang w:val="el-GR" w:eastAsia="el-GR"/>
        </w:rPr>
        <w:tab/>
      </w:r>
      <w:r w:rsidRPr="008F765F">
        <w:rPr>
          <w:rFonts w:ascii="Times New Roman" w:eastAsia="Batang" w:hAnsi="Times New Roman" w:cs="Times New Roman"/>
          <w:b/>
          <w:sz w:val="28"/>
          <w:lang w:val="el-GR" w:eastAsia="el-GR"/>
        </w:rPr>
        <w:tab/>
      </w:r>
      <w:r w:rsidRPr="008F765F">
        <w:rPr>
          <w:rFonts w:ascii="Times New Roman" w:eastAsia="Batang" w:hAnsi="Times New Roman" w:cs="Times New Roman"/>
          <w:b/>
          <w:sz w:val="28"/>
          <w:lang w:val="el-GR" w:eastAsia="el-GR"/>
        </w:rPr>
        <w:tab/>
      </w:r>
    </w:p>
    <w:tbl>
      <w:tblPr>
        <w:tblpPr w:leftFromText="180" w:rightFromText="180" w:vertAnchor="text" w:horzAnchor="margin" w:tblpY="109"/>
        <w:tblW w:w="10161" w:type="dxa"/>
        <w:tblLayout w:type="fixed"/>
        <w:tblLook w:val="04A0" w:firstRow="1" w:lastRow="0" w:firstColumn="1" w:lastColumn="0" w:noHBand="0" w:noVBand="1"/>
      </w:tblPr>
      <w:tblGrid>
        <w:gridCol w:w="1668"/>
        <w:gridCol w:w="2693"/>
        <w:gridCol w:w="697"/>
        <w:gridCol w:w="5103"/>
      </w:tblGrid>
      <w:tr w:rsidR="008F765F" w:rsidRPr="008F765F" w14:paraId="7D49F3A7" w14:textId="77777777" w:rsidTr="00D95FEC">
        <w:tc>
          <w:tcPr>
            <w:tcW w:w="4361" w:type="dxa"/>
            <w:gridSpan w:val="2"/>
          </w:tcPr>
          <w:p w14:paraId="3BD56A89"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color w:val="000000"/>
                <w:sz w:val="24"/>
                <w:lang w:val="el-GR" w:eastAsia="el-GR"/>
              </w:rPr>
              <w:t>ΕΛΛΗΝΙΚΗ ΔΗΜΟΚΡΑΤΙΑ</w:t>
            </w:r>
          </w:p>
        </w:tc>
        <w:tc>
          <w:tcPr>
            <w:tcW w:w="697" w:type="dxa"/>
          </w:tcPr>
          <w:p w14:paraId="0564CE2F"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p>
        </w:tc>
        <w:tc>
          <w:tcPr>
            <w:tcW w:w="5103" w:type="dxa"/>
            <w:vMerge w:val="restart"/>
          </w:tcPr>
          <w:p w14:paraId="07468E56" w14:textId="77777777" w:rsidR="008F765F" w:rsidRPr="008F765F" w:rsidRDefault="008F765F" w:rsidP="008F765F">
            <w:pPr>
              <w:suppressAutoHyphens w:val="0"/>
              <w:spacing w:after="0"/>
              <w:jc w:val="center"/>
              <w:rPr>
                <w:rFonts w:ascii="Times New Roman" w:hAnsi="Times New Roman" w:cs="Times New Roman"/>
                <w:sz w:val="24"/>
                <w:lang w:val="el-GR" w:eastAsia="el-GR"/>
              </w:rPr>
            </w:pPr>
            <w:r w:rsidRPr="008F765F">
              <w:rPr>
                <w:rFonts w:ascii="Times New Roman" w:hAnsi="Times New Roman" w:cs="Times New Roman"/>
                <w:b/>
                <w:sz w:val="24"/>
                <w:lang w:val="el-GR" w:eastAsia="el-GR"/>
              </w:rPr>
              <w:t>«Προμήθεια Υλικών για Σιδηροκατασκευές»</w:t>
            </w:r>
          </w:p>
          <w:p w14:paraId="38CF21A1" w14:textId="77777777" w:rsidR="008F765F" w:rsidRPr="008F765F" w:rsidRDefault="008F765F" w:rsidP="008F765F">
            <w:pPr>
              <w:tabs>
                <w:tab w:val="left" w:pos="900"/>
                <w:tab w:val="left" w:pos="6521"/>
              </w:tabs>
              <w:suppressAutoHyphens w:val="0"/>
              <w:spacing w:after="0"/>
              <w:rPr>
                <w:rFonts w:ascii="Times New Roman" w:eastAsia="Batang" w:hAnsi="Times New Roman" w:cs="Times New Roman"/>
                <w:color w:val="000000"/>
                <w:sz w:val="24"/>
                <w:lang w:val="el-GR" w:eastAsia="el-GR"/>
              </w:rPr>
            </w:pPr>
          </w:p>
        </w:tc>
      </w:tr>
      <w:tr w:rsidR="008F765F" w:rsidRPr="008F765F" w14:paraId="4A373716" w14:textId="77777777" w:rsidTr="00D95FEC">
        <w:tc>
          <w:tcPr>
            <w:tcW w:w="4361" w:type="dxa"/>
            <w:gridSpan w:val="2"/>
          </w:tcPr>
          <w:p w14:paraId="19154987"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bCs/>
                <w:sz w:val="24"/>
                <w:lang w:val="el-GR" w:eastAsia="el-GR"/>
              </w:rPr>
              <w:t xml:space="preserve">Νομός Ξάνθης                                                                                                                    </w:t>
            </w:r>
          </w:p>
        </w:tc>
        <w:tc>
          <w:tcPr>
            <w:tcW w:w="697" w:type="dxa"/>
          </w:tcPr>
          <w:p w14:paraId="60B27D42"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p>
        </w:tc>
        <w:tc>
          <w:tcPr>
            <w:tcW w:w="5103" w:type="dxa"/>
            <w:vMerge/>
          </w:tcPr>
          <w:p w14:paraId="3A7C362D" w14:textId="77777777" w:rsidR="008F765F" w:rsidRPr="008F765F" w:rsidRDefault="008F765F" w:rsidP="008F765F">
            <w:pPr>
              <w:widowControl w:val="0"/>
              <w:tabs>
                <w:tab w:val="left" w:pos="90"/>
                <w:tab w:val="center" w:pos="7994"/>
              </w:tabs>
              <w:suppressAutoHyphens w:val="0"/>
              <w:spacing w:after="0"/>
              <w:jc w:val="left"/>
              <w:rPr>
                <w:rFonts w:ascii="Times New Roman" w:eastAsia="Batang" w:hAnsi="Times New Roman" w:cs="Times New Roman"/>
                <w:bCs/>
                <w:sz w:val="24"/>
                <w:lang w:val="el-GR" w:eastAsia="el-GR"/>
              </w:rPr>
            </w:pPr>
          </w:p>
        </w:tc>
      </w:tr>
      <w:tr w:rsidR="008F765F" w:rsidRPr="008F765F" w14:paraId="1BBEF451" w14:textId="77777777" w:rsidTr="00D95FEC">
        <w:tc>
          <w:tcPr>
            <w:tcW w:w="4361" w:type="dxa"/>
            <w:gridSpan w:val="2"/>
          </w:tcPr>
          <w:p w14:paraId="43491F8F"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b/>
                <w:bCs/>
                <w:sz w:val="24"/>
                <w:lang w:val="el-GR" w:eastAsia="el-GR"/>
                <w14:shadow w14:blurRad="50800" w14:dist="38100" w14:dir="2700000" w14:sx="100000" w14:sy="100000" w14:kx="0" w14:ky="0" w14:algn="tl">
                  <w14:srgbClr w14:val="000000">
                    <w14:alpha w14:val="60000"/>
                  </w14:srgbClr>
                </w14:shadow>
              </w:rPr>
              <w:t>Δήμος Ξάνθης</w:t>
            </w:r>
            <w:r w:rsidRPr="008F765F">
              <w:rPr>
                <w:rFonts w:ascii="Times New Roman" w:eastAsia="Batang" w:hAnsi="Times New Roman" w:cs="Times New Roman"/>
                <w:b/>
                <w:bCs/>
                <w:sz w:val="24"/>
                <w:lang w:val="el-GR" w:eastAsia="el-GR"/>
              </w:rPr>
              <w:tab/>
            </w:r>
          </w:p>
        </w:tc>
        <w:tc>
          <w:tcPr>
            <w:tcW w:w="697" w:type="dxa"/>
          </w:tcPr>
          <w:p w14:paraId="674C7F3F"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p>
        </w:tc>
        <w:tc>
          <w:tcPr>
            <w:tcW w:w="5103" w:type="dxa"/>
            <w:vMerge/>
            <w:vAlign w:val="bottom"/>
          </w:tcPr>
          <w:p w14:paraId="7CBA8CF8"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p>
        </w:tc>
      </w:tr>
      <w:tr w:rsidR="008F765F" w:rsidRPr="008F765F" w14:paraId="7ED36E76" w14:textId="77777777" w:rsidTr="00D95FEC">
        <w:tc>
          <w:tcPr>
            <w:tcW w:w="4361" w:type="dxa"/>
            <w:gridSpan w:val="2"/>
          </w:tcPr>
          <w:p w14:paraId="07AF8266"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bCs/>
                <w:sz w:val="24"/>
                <w:lang w:val="el-GR" w:eastAsia="el-GR"/>
              </w:rPr>
              <w:t>Δ/</w:t>
            </w:r>
            <w:proofErr w:type="spellStart"/>
            <w:r w:rsidRPr="008F765F">
              <w:rPr>
                <w:rFonts w:ascii="Times New Roman" w:eastAsia="Batang" w:hAnsi="Times New Roman" w:cs="Times New Roman"/>
                <w:bCs/>
                <w:sz w:val="24"/>
                <w:lang w:val="el-GR" w:eastAsia="el-GR"/>
              </w:rPr>
              <w:t>νση</w:t>
            </w:r>
            <w:proofErr w:type="spellEnd"/>
            <w:r w:rsidRPr="008F765F">
              <w:rPr>
                <w:rFonts w:ascii="Times New Roman" w:eastAsia="Batang" w:hAnsi="Times New Roman" w:cs="Times New Roman"/>
                <w:bCs/>
                <w:sz w:val="24"/>
                <w:lang w:val="el-GR" w:eastAsia="el-GR"/>
              </w:rPr>
              <w:t xml:space="preserve">  Οικονομικών Υπηρεσιών</w:t>
            </w:r>
          </w:p>
        </w:tc>
        <w:tc>
          <w:tcPr>
            <w:tcW w:w="697" w:type="dxa"/>
          </w:tcPr>
          <w:p w14:paraId="732A34A8"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p>
        </w:tc>
        <w:tc>
          <w:tcPr>
            <w:tcW w:w="5103" w:type="dxa"/>
            <w:vMerge/>
          </w:tcPr>
          <w:p w14:paraId="3532F450" w14:textId="77777777" w:rsidR="008F765F" w:rsidRPr="008F765F" w:rsidRDefault="008F765F" w:rsidP="008F765F">
            <w:pPr>
              <w:widowControl w:val="0"/>
              <w:tabs>
                <w:tab w:val="left" w:pos="90"/>
                <w:tab w:val="center" w:pos="7994"/>
              </w:tabs>
              <w:suppressAutoHyphens w:val="0"/>
              <w:spacing w:after="0"/>
              <w:jc w:val="left"/>
              <w:rPr>
                <w:rFonts w:ascii="Times New Roman" w:eastAsia="Batang" w:hAnsi="Times New Roman" w:cs="Times New Roman"/>
                <w:bCs/>
                <w:sz w:val="24"/>
                <w:lang w:val="el-GR" w:eastAsia="el-GR"/>
              </w:rPr>
            </w:pPr>
          </w:p>
        </w:tc>
      </w:tr>
      <w:tr w:rsidR="008F765F" w:rsidRPr="008F765F" w14:paraId="053C1875" w14:textId="77777777" w:rsidTr="00D95FEC">
        <w:trPr>
          <w:gridAfter w:val="1"/>
          <w:wAfter w:w="5103" w:type="dxa"/>
        </w:trPr>
        <w:tc>
          <w:tcPr>
            <w:tcW w:w="4361" w:type="dxa"/>
            <w:gridSpan w:val="2"/>
          </w:tcPr>
          <w:p w14:paraId="10419710"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bCs/>
                <w:sz w:val="24"/>
                <w:lang w:val="el-GR" w:eastAsia="el-GR"/>
              </w:rPr>
              <w:t xml:space="preserve">Τμήμα </w:t>
            </w:r>
            <w:r w:rsidRPr="008F765F">
              <w:rPr>
                <w:rFonts w:ascii="Times New Roman" w:eastAsia="Batang" w:hAnsi="Times New Roman" w:cs="Times New Roman"/>
                <w:sz w:val="24"/>
                <w:lang w:val="el-GR" w:eastAsia="el-GR"/>
              </w:rPr>
              <w:t>Προμηθειών &amp; Λογιστηρίου</w:t>
            </w:r>
          </w:p>
        </w:tc>
        <w:tc>
          <w:tcPr>
            <w:tcW w:w="697" w:type="dxa"/>
          </w:tcPr>
          <w:p w14:paraId="3F4CED65"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p>
        </w:tc>
      </w:tr>
      <w:tr w:rsidR="008F765F" w:rsidRPr="008F765F" w14:paraId="4A8C6A1F" w14:textId="77777777" w:rsidTr="00D95FEC">
        <w:trPr>
          <w:gridAfter w:val="1"/>
          <w:wAfter w:w="5103" w:type="dxa"/>
        </w:trPr>
        <w:tc>
          <w:tcPr>
            <w:tcW w:w="1668" w:type="dxa"/>
            <w:vAlign w:val="center"/>
          </w:tcPr>
          <w:p w14:paraId="6D82EF08"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roofErr w:type="spellStart"/>
            <w:r w:rsidRPr="008F765F">
              <w:rPr>
                <w:rFonts w:ascii="Times New Roman" w:eastAsia="Batang" w:hAnsi="Times New Roman" w:cs="Times New Roman"/>
                <w:sz w:val="24"/>
                <w:lang w:val="el-GR" w:eastAsia="el-GR"/>
              </w:rPr>
              <w:t>Ταχ</w:t>
            </w:r>
            <w:proofErr w:type="spellEnd"/>
            <w:r w:rsidRPr="008F765F">
              <w:rPr>
                <w:rFonts w:ascii="Times New Roman" w:eastAsia="Batang" w:hAnsi="Times New Roman" w:cs="Times New Roman"/>
                <w:sz w:val="24"/>
                <w:lang w:val="el-GR" w:eastAsia="el-GR"/>
              </w:rPr>
              <w:t>. Δ/</w:t>
            </w:r>
            <w:proofErr w:type="spellStart"/>
            <w:r w:rsidRPr="008F765F">
              <w:rPr>
                <w:rFonts w:ascii="Times New Roman" w:eastAsia="Batang" w:hAnsi="Times New Roman" w:cs="Times New Roman"/>
                <w:sz w:val="24"/>
                <w:lang w:val="el-GR" w:eastAsia="el-GR"/>
              </w:rPr>
              <w:t>νση</w:t>
            </w:r>
            <w:proofErr w:type="spellEnd"/>
            <w:r w:rsidRPr="008F765F">
              <w:rPr>
                <w:rFonts w:ascii="Times New Roman" w:eastAsia="Batang" w:hAnsi="Times New Roman" w:cs="Times New Roman"/>
                <w:sz w:val="24"/>
                <w:lang w:val="el-GR" w:eastAsia="el-GR"/>
              </w:rPr>
              <w:t>:</w:t>
            </w:r>
          </w:p>
        </w:tc>
        <w:tc>
          <w:tcPr>
            <w:tcW w:w="2693" w:type="dxa"/>
            <w:vAlign w:val="center"/>
          </w:tcPr>
          <w:p w14:paraId="5318FE64"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Πλ. Δημοκρατίας</w:t>
            </w:r>
            <w:r w:rsidRPr="008F765F">
              <w:rPr>
                <w:rFonts w:ascii="Times New Roman" w:eastAsia="Batang" w:hAnsi="Times New Roman" w:cs="Times New Roman"/>
                <w:sz w:val="24"/>
                <w:lang w:val="el-GR" w:eastAsia="el-GR"/>
              </w:rPr>
              <w:tab/>
            </w:r>
          </w:p>
        </w:tc>
        <w:tc>
          <w:tcPr>
            <w:tcW w:w="697" w:type="dxa"/>
          </w:tcPr>
          <w:p w14:paraId="00E41F2B"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p>
        </w:tc>
      </w:tr>
      <w:tr w:rsidR="008F765F" w:rsidRPr="008F765F" w14:paraId="7D835A57" w14:textId="77777777" w:rsidTr="00D95FEC">
        <w:trPr>
          <w:gridAfter w:val="1"/>
          <w:wAfter w:w="5103" w:type="dxa"/>
        </w:trPr>
        <w:tc>
          <w:tcPr>
            <w:tcW w:w="1668" w:type="dxa"/>
            <w:vAlign w:val="center"/>
          </w:tcPr>
          <w:p w14:paraId="07CFF544"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roofErr w:type="spellStart"/>
            <w:r w:rsidRPr="008F765F">
              <w:rPr>
                <w:rFonts w:ascii="Times New Roman" w:eastAsia="Batang" w:hAnsi="Times New Roman" w:cs="Times New Roman"/>
                <w:sz w:val="24"/>
                <w:lang w:val="el-GR" w:eastAsia="el-GR"/>
              </w:rPr>
              <w:t>Ταχ</w:t>
            </w:r>
            <w:proofErr w:type="spellEnd"/>
            <w:r w:rsidRPr="008F765F">
              <w:rPr>
                <w:rFonts w:ascii="Times New Roman" w:eastAsia="Batang" w:hAnsi="Times New Roman" w:cs="Times New Roman"/>
                <w:sz w:val="24"/>
                <w:lang w:val="el-GR" w:eastAsia="el-GR"/>
              </w:rPr>
              <w:t xml:space="preserve">. </w:t>
            </w:r>
            <w:proofErr w:type="spellStart"/>
            <w:r w:rsidRPr="008F765F">
              <w:rPr>
                <w:rFonts w:ascii="Times New Roman" w:eastAsia="Batang" w:hAnsi="Times New Roman" w:cs="Times New Roman"/>
                <w:sz w:val="24"/>
                <w:lang w:val="el-GR" w:eastAsia="el-GR"/>
              </w:rPr>
              <w:t>Κώδ</w:t>
            </w:r>
            <w:proofErr w:type="spellEnd"/>
            <w:r w:rsidRPr="008F765F">
              <w:rPr>
                <w:rFonts w:ascii="Times New Roman" w:eastAsia="Batang" w:hAnsi="Times New Roman" w:cs="Times New Roman"/>
                <w:sz w:val="24"/>
                <w:lang w:val="el-GR" w:eastAsia="el-GR"/>
              </w:rPr>
              <w:t>.:</w:t>
            </w:r>
          </w:p>
        </w:tc>
        <w:tc>
          <w:tcPr>
            <w:tcW w:w="2693" w:type="dxa"/>
            <w:vAlign w:val="center"/>
          </w:tcPr>
          <w:p w14:paraId="5000F404"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671 32  Ξάνθη</w:t>
            </w:r>
          </w:p>
        </w:tc>
        <w:tc>
          <w:tcPr>
            <w:tcW w:w="697" w:type="dxa"/>
          </w:tcPr>
          <w:p w14:paraId="4F9E0DC7" w14:textId="77777777" w:rsidR="008F765F" w:rsidRPr="008F765F" w:rsidRDefault="008F765F" w:rsidP="008F765F">
            <w:pPr>
              <w:tabs>
                <w:tab w:val="left" w:pos="900"/>
                <w:tab w:val="left" w:pos="6521"/>
              </w:tabs>
              <w:suppressAutoHyphens w:val="0"/>
              <w:spacing w:after="0"/>
              <w:jc w:val="left"/>
              <w:rPr>
                <w:rFonts w:ascii="Times New Roman" w:eastAsia="Batang" w:hAnsi="Times New Roman" w:cs="Times New Roman"/>
                <w:sz w:val="24"/>
                <w:lang w:val="el-GR" w:eastAsia="el-GR"/>
              </w:rPr>
            </w:pPr>
          </w:p>
        </w:tc>
      </w:tr>
      <w:tr w:rsidR="008F765F" w:rsidRPr="008F765F" w14:paraId="7D9E3C3F" w14:textId="77777777" w:rsidTr="00D95FEC">
        <w:tblPrEx>
          <w:tblLook w:val="01E0" w:firstRow="1" w:lastRow="1" w:firstColumn="1" w:lastColumn="1" w:noHBand="0" w:noVBand="0"/>
        </w:tblPrEx>
        <w:trPr>
          <w:gridAfter w:val="1"/>
          <w:wAfter w:w="5103" w:type="dxa"/>
          <w:trHeight w:val="255"/>
        </w:trPr>
        <w:tc>
          <w:tcPr>
            <w:tcW w:w="1668" w:type="dxa"/>
          </w:tcPr>
          <w:p w14:paraId="332DADA6"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Πληροφορίες:</w:t>
            </w:r>
          </w:p>
        </w:tc>
        <w:tc>
          <w:tcPr>
            <w:tcW w:w="2693" w:type="dxa"/>
          </w:tcPr>
          <w:p w14:paraId="7A6B7E76"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Πολυξένη Καρακατσάνη</w:t>
            </w:r>
          </w:p>
        </w:tc>
        <w:tc>
          <w:tcPr>
            <w:tcW w:w="697" w:type="dxa"/>
          </w:tcPr>
          <w:p w14:paraId="08DF67D0"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
        </w:tc>
      </w:tr>
      <w:tr w:rsidR="008F765F" w:rsidRPr="008F765F" w14:paraId="2D8ACEC0" w14:textId="77777777" w:rsidTr="00D95FEC">
        <w:tblPrEx>
          <w:tblLook w:val="01E0" w:firstRow="1" w:lastRow="1" w:firstColumn="1" w:lastColumn="1" w:noHBand="0" w:noVBand="0"/>
        </w:tblPrEx>
        <w:trPr>
          <w:gridAfter w:val="1"/>
          <w:wAfter w:w="5103" w:type="dxa"/>
          <w:trHeight w:val="255"/>
        </w:trPr>
        <w:tc>
          <w:tcPr>
            <w:tcW w:w="1668" w:type="dxa"/>
          </w:tcPr>
          <w:p w14:paraId="3A7A4B1A"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Τηλέφωνο:</w:t>
            </w:r>
          </w:p>
        </w:tc>
        <w:tc>
          <w:tcPr>
            <w:tcW w:w="2693" w:type="dxa"/>
          </w:tcPr>
          <w:p w14:paraId="009FF4FF"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25413-50821</w:t>
            </w:r>
          </w:p>
        </w:tc>
        <w:tc>
          <w:tcPr>
            <w:tcW w:w="697" w:type="dxa"/>
          </w:tcPr>
          <w:p w14:paraId="1386983B"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
        </w:tc>
      </w:tr>
      <w:tr w:rsidR="008F765F" w:rsidRPr="008F765F" w14:paraId="1E31A149" w14:textId="77777777" w:rsidTr="00D95FEC">
        <w:tblPrEx>
          <w:tblLook w:val="01E0" w:firstRow="1" w:lastRow="1" w:firstColumn="1" w:lastColumn="1" w:noHBand="0" w:noVBand="0"/>
        </w:tblPrEx>
        <w:trPr>
          <w:gridAfter w:val="1"/>
          <w:wAfter w:w="5103" w:type="dxa"/>
          <w:trHeight w:val="255"/>
        </w:trPr>
        <w:tc>
          <w:tcPr>
            <w:tcW w:w="1668" w:type="dxa"/>
          </w:tcPr>
          <w:p w14:paraId="412A6D62"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F A X:</w:t>
            </w:r>
          </w:p>
        </w:tc>
        <w:tc>
          <w:tcPr>
            <w:tcW w:w="2693" w:type="dxa"/>
          </w:tcPr>
          <w:p w14:paraId="13B331B1"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25410-83424</w:t>
            </w:r>
          </w:p>
        </w:tc>
        <w:tc>
          <w:tcPr>
            <w:tcW w:w="697" w:type="dxa"/>
          </w:tcPr>
          <w:p w14:paraId="5C861071"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
        </w:tc>
      </w:tr>
      <w:tr w:rsidR="008F765F" w:rsidRPr="008F765F" w14:paraId="1036F61D" w14:textId="77777777" w:rsidTr="00D95FEC">
        <w:tblPrEx>
          <w:tblLook w:val="01E0" w:firstRow="1" w:lastRow="1" w:firstColumn="1" w:lastColumn="1" w:noHBand="0" w:noVBand="0"/>
        </w:tblPrEx>
        <w:trPr>
          <w:gridAfter w:val="1"/>
          <w:wAfter w:w="5103" w:type="dxa"/>
          <w:trHeight w:val="255"/>
        </w:trPr>
        <w:tc>
          <w:tcPr>
            <w:tcW w:w="1668" w:type="dxa"/>
            <w:vAlign w:val="center"/>
          </w:tcPr>
          <w:p w14:paraId="71052603"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
        </w:tc>
        <w:tc>
          <w:tcPr>
            <w:tcW w:w="2693" w:type="dxa"/>
            <w:vAlign w:val="center"/>
          </w:tcPr>
          <w:p w14:paraId="6D903FA4"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
        </w:tc>
        <w:tc>
          <w:tcPr>
            <w:tcW w:w="697" w:type="dxa"/>
          </w:tcPr>
          <w:p w14:paraId="51E66ED6"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
        </w:tc>
      </w:tr>
    </w:tbl>
    <w:p w14:paraId="278C7F5E" w14:textId="77777777" w:rsidR="008F765F" w:rsidRPr="008F765F" w:rsidRDefault="008F765F" w:rsidP="008F765F">
      <w:pPr>
        <w:suppressAutoHyphens w:val="0"/>
        <w:spacing w:after="0"/>
        <w:jc w:val="left"/>
        <w:rPr>
          <w:rFonts w:ascii="Times New Roman" w:eastAsia="Batang" w:hAnsi="Times New Roman" w:cs="Times New Roman"/>
          <w:vanish/>
          <w:sz w:val="24"/>
          <w:lang w:val="el-GR" w:eastAsia="el-GR"/>
        </w:rPr>
      </w:pPr>
    </w:p>
    <w:tbl>
      <w:tblPr>
        <w:tblpPr w:leftFromText="180" w:rightFromText="180" w:vertAnchor="text" w:horzAnchor="margin" w:tblpY="109"/>
        <w:tblW w:w="1440" w:type="dxa"/>
        <w:tblLayout w:type="fixed"/>
        <w:tblLook w:val="01E0" w:firstRow="1" w:lastRow="1" w:firstColumn="1" w:lastColumn="1" w:noHBand="0" w:noVBand="0"/>
      </w:tblPr>
      <w:tblGrid>
        <w:gridCol w:w="1440"/>
      </w:tblGrid>
      <w:tr w:rsidR="008F765F" w:rsidRPr="008F765F" w14:paraId="78F8E311" w14:textId="77777777" w:rsidTr="00D95FEC">
        <w:trPr>
          <w:trHeight w:val="255"/>
        </w:trPr>
        <w:tc>
          <w:tcPr>
            <w:tcW w:w="1440" w:type="dxa"/>
          </w:tcPr>
          <w:p w14:paraId="53FF01E7"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
        </w:tc>
      </w:tr>
    </w:tbl>
    <w:p w14:paraId="7F2BEF72" w14:textId="77777777" w:rsidR="008F765F" w:rsidRPr="008F765F" w:rsidRDefault="008F765F" w:rsidP="008F765F">
      <w:pPr>
        <w:suppressAutoHyphens w:val="0"/>
        <w:spacing w:after="0"/>
        <w:jc w:val="left"/>
        <w:rPr>
          <w:rFonts w:ascii="Times New Roman" w:eastAsia="Batang" w:hAnsi="Times New Roman" w:cs="Times New Roman"/>
          <w:b/>
          <w:sz w:val="28"/>
          <w:lang w:val="el-GR" w:eastAsia="el-GR"/>
        </w:rPr>
      </w:pPr>
    </w:p>
    <w:p w14:paraId="538DD463" w14:textId="77777777" w:rsidR="008F765F" w:rsidRPr="008F765F" w:rsidRDefault="008F765F" w:rsidP="008F765F">
      <w:pPr>
        <w:suppressAutoHyphens w:val="0"/>
        <w:spacing w:after="0"/>
        <w:jc w:val="center"/>
        <w:rPr>
          <w:rFonts w:ascii="Times New Roman" w:eastAsia="Batang" w:hAnsi="Times New Roman" w:cs="Times New Roman"/>
          <w:b/>
          <w:sz w:val="24"/>
          <w:lang w:val="el-GR" w:eastAsia="el-GR"/>
        </w:rPr>
      </w:pPr>
      <w:r w:rsidRPr="008F765F">
        <w:rPr>
          <w:rFonts w:ascii="Times New Roman" w:eastAsia="Batang" w:hAnsi="Times New Roman" w:cs="Times New Roman"/>
          <w:b/>
          <w:sz w:val="24"/>
          <w:lang w:val="el-GR" w:eastAsia="el-GR"/>
        </w:rPr>
        <w:t>ΕΝΤΥΠΟ   ΟΙΚΟΝΟΜΙΚΗΣ  ΠΡΟΣΦΟΡΑΣ</w:t>
      </w:r>
    </w:p>
    <w:p w14:paraId="0319AA11" w14:textId="77777777" w:rsidR="008F765F" w:rsidRPr="008F765F" w:rsidRDefault="008F765F" w:rsidP="008F765F">
      <w:pPr>
        <w:suppressAutoHyphens w:val="0"/>
        <w:spacing w:after="0"/>
        <w:jc w:val="center"/>
        <w:rPr>
          <w:rFonts w:ascii="Times New Roman" w:eastAsia="Batang" w:hAnsi="Times New Roman" w:cs="Times New Roman"/>
          <w:b/>
          <w:sz w:val="24"/>
          <w:lang w:val="el-GR" w:eastAsia="el-GR"/>
        </w:rPr>
      </w:pPr>
    </w:p>
    <w:p w14:paraId="0A9E0853" w14:textId="77777777" w:rsidR="008F765F" w:rsidRPr="008F765F" w:rsidRDefault="008F765F" w:rsidP="008F765F">
      <w:pPr>
        <w:suppressAutoHyphens w:val="0"/>
        <w:spacing w:after="240"/>
        <w:jc w:val="left"/>
        <w:rPr>
          <w:rFonts w:ascii="Times New Roman" w:eastAsia="Batang" w:hAnsi="Times New Roman" w:cs="Times New Roman"/>
          <w:b/>
          <w:sz w:val="24"/>
          <w:lang w:val="el-GR" w:eastAsia="el-GR"/>
        </w:rPr>
      </w:pPr>
      <w:r w:rsidRPr="008F765F">
        <w:rPr>
          <w:rFonts w:ascii="Times New Roman" w:eastAsia="Batang" w:hAnsi="Times New Roman" w:cs="Times New Roman"/>
          <w:b/>
          <w:sz w:val="24"/>
          <w:lang w:val="el-GR" w:eastAsia="el-GR"/>
        </w:rPr>
        <w:t xml:space="preserve">Της επιχείρησης: </w:t>
      </w:r>
    </w:p>
    <w:p w14:paraId="6BB209D4" w14:textId="77777777" w:rsidR="008F765F" w:rsidRPr="008F765F" w:rsidRDefault="008F765F" w:rsidP="008F765F">
      <w:pPr>
        <w:suppressAutoHyphens w:val="0"/>
        <w:spacing w:after="0" w:line="360" w:lineRule="auto"/>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w:t>
      </w:r>
    </w:p>
    <w:p w14:paraId="28300B42" w14:textId="77777777" w:rsidR="008F765F" w:rsidRPr="008F765F" w:rsidRDefault="008F765F" w:rsidP="008F765F">
      <w:pPr>
        <w:suppressAutoHyphens w:val="0"/>
        <w:spacing w:after="240" w:line="360" w:lineRule="auto"/>
        <w:jc w:val="left"/>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w:t>
      </w:r>
    </w:p>
    <w:p w14:paraId="562CBA44" w14:textId="77777777" w:rsidR="008F765F" w:rsidRPr="008F765F" w:rsidRDefault="008F765F" w:rsidP="008F765F">
      <w:pPr>
        <w:suppressAutoHyphens w:val="0"/>
        <w:spacing w:after="0"/>
        <w:jc w:val="left"/>
        <w:rPr>
          <w:rFonts w:ascii="Times New Roman" w:eastAsia="Batang" w:hAnsi="Times New Roman" w:cs="Times New Roman"/>
          <w:b/>
          <w:sz w:val="24"/>
          <w:lang w:val="el-GR" w:eastAsia="el-GR"/>
        </w:rPr>
      </w:pPr>
      <w:r w:rsidRPr="008F765F">
        <w:rPr>
          <w:rFonts w:ascii="Times New Roman" w:eastAsia="Batang" w:hAnsi="Times New Roman" w:cs="Times New Roman"/>
          <w:b/>
          <w:sz w:val="24"/>
          <w:lang w:val="el-GR" w:eastAsia="el-GR"/>
        </w:rPr>
        <w:t xml:space="preserve">με έδρα τ   </w:t>
      </w:r>
      <w:r w:rsidRPr="008F765F">
        <w:rPr>
          <w:rFonts w:ascii="Times New Roman" w:eastAsia="Batang" w:hAnsi="Times New Roman" w:cs="Times New Roman"/>
          <w:sz w:val="24"/>
          <w:lang w:val="el-GR" w:eastAsia="el-GR"/>
        </w:rPr>
        <w:t>…….………………………….</w:t>
      </w:r>
      <w:r w:rsidRPr="008F765F">
        <w:rPr>
          <w:rFonts w:ascii="Times New Roman" w:eastAsia="Batang" w:hAnsi="Times New Roman" w:cs="Times New Roman"/>
          <w:b/>
          <w:sz w:val="24"/>
          <w:lang w:val="el-GR" w:eastAsia="el-GR"/>
        </w:rPr>
        <w:t xml:space="preserve"> οδός </w:t>
      </w:r>
      <w:r w:rsidRPr="008F765F">
        <w:rPr>
          <w:rFonts w:ascii="Times New Roman" w:eastAsia="Batang" w:hAnsi="Times New Roman" w:cs="Times New Roman"/>
          <w:sz w:val="24"/>
          <w:lang w:val="el-GR" w:eastAsia="el-GR"/>
        </w:rPr>
        <w:t xml:space="preserve">……………………………………………… </w:t>
      </w:r>
      <w:r w:rsidRPr="008F765F">
        <w:rPr>
          <w:rFonts w:ascii="Times New Roman" w:eastAsia="Batang" w:hAnsi="Times New Roman" w:cs="Times New Roman"/>
          <w:b/>
          <w:sz w:val="24"/>
          <w:lang w:val="el-GR" w:eastAsia="el-GR"/>
        </w:rPr>
        <w:t xml:space="preserve">αριθμός </w:t>
      </w:r>
      <w:r w:rsidRPr="008F765F">
        <w:rPr>
          <w:rFonts w:ascii="Times New Roman" w:eastAsia="Batang" w:hAnsi="Times New Roman" w:cs="Times New Roman"/>
          <w:sz w:val="24"/>
          <w:lang w:val="el-GR" w:eastAsia="el-GR"/>
        </w:rPr>
        <w:t>…………………………………...…</w:t>
      </w:r>
      <w:r w:rsidRPr="008F765F">
        <w:rPr>
          <w:rFonts w:ascii="Times New Roman" w:eastAsia="Batang" w:hAnsi="Times New Roman" w:cs="Times New Roman"/>
          <w:b/>
          <w:sz w:val="24"/>
          <w:lang w:val="el-GR" w:eastAsia="el-GR"/>
        </w:rPr>
        <w:t xml:space="preserve">     </w:t>
      </w:r>
    </w:p>
    <w:p w14:paraId="0CF2B400" w14:textId="77777777" w:rsidR="008F765F" w:rsidRPr="008F765F" w:rsidRDefault="008F765F" w:rsidP="008F765F">
      <w:pPr>
        <w:suppressAutoHyphens w:val="0"/>
        <w:spacing w:after="0"/>
        <w:jc w:val="left"/>
        <w:rPr>
          <w:rFonts w:ascii="Times New Roman" w:eastAsia="Batang" w:hAnsi="Times New Roman" w:cs="Times New Roman"/>
          <w:b/>
          <w:sz w:val="24"/>
          <w:lang w:val="el-GR" w:eastAsia="el-GR"/>
        </w:rPr>
      </w:pPr>
      <w:r w:rsidRPr="008F765F">
        <w:rPr>
          <w:rFonts w:ascii="Times New Roman" w:eastAsia="Batang" w:hAnsi="Times New Roman" w:cs="Times New Roman"/>
          <w:b/>
          <w:sz w:val="24"/>
          <w:lang w:val="el-GR" w:eastAsia="el-GR"/>
        </w:rPr>
        <w:t>Τ.Κ. .</w:t>
      </w:r>
      <w:r w:rsidRPr="008F765F">
        <w:rPr>
          <w:rFonts w:ascii="Times New Roman" w:eastAsia="Batang" w:hAnsi="Times New Roman" w:cs="Times New Roman"/>
          <w:sz w:val="24"/>
          <w:lang w:val="el-GR" w:eastAsia="el-GR"/>
        </w:rPr>
        <w:t>…………………………………………</w:t>
      </w:r>
      <w:r w:rsidRPr="008F765F">
        <w:rPr>
          <w:rFonts w:ascii="Times New Roman" w:eastAsia="Batang" w:hAnsi="Times New Roman" w:cs="Times New Roman"/>
          <w:b/>
          <w:sz w:val="24"/>
          <w:lang w:val="el-GR" w:eastAsia="el-GR"/>
        </w:rPr>
        <w:t xml:space="preserve"> </w:t>
      </w:r>
    </w:p>
    <w:p w14:paraId="55F009B0"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b/>
          <w:sz w:val="24"/>
          <w:lang w:eastAsia="el-GR"/>
        </w:rPr>
        <w:t>A</w:t>
      </w:r>
      <w:r w:rsidRPr="008F765F">
        <w:rPr>
          <w:rFonts w:ascii="Times New Roman" w:eastAsia="Batang" w:hAnsi="Times New Roman" w:cs="Times New Roman"/>
          <w:b/>
          <w:sz w:val="24"/>
          <w:lang w:val="el-GR" w:eastAsia="el-GR"/>
        </w:rPr>
        <w:t xml:space="preserve">.Φ.Μ. </w:t>
      </w:r>
      <w:r w:rsidRPr="008F765F">
        <w:rPr>
          <w:rFonts w:ascii="Times New Roman" w:eastAsia="Batang" w:hAnsi="Times New Roman" w:cs="Times New Roman"/>
          <w:sz w:val="24"/>
          <w:lang w:val="el-GR" w:eastAsia="el-GR"/>
        </w:rPr>
        <w:t xml:space="preserve">……………………………………… </w:t>
      </w:r>
    </w:p>
    <w:p w14:paraId="74B08CC9"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b/>
          <w:sz w:val="24"/>
          <w:lang w:val="el-GR" w:eastAsia="el-GR"/>
        </w:rPr>
        <w:t xml:space="preserve">Δ.Ο.Υ. </w:t>
      </w:r>
      <w:r w:rsidRPr="008F765F">
        <w:rPr>
          <w:rFonts w:ascii="Times New Roman" w:eastAsia="Batang" w:hAnsi="Times New Roman" w:cs="Times New Roman"/>
          <w:sz w:val="24"/>
          <w:lang w:val="el-GR" w:eastAsia="el-GR"/>
        </w:rPr>
        <w:t>……………………………………….</w:t>
      </w:r>
    </w:p>
    <w:p w14:paraId="3415F1C8"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roofErr w:type="spellStart"/>
      <w:r w:rsidRPr="008F765F">
        <w:rPr>
          <w:rFonts w:ascii="Times New Roman" w:eastAsia="Batang" w:hAnsi="Times New Roman" w:cs="Times New Roman"/>
          <w:b/>
          <w:sz w:val="24"/>
          <w:lang w:val="el-GR" w:eastAsia="el-GR"/>
        </w:rPr>
        <w:t>Τηλ</w:t>
      </w:r>
      <w:proofErr w:type="spellEnd"/>
      <w:r w:rsidRPr="008F765F">
        <w:rPr>
          <w:rFonts w:ascii="Times New Roman" w:eastAsia="Batang" w:hAnsi="Times New Roman" w:cs="Times New Roman"/>
          <w:sz w:val="24"/>
          <w:lang w:val="el-GR" w:eastAsia="el-GR"/>
        </w:rPr>
        <w:t>.   …………………..……………………</w:t>
      </w:r>
    </w:p>
    <w:p w14:paraId="48E95BC0"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b/>
          <w:sz w:val="24"/>
          <w:lang w:eastAsia="el-GR"/>
        </w:rPr>
        <w:t>Fax</w:t>
      </w:r>
      <w:r w:rsidRPr="008F765F">
        <w:rPr>
          <w:rFonts w:ascii="Times New Roman" w:eastAsia="Batang" w:hAnsi="Times New Roman" w:cs="Times New Roman"/>
          <w:b/>
          <w:sz w:val="24"/>
          <w:lang w:val="el-GR" w:eastAsia="el-GR"/>
        </w:rPr>
        <w:t xml:space="preserve"> </w:t>
      </w:r>
      <w:r w:rsidRPr="008F765F">
        <w:rPr>
          <w:rFonts w:ascii="Times New Roman" w:eastAsia="Batang" w:hAnsi="Times New Roman" w:cs="Times New Roman"/>
          <w:sz w:val="24"/>
          <w:lang w:val="el-GR" w:eastAsia="el-GR"/>
        </w:rPr>
        <w:t>…………………….…......………………</w:t>
      </w:r>
    </w:p>
    <w:p w14:paraId="3B71A347"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r w:rsidRPr="008F765F">
        <w:rPr>
          <w:rFonts w:ascii="Times New Roman" w:eastAsia="Batang" w:hAnsi="Times New Roman" w:cs="Times New Roman"/>
          <w:b/>
          <w:sz w:val="24"/>
          <w:lang w:val="en-US" w:eastAsia="el-GR"/>
        </w:rPr>
        <w:t>E</w:t>
      </w:r>
      <w:r w:rsidRPr="008F765F">
        <w:rPr>
          <w:rFonts w:ascii="Times New Roman" w:eastAsia="Batang" w:hAnsi="Times New Roman" w:cs="Times New Roman"/>
          <w:b/>
          <w:sz w:val="24"/>
          <w:lang w:val="el-GR" w:eastAsia="el-GR"/>
        </w:rPr>
        <w:t>-</w:t>
      </w:r>
      <w:r w:rsidRPr="008F765F">
        <w:rPr>
          <w:rFonts w:ascii="Times New Roman" w:eastAsia="Batang" w:hAnsi="Times New Roman" w:cs="Times New Roman"/>
          <w:b/>
          <w:sz w:val="24"/>
          <w:lang w:val="en-US" w:eastAsia="el-GR"/>
        </w:rPr>
        <w:t>mail</w:t>
      </w:r>
      <w:r w:rsidRPr="008F765F">
        <w:rPr>
          <w:rFonts w:ascii="Times New Roman" w:eastAsia="Batang" w:hAnsi="Times New Roman" w:cs="Times New Roman"/>
          <w:b/>
          <w:sz w:val="24"/>
          <w:lang w:val="el-GR" w:eastAsia="el-GR"/>
        </w:rPr>
        <w:t xml:space="preserve">: </w:t>
      </w:r>
      <w:r w:rsidRPr="008F765F">
        <w:rPr>
          <w:rFonts w:ascii="Times New Roman" w:eastAsia="Batang" w:hAnsi="Times New Roman" w:cs="Times New Roman"/>
          <w:sz w:val="24"/>
          <w:lang w:val="el-GR" w:eastAsia="el-GR"/>
        </w:rPr>
        <w:t>………………………………………</w:t>
      </w:r>
    </w:p>
    <w:p w14:paraId="11919C0F"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
    <w:p w14:paraId="1A1CA6F2" w14:textId="77777777" w:rsidR="008F765F" w:rsidRPr="008F765F" w:rsidRDefault="008F765F" w:rsidP="008F765F">
      <w:pPr>
        <w:suppressAutoHyphens w:val="0"/>
        <w:spacing w:after="0"/>
        <w:jc w:val="left"/>
        <w:rPr>
          <w:rFonts w:ascii="Times New Roman" w:eastAsia="Batang" w:hAnsi="Times New Roman" w:cs="Times New Roman"/>
          <w:b/>
          <w:sz w:val="24"/>
          <w:lang w:val="el-GR" w:eastAsia="el-GR"/>
        </w:rPr>
      </w:pPr>
      <w:r w:rsidRPr="008F765F">
        <w:rPr>
          <w:rFonts w:ascii="Times New Roman" w:eastAsia="Batang" w:hAnsi="Times New Roman" w:cs="Times New Roman"/>
          <w:b/>
          <w:sz w:val="24"/>
          <w:lang w:val="el-GR" w:eastAsia="el-GR"/>
        </w:rPr>
        <w:t>Προς: Δήμο Ξάνθης</w:t>
      </w:r>
    </w:p>
    <w:p w14:paraId="583D4DEE" w14:textId="77777777" w:rsidR="008F765F" w:rsidRPr="008F765F" w:rsidRDefault="008F765F" w:rsidP="008F765F">
      <w:pPr>
        <w:suppressAutoHyphens w:val="0"/>
        <w:spacing w:after="0"/>
        <w:jc w:val="left"/>
        <w:rPr>
          <w:rFonts w:ascii="Times New Roman" w:eastAsia="Batang" w:hAnsi="Times New Roman" w:cs="Times New Roman"/>
          <w:sz w:val="24"/>
          <w:lang w:val="el-GR" w:eastAsia="el-GR"/>
        </w:rPr>
      </w:pPr>
    </w:p>
    <w:p w14:paraId="42E39042" w14:textId="77777777" w:rsidR="008F765F" w:rsidRPr="008F765F" w:rsidRDefault="008F765F" w:rsidP="008F765F">
      <w:pPr>
        <w:suppressAutoHyphens w:val="0"/>
        <w:spacing w:after="0"/>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 xml:space="preserve">Υποβάλλω την παρούσα προσφορά και δηλώνω ότι αποδέχομαι πλήρως και χωρίς επιφύλαξη όλα αυτά που αναφέρονται στο τεύχος της Διακήρυξης και αναλαμβάνω την εκτέλεση της προμήθειας με το παρακάτω ποσοστό έκπτωσης επί τοις %: </w:t>
      </w:r>
    </w:p>
    <w:p w14:paraId="2F2203ED" w14:textId="77777777" w:rsidR="008F765F" w:rsidRPr="008F765F" w:rsidRDefault="008F765F" w:rsidP="008F765F">
      <w:pPr>
        <w:suppressAutoHyphens w:val="0"/>
        <w:spacing w:after="0"/>
        <w:rPr>
          <w:rFonts w:ascii="Times New Roman" w:eastAsia="Batang" w:hAnsi="Times New Roman" w:cs="Times New Roman"/>
          <w:sz w:val="24"/>
          <w:lang w:val="el-GR" w:eastAsia="el-GR"/>
        </w:rPr>
      </w:pPr>
    </w:p>
    <w:p w14:paraId="46FD6DAB" w14:textId="77777777" w:rsidR="008F765F" w:rsidRPr="008F765F" w:rsidRDefault="008F765F" w:rsidP="008F765F">
      <w:pPr>
        <w:suppressAutoHyphens w:val="0"/>
        <w:spacing w:after="0"/>
        <w:rPr>
          <w:rFonts w:ascii="Times New Roman" w:hAnsi="Times New Roman" w:cs="Times New Roman"/>
          <w:sz w:val="24"/>
          <w:lang w:val="el-GR" w:eastAsia="el-GR"/>
        </w:rPr>
      </w:pPr>
      <w:r w:rsidRPr="008F765F">
        <w:rPr>
          <w:rFonts w:ascii="Times New Roman" w:hAnsi="Times New Roman" w:cs="Times New Roman"/>
          <w:sz w:val="24"/>
          <w:lang w:val="el-GR" w:eastAsia="el-GR"/>
        </w:rPr>
        <w:t>Ποσοστό έκπτωσης επί της αναγραφόμενης τιμής του συνολικού προϋπολογισμού της μελέτης ύψους: 74.389,46</w:t>
      </w:r>
      <w:r w:rsidRPr="008F765F">
        <w:rPr>
          <w:rFonts w:ascii="Times New Roman" w:hAnsi="Times New Roman" w:cs="Times New Roman"/>
          <w:color w:val="4472C4"/>
          <w:sz w:val="24"/>
          <w:lang w:val="el-GR" w:eastAsia="el-GR"/>
        </w:rPr>
        <w:t xml:space="preserve"> </w:t>
      </w:r>
      <w:r w:rsidRPr="008F765F">
        <w:rPr>
          <w:rFonts w:ascii="Times New Roman" w:hAnsi="Times New Roman" w:cs="Times New Roman"/>
          <w:sz w:val="24"/>
          <w:lang w:val="el-GR" w:eastAsia="el-GR"/>
        </w:rPr>
        <w:t>ΕΥΡΩ με το Φ.Π.Α</w:t>
      </w:r>
    </w:p>
    <w:p w14:paraId="03651968" w14:textId="77777777" w:rsidR="008F765F" w:rsidRPr="008F765F" w:rsidRDefault="008F765F" w:rsidP="008F765F">
      <w:pPr>
        <w:suppressAutoHyphens w:val="0"/>
        <w:spacing w:after="0" w:line="360" w:lineRule="auto"/>
        <w:rPr>
          <w:rFonts w:ascii="Times New Roman" w:hAnsi="Times New Roman" w:cs="Times New Roman"/>
          <w:sz w:val="24"/>
          <w:lang w:val="el-GR" w:eastAsia="el-GR"/>
        </w:rPr>
      </w:pPr>
      <w:r w:rsidRPr="008F765F">
        <w:rPr>
          <w:rFonts w:ascii="Times New Roman" w:hAnsi="Times New Roman" w:cs="Times New Roman"/>
          <w:sz w:val="24"/>
          <w:lang w:val="el-GR" w:eastAsia="el-GR"/>
        </w:rPr>
        <w:t>Ποσοστό επί τοις % αριθμητικώς ………..% και ολογράφως ……………….…………..……..…</w:t>
      </w:r>
    </w:p>
    <w:p w14:paraId="588C6DEA" w14:textId="77777777" w:rsidR="008F765F" w:rsidRPr="008F765F" w:rsidRDefault="008F765F" w:rsidP="008F765F">
      <w:pPr>
        <w:suppressAutoHyphens w:val="0"/>
        <w:spacing w:after="0" w:line="360" w:lineRule="auto"/>
        <w:rPr>
          <w:rFonts w:ascii="Times New Roman" w:hAnsi="Times New Roman" w:cs="Times New Roman"/>
          <w:sz w:val="24"/>
          <w:lang w:val="el-GR" w:eastAsia="el-GR"/>
        </w:rPr>
      </w:pPr>
      <w:r w:rsidRPr="008F765F">
        <w:rPr>
          <w:rFonts w:ascii="Times New Roman" w:hAnsi="Times New Roman" w:cs="Times New Roman"/>
          <w:sz w:val="24"/>
          <w:lang w:val="el-GR" w:eastAsia="el-GR"/>
        </w:rPr>
        <w:t>……………………………………………………………………………………………………...</w:t>
      </w:r>
    </w:p>
    <w:p w14:paraId="225BBBD8" w14:textId="77777777" w:rsidR="008F765F" w:rsidRPr="008F765F" w:rsidRDefault="008F765F" w:rsidP="008F765F">
      <w:pPr>
        <w:suppressAutoHyphens w:val="0"/>
        <w:spacing w:after="0"/>
        <w:jc w:val="center"/>
        <w:rPr>
          <w:rFonts w:ascii="Times New Roman" w:eastAsia="Batang" w:hAnsi="Times New Roman" w:cs="Times New Roman"/>
          <w:sz w:val="24"/>
          <w:lang w:val="el-GR" w:eastAsia="el-GR"/>
        </w:rPr>
      </w:pPr>
    </w:p>
    <w:p w14:paraId="34421D45" w14:textId="77777777" w:rsidR="008F765F" w:rsidRPr="008F765F" w:rsidRDefault="008F765F" w:rsidP="008F765F">
      <w:pPr>
        <w:suppressAutoHyphens w:val="0"/>
        <w:spacing w:after="0"/>
        <w:jc w:val="center"/>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Ξάνθη _________________</w:t>
      </w:r>
    </w:p>
    <w:p w14:paraId="6769A4B3" w14:textId="77777777" w:rsidR="008F765F" w:rsidRPr="008F765F" w:rsidRDefault="008F765F" w:rsidP="008F765F">
      <w:pPr>
        <w:suppressAutoHyphens w:val="0"/>
        <w:spacing w:after="0"/>
        <w:jc w:val="center"/>
        <w:rPr>
          <w:rFonts w:ascii="Times New Roman" w:eastAsia="Batang" w:hAnsi="Times New Roman" w:cs="Times New Roman"/>
          <w:sz w:val="24"/>
          <w:lang w:val="el-GR" w:eastAsia="el-GR"/>
        </w:rPr>
      </w:pPr>
      <w:r w:rsidRPr="008F765F">
        <w:rPr>
          <w:rFonts w:ascii="Times New Roman" w:eastAsia="Batang" w:hAnsi="Times New Roman" w:cs="Times New Roman"/>
          <w:sz w:val="24"/>
          <w:lang w:val="el-GR" w:eastAsia="el-GR"/>
        </w:rPr>
        <w:t>Ο Προσφέρων</w:t>
      </w:r>
    </w:p>
    <w:p w14:paraId="5AE04F8D" w14:textId="77777777" w:rsidR="008F765F" w:rsidRPr="008F765F" w:rsidRDefault="008F765F" w:rsidP="008F765F">
      <w:pPr>
        <w:suppressAutoHyphens w:val="0"/>
        <w:spacing w:after="0"/>
        <w:jc w:val="center"/>
        <w:rPr>
          <w:rFonts w:ascii="Times New Roman" w:eastAsia="Batang" w:hAnsi="Times New Roman" w:cs="Times New Roman"/>
          <w:sz w:val="24"/>
          <w:lang w:val="el-GR" w:eastAsia="el-GR"/>
        </w:rPr>
      </w:pPr>
    </w:p>
    <w:p w14:paraId="34A357AE" w14:textId="77777777" w:rsidR="008F765F" w:rsidRPr="008F765F" w:rsidRDefault="008F765F" w:rsidP="008F765F">
      <w:pPr>
        <w:suppressAutoHyphens w:val="0"/>
        <w:spacing w:after="0"/>
        <w:jc w:val="center"/>
        <w:rPr>
          <w:rFonts w:ascii="Times New Roman" w:eastAsia="Batang" w:hAnsi="Times New Roman" w:cs="Times New Roman"/>
          <w:sz w:val="24"/>
          <w:lang w:val="el-GR" w:eastAsia="el-GR"/>
        </w:rPr>
      </w:pPr>
    </w:p>
    <w:p w14:paraId="79677A43" w14:textId="77777777" w:rsidR="008F765F" w:rsidRPr="008F765F" w:rsidRDefault="008F765F" w:rsidP="008F765F">
      <w:pPr>
        <w:suppressAutoHyphens w:val="0"/>
        <w:spacing w:after="0"/>
        <w:jc w:val="center"/>
        <w:rPr>
          <w:rFonts w:ascii="Times New Roman" w:eastAsia="Batang" w:hAnsi="Times New Roman" w:cs="Times New Roman"/>
          <w:sz w:val="24"/>
          <w:lang w:val="el-GR" w:eastAsia="el-GR"/>
        </w:rPr>
      </w:pPr>
    </w:p>
    <w:p w14:paraId="0495F8D5" w14:textId="6D4D196C" w:rsidR="00D67342" w:rsidRDefault="008F765F" w:rsidP="00725FE7">
      <w:pPr>
        <w:suppressAutoHyphens w:val="0"/>
        <w:spacing w:after="0"/>
        <w:jc w:val="center"/>
        <w:rPr>
          <w:rFonts w:ascii="Times New Roman" w:eastAsia="Batang" w:hAnsi="Times New Roman" w:cs="Times New Roman"/>
          <w:b/>
          <w:sz w:val="24"/>
          <w:lang w:val="el-GR" w:eastAsia="el-GR"/>
        </w:rPr>
      </w:pPr>
      <w:r w:rsidRPr="008F765F">
        <w:rPr>
          <w:rFonts w:ascii="Times New Roman" w:eastAsia="Batang" w:hAnsi="Times New Roman" w:cs="Times New Roman"/>
          <w:b/>
          <w:sz w:val="24"/>
          <w:lang w:val="el-GR" w:eastAsia="el-GR"/>
        </w:rPr>
        <w:t>(Υπογραφή –Σφραγίδα)</w:t>
      </w:r>
    </w:p>
    <w:p w14:paraId="41D54051" w14:textId="2FB9D6A3" w:rsidR="0079404D" w:rsidRDefault="0079404D" w:rsidP="00725FE7">
      <w:pPr>
        <w:suppressAutoHyphens w:val="0"/>
        <w:spacing w:after="0"/>
        <w:jc w:val="center"/>
        <w:rPr>
          <w:rFonts w:ascii="Times New Roman" w:eastAsia="Batang" w:hAnsi="Times New Roman" w:cs="Times New Roman"/>
          <w:b/>
          <w:sz w:val="24"/>
          <w:lang w:val="el-GR" w:eastAsia="el-GR"/>
        </w:rPr>
      </w:pPr>
    </w:p>
    <w:p w14:paraId="076BF8D8" w14:textId="543630D6" w:rsidR="0079404D" w:rsidRDefault="0079404D" w:rsidP="00725FE7">
      <w:pPr>
        <w:suppressAutoHyphens w:val="0"/>
        <w:spacing w:after="0"/>
        <w:jc w:val="center"/>
        <w:rPr>
          <w:rFonts w:ascii="Times New Roman" w:eastAsia="Batang" w:hAnsi="Times New Roman" w:cs="Times New Roman"/>
          <w:b/>
          <w:sz w:val="24"/>
          <w:lang w:val="el-GR" w:eastAsia="el-GR"/>
        </w:rPr>
      </w:pPr>
    </w:p>
    <w:p w14:paraId="3DFC6EB0" w14:textId="182F33D3" w:rsidR="0079404D" w:rsidRDefault="0079404D" w:rsidP="00725FE7">
      <w:pPr>
        <w:suppressAutoHyphens w:val="0"/>
        <w:spacing w:after="0"/>
        <w:jc w:val="center"/>
        <w:rPr>
          <w:rFonts w:ascii="Times New Roman" w:eastAsia="Batang" w:hAnsi="Times New Roman" w:cs="Times New Roman"/>
          <w:b/>
          <w:sz w:val="24"/>
          <w:lang w:val="el-GR" w:eastAsia="el-GR"/>
        </w:rPr>
      </w:pPr>
    </w:p>
    <w:p w14:paraId="65E3EFFB" w14:textId="747A5136" w:rsidR="0079404D" w:rsidRDefault="0079404D" w:rsidP="00725FE7">
      <w:pPr>
        <w:suppressAutoHyphens w:val="0"/>
        <w:spacing w:after="0"/>
        <w:jc w:val="center"/>
        <w:rPr>
          <w:rFonts w:ascii="Times New Roman" w:eastAsia="Batang" w:hAnsi="Times New Roman" w:cs="Times New Roman"/>
          <w:b/>
          <w:sz w:val="24"/>
          <w:lang w:val="el-GR" w:eastAsia="el-GR"/>
        </w:rPr>
      </w:pPr>
    </w:p>
    <w:p w14:paraId="2DFB30ED" w14:textId="77777777" w:rsidR="0079404D" w:rsidRDefault="0079404D" w:rsidP="00725FE7">
      <w:pPr>
        <w:suppressAutoHyphens w:val="0"/>
        <w:spacing w:after="0"/>
        <w:jc w:val="center"/>
        <w:rPr>
          <w:rFonts w:ascii="Times New Roman" w:eastAsia="Batang" w:hAnsi="Times New Roman" w:cs="Times New Roman"/>
          <w:b/>
          <w:sz w:val="24"/>
          <w:lang w:val="el-GR" w:eastAsia="el-GR"/>
        </w:rPr>
      </w:pPr>
    </w:p>
    <w:p w14:paraId="0B702129" w14:textId="77777777" w:rsidR="00725FE7" w:rsidRPr="0079404D" w:rsidRDefault="00725FE7" w:rsidP="00725FE7">
      <w:pPr>
        <w:suppressAutoHyphens w:val="0"/>
        <w:spacing w:after="0"/>
        <w:jc w:val="left"/>
        <w:rPr>
          <w:rFonts w:ascii="Times New Roman" w:hAnsi="Times New Roman" w:cs="Times New Roman"/>
          <w:b/>
          <w:sz w:val="24"/>
          <w:lang w:val="el-GR" w:eastAsia="el-GR"/>
        </w:rPr>
      </w:pPr>
      <w:r w:rsidRPr="00725FE7">
        <w:rPr>
          <w:rFonts w:ascii="Times New Roman" w:hAnsi="Times New Roman" w:cs="Times New Roman"/>
          <w:noProof/>
          <w:sz w:val="24"/>
          <w:lang w:val="el-GR" w:eastAsia="el-GR"/>
        </w:rPr>
        <w:drawing>
          <wp:anchor distT="0" distB="0" distL="114300" distR="114300" simplePos="0" relativeHeight="251666432" behindDoc="0" locked="0" layoutInCell="1" allowOverlap="1" wp14:anchorId="5315DCE1" wp14:editId="08C790EA">
            <wp:simplePos x="0" y="0"/>
            <wp:positionH relativeFrom="column">
              <wp:posOffset>596900</wp:posOffset>
            </wp:positionH>
            <wp:positionV relativeFrom="paragraph">
              <wp:posOffset>-122555</wp:posOffset>
            </wp:positionV>
            <wp:extent cx="412750" cy="408940"/>
            <wp:effectExtent l="19050" t="0" r="6350"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12750" cy="408940"/>
                    </a:xfrm>
                    <a:prstGeom prst="rect">
                      <a:avLst/>
                    </a:prstGeom>
                    <a:noFill/>
                  </pic:spPr>
                </pic:pic>
              </a:graphicData>
            </a:graphic>
          </wp:anchor>
        </w:drawing>
      </w:r>
    </w:p>
    <w:p w14:paraId="67B4CE53" w14:textId="77777777" w:rsidR="00725FE7" w:rsidRPr="0079404D" w:rsidRDefault="00725FE7" w:rsidP="00725FE7">
      <w:pPr>
        <w:suppressAutoHyphens w:val="0"/>
        <w:spacing w:after="0"/>
        <w:jc w:val="left"/>
        <w:rPr>
          <w:rFonts w:ascii="Times New Roman" w:hAnsi="Times New Roman" w:cs="Times New Roman"/>
          <w:b/>
          <w:sz w:val="24"/>
          <w:lang w:val="el-GR" w:eastAsia="el-GR"/>
        </w:rPr>
      </w:pPr>
    </w:p>
    <w:p w14:paraId="1E5C3B58" w14:textId="77777777" w:rsidR="00725FE7" w:rsidRPr="00725FE7" w:rsidRDefault="00725FE7" w:rsidP="00725FE7">
      <w:pPr>
        <w:suppressAutoHyphens w:val="0"/>
        <w:spacing w:after="0"/>
        <w:jc w:val="left"/>
        <w:rPr>
          <w:rFonts w:ascii="Times New Roman" w:hAnsi="Times New Roman" w:cs="Times New Roman"/>
          <w:b/>
          <w:sz w:val="24"/>
          <w:lang w:val="el-GR" w:eastAsia="el-GR"/>
        </w:rPr>
      </w:pPr>
      <w:r w:rsidRPr="00725FE7">
        <w:rPr>
          <w:rFonts w:ascii="Times New Roman" w:hAnsi="Times New Roman" w:cs="Times New Roman"/>
          <w:b/>
          <w:sz w:val="24"/>
          <w:lang w:val="el-GR" w:eastAsia="el-GR"/>
        </w:rPr>
        <w:t>ΕΛΛΗΝΙΚΗ  ΔΗΜΟΚΡΑΤΙΑ</w:t>
      </w:r>
      <w:r w:rsidRPr="00725FE7">
        <w:rPr>
          <w:rFonts w:ascii="Times New Roman" w:hAnsi="Times New Roman" w:cs="Times New Roman"/>
          <w:b/>
          <w:sz w:val="24"/>
          <w:lang w:val="el-GR" w:eastAsia="el-GR"/>
        </w:rPr>
        <w:tab/>
        <w:t xml:space="preserve">                   ΑΝΑΡΤΗΤΕΑ ΣΤΟ ΔΙΑΔΙΚΤΥΟ   </w:t>
      </w:r>
    </w:p>
    <w:p w14:paraId="535D55BE" w14:textId="77777777" w:rsidR="00725FE7" w:rsidRPr="00725FE7" w:rsidRDefault="00725FE7" w:rsidP="00725FE7">
      <w:pPr>
        <w:keepNext/>
        <w:suppressAutoHyphens w:val="0"/>
        <w:spacing w:after="0"/>
        <w:jc w:val="left"/>
        <w:outlineLvl w:val="4"/>
        <w:rPr>
          <w:rFonts w:ascii="Times New Roman" w:hAnsi="Times New Roman" w:cs="Times New Roman"/>
          <w:b/>
          <w:sz w:val="24"/>
          <w:lang w:val="el-GR" w:eastAsia="el-GR"/>
        </w:rPr>
      </w:pPr>
      <w:r w:rsidRPr="00725FE7">
        <w:rPr>
          <w:rFonts w:ascii="Times New Roman" w:hAnsi="Times New Roman" w:cs="Times New Roman"/>
          <w:b/>
          <w:sz w:val="24"/>
          <w:lang w:val="el-GR" w:eastAsia="el-GR"/>
        </w:rPr>
        <w:t>ΝΟΜΟΣ ΞΑΝΘΗΣ</w:t>
      </w:r>
    </w:p>
    <w:p w14:paraId="3EAF2B65" w14:textId="77777777" w:rsidR="00725FE7" w:rsidRPr="00725FE7" w:rsidRDefault="00725FE7" w:rsidP="00725FE7">
      <w:pPr>
        <w:keepNext/>
        <w:suppressAutoHyphens w:val="0"/>
        <w:spacing w:after="0"/>
        <w:jc w:val="left"/>
        <w:outlineLvl w:val="4"/>
        <w:rPr>
          <w:rFonts w:ascii="Times New Roman" w:hAnsi="Times New Roman" w:cs="Times New Roman"/>
          <w:b/>
          <w:sz w:val="24"/>
          <w:lang w:val="el-GR" w:eastAsia="el-GR"/>
        </w:rPr>
      </w:pPr>
      <w:r w:rsidRPr="00725FE7">
        <w:rPr>
          <w:rFonts w:ascii="Times New Roman" w:hAnsi="Times New Roman" w:cs="Times New Roman"/>
          <w:b/>
          <w:sz w:val="24"/>
          <w:lang w:val="el-GR" w:eastAsia="el-GR"/>
        </w:rPr>
        <w:t xml:space="preserve">ΔΗΜΟΣ   ΞΑΝΘΗΣ                                                                </w:t>
      </w:r>
    </w:p>
    <w:p w14:paraId="6120A592" w14:textId="77777777" w:rsidR="00725FE7" w:rsidRPr="00725FE7" w:rsidRDefault="00725FE7" w:rsidP="00725FE7">
      <w:pPr>
        <w:keepNext/>
        <w:suppressAutoHyphens w:val="0"/>
        <w:spacing w:after="0"/>
        <w:jc w:val="left"/>
        <w:outlineLvl w:val="2"/>
        <w:rPr>
          <w:rFonts w:ascii="Times New Roman" w:hAnsi="Times New Roman" w:cs="Times New Roman"/>
          <w:b/>
          <w:sz w:val="24"/>
          <w:lang w:val="el-GR" w:eastAsia="el-GR"/>
        </w:rPr>
      </w:pPr>
      <w:r w:rsidRPr="00725FE7">
        <w:rPr>
          <w:rFonts w:ascii="Times New Roman" w:hAnsi="Times New Roman" w:cs="Times New Roman"/>
          <w:b/>
          <w:sz w:val="24"/>
          <w:lang w:val="el-GR" w:eastAsia="el-GR"/>
        </w:rPr>
        <w:t>Δ/ΝΣΗ ΟΙΚΟΝΟΜΙΚΩΝ ΥΠΗΡΕΣΙΩΝ</w:t>
      </w:r>
    </w:p>
    <w:p w14:paraId="3C7CB0C0" w14:textId="77777777" w:rsidR="00725FE7" w:rsidRPr="00725FE7" w:rsidRDefault="00725FE7" w:rsidP="00725FE7">
      <w:pPr>
        <w:keepNext/>
        <w:suppressAutoHyphens w:val="0"/>
        <w:spacing w:after="0"/>
        <w:jc w:val="left"/>
        <w:outlineLvl w:val="2"/>
        <w:rPr>
          <w:rFonts w:ascii="Times New Roman" w:hAnsi="Times New Roman" w:cs="Times New Roman"/>
          <w:b/>
          <w:sz w:val="24"/>
          <w:lang w:val="el-GR" w:eastAsia="el-GR"/>
        </w:rPr>
      </w:pPr>
      <w:r w:rsidRPr="00725FE7">
        <w:rPr>
          <w:rFonts w:ascii="Times New Roman" w:hAnsi="Times New Roman" w:cs="Times New Roman"/>
          <w:b/>
          <w:sz w:val="24"/>
          <w:lang w:val="el-GR" w:eastAsia="el-GR"/>
        </w:rPr>
        <w:t>ΤΜΗΜΑ ΛΟΓΙΣΤΗΡΙΟΥ &amp; ΠΡΟΜΗΘΕΙΩΝ</w:t>
      </w:r>
    </w:p>
    <w:p w14:paraId="16958002" w14:textId="77777777" w:rsidR="00725FE7" w:rsidRPr="00725FE7" w:rsidRDefault="00725FE7" w:rsidP="00725FE7">
      <w:pPr>
        <w:suppressAutoHyphens w:val="0"/>
        <w:spacing w:after="0"/>
        <w:jc w:val="left"/>
        <w:rPr>
          <w:rFonts w:ascii="Times New Roman" w:hAnsi="Times New Roman" w:cs="Times New Roman"/>
          <w:b/>
          <w:sz w:val="24"/>
          <w:u w:val="single"/>
          <w:lang w:val="el-GR" w:eastAsia="el-GR"/>
        </w:rPr>
      </w:pPr>
    </w:p>
    <w:p w14:paraId="005C806E" w14:textId="77777777" w:rsidR="00725FE7" w:rsidRPr="00725FE7" w:rsidRDefault="00725FE7" w:rsidP="00725FE7">
      <w:pPr>
        <w:suppressAutoHyphens w:val="0"/>
        <w:spacing w:after="0"/>
        <w:jc w:val="left"/>
        <w:rPr>
          <w:rFonts w:ascii="Times New Roman" w:hAnsi="Times New Roman" w:cs="Times New Roman"/>
          <w:b/>
          <w:sz w:val="24"/>
          <w:u w:val="single"/>
          <w:lang w:val="el-GR" w:eastAsia="el-GR"/>
        </w:rPr>
      </w:pPr>
      <w:r w:rsidRPr="00725FE7">
        <w:rPr>
          <w:rFonts w:ascii="Times New Roman" w:hAnsi="Times New Roman" w:cs="Times New Roman"/>
          <w:b/>
          <w:sz w:val="24"/>
          <w:u w:val="single"/>
          <w:lang w:val="el-GR" w:eastAsia="el-GR"/>
        </w:rPr>
        <w:t xml:space="preserve">Αριθ. </w:t>
      </w:r>
      <w:proofErr w:type="spellStart"/>
      <w:r w:rsidRPr="00725FE7">
        <w:rPr>
          <w:rFonts w:ascii="Times New Roman" w:hAnsi="Times New Roman" w:cs="Times New Roman"/>
          <w:b/>
          <w:sz w:val="24"/>
          <w:u w:val="single"/>
          <w:lang w:val="el-GR" w:eastAsia="el-GR"/>
        </w:rPr>
        <w:t>Πρωτ</w:t>
      </w:r>
      <w:proofErr w:type="spellEnd"/>
      <w:r w:rsidRPr="00725FE7">
        <w:rPr>
          <w:rFonts w:ascii="Times New Roman" w:hAnsi="Times New Roman" w:cs="Times New Roman"/>
          <w:b/>
          <w:sz w:val="24"/>
          <w:u w:val="single"/>
          <w:lang w:val="el-GR" w:eastAsia="el-GR"/>
        </w:rPr>
        <w:t>.: ……../….-…..-2020</w:t>
      </w:r>
    </w:p>
    <w:p w14:paraId="6367FEBB" w14:textId="77777777" w:rsidR="00725FE7" w:rsidRPr="00725FE7" w:rsidRDefault="00725FE7" w:rsidP="00725FE7">
      <w:pPr>
        <w:suppressAutoHyphens w:val="0"/>
        <w:spacing w:after="0"/>
        <w:jc w:val="left"/>
        <w:rPr>
          <w:rFonts w:ascii="Times New Roman" w:hAnsi="Times New Roman" w:cs="Times New Roman"/>
          <w:b/>
          <w:sz w:val="24"/>
          <w:u w:val="single"/>
          <w:lang w:val="el-GR" w:eastAsia="el-GR"/>
        </w:rPr>
      </w:pPr>
    </w:p>
    <w:p w14:paraId="5EBAD760" w14:textId="77777777" w:rsidR="00725FE7" w:rsidRPr="00725FE7" w:rsidRDefault="00725FE7" w:rsidP="00725FE7">
      <w:pPr>
        <w:suppressAutoHyphens w:val="0"/>
        <w:spacing w:after="0"/>
        <w:jc w:val="left"/>
        <w:rPr>
          <w:rFonts w:ascii="Times New Roman" w:hAnsi="Times New Roman" w:cs="Times New Roman"/>
          <w:b/>
          <w:sz w:val="24"/>
          <w:u w:val="single"/>
          <w:lang w:val="el-GR" w:eastAsia="el-GR"/>
        </w:rPr>
      </w:pPr>
    </w:p>
    <w:p w14:paraId="40E55B9C"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r w:rsidRPr="00725FE7">
        <w:rPr>
          <w:rFonts w:ascii="Times New Roman" w:hAnsi="Times New Roman" w:cs="Times New Roman"/>
          <w:b/>
          <w:sz w:val="24"/>
          <w:lang w:val="el-GR" w:eastAsia="el-GR"/>
        </w:rPr>
        <w:t xml:space="preserve">Τίτλος: «Προμήθεια υλικών για </w:t>
      </w:r>
      <w:proofErr w:type="spellStart"/>
      <w:r w:rsidRPr="00725FE7">
        <w:rPr>
          <w:rFonts w:ascii="Times New Roman" w:hAnsi="Times New Roman" w:cs="Times New Roman"/>
          <w:b/>
          <w:sz w:val="24"/>
          <w:lang w:val="el-GR" w:eastAsia="el-GR"/>
        </w:rPr>
        <w:t>σιδηροκατασκευές</w:t>
      </w:r>
      <w:proofErr w:type="spellEnd"/>
      <w:r w:rsidRPr="00725FE7">
        <w:rPr>
          <w:rFonts w:ascii="Times New Roman" w:hAnsi="Times New Roman" w:cs="Times New Roman"/>
          <w:b/>
          <w:sz w:val="24"/>
          <w:lang w:val="el-GR" w:eastAsia="el-GR"/>
        </w:rPr>
        <w:t>»</w:t>
      </w:r>
    </w:p>
    <w:p w14:paraId="067F08E0" w14:textId="77777777" w:rsidR="00725FE7" w:rsidRPr="00725FE7" w:rsidRDefault="00725FE7" w:rsidP="00725FE7">
      <w:pPr>
        <w:suppressAutoHyphens w:val="0"/>
        <w:spacing w:after="0"/>
        <w:jc w:val="left"/>
        <w:rPr>
          <w:rFonts w:ascii="Times New Roman" w:hAnsi="Times New Roman" w:cs="Times New Roman"/>
          <w:b/>
          <w:sz w:val="24"/>
          <w:u w:val="single"/>
          <w:lang w:val="el-GR" w:eastAsia="el-GR"/>
        </w:rPr>
      </w:pPr>
    </w:p>
    <w:p w14:paraId="528434B8" w14:textId="77777777" w:rsidR="00725FE7" w:rsidRPr="00725FE7" w:rsidRDefault="00725FE7" w:rsidP="00725FE7">
      <w:pPr>
        <w:suppressAutoHyphens w:val="0"/>
        <w:spacing w:after="0"/>
        <w:jc w:val="center"/>
        <w:rPr>
          <w:rFonts w:ascii="Times New Roman" w:hAnsi="Times New Roman" w:cs="Times New Roman"/>
          <w:b/>
          <w:sz w:val="24"/>
          <w:u w:val="single"/>
          <w:lang w:val="el-GR" w:eastAsia="el-GR"/>
        </w:rPr>
      </w:pPr>
      <w:r w:rsidRPr="00725FE7">
        <w:rPr>
          <w:rFonts w:ascii="Times New Roman" w:hAnsi="Times New Roman" w:cs="Times New Roman"/>
          <w:b/>
          <w:sz w:val="24"/>
          <w:u w:val="single"/>
          <w:lang w:val="el-GR" w:eastAsia="el-GR"/>
        </w:rPr>
        <w:t>Ι Δ Ι Ω Τ Ι Κ Ο   Σ  Υ  Μ  Φ  Ω  Ν  Η  Τ  Ι  Κ  Ο  (€: ……………….. )</w:t>
      </w:r>
    </w:p>
    <w:p w14:paraId="585588ED" w14:textId="77777777" w:rsidR="00725FE7" w:rsidRPr="00725FE7" w:rsidRDefault="00725FE7" w:rsidP="00725FE7">
      <w:pPr>
        <w:suppressAutoHyphens w:val="0"/>
        <w:spacing w:after="0"/>
        <w:jc w:val="left"/>
        <w:rPr>
          <w:rFonts w:ascii="Times New Roman" w:hAnsi="Times New Roman" w:cs="Times New Roman"/>
          <w:sz w:val="24"/>
          <w:lang w:val="el-GR" w:eastAsia="el-GR"/>
        </w:rPr>
      </w:pPr>
    </w:p>
    <w:p w14:paraId="2840248F"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Στην Ξάνθη σήμερα, ….. …………………… 2020 ημέρα …………, μεταξύ </w:t>
      </w:r>
      <w:r w:rsidRPr="00725FE7">
        <w:rPr>
          <w:rFonts w:ascii="Times New Roman" w:hAnsi="Times New Roman" w:cs="Times New Roman"/>
          <w:bCs/>
          <w:sz w:val="24"/>
          <w:lang w:val="el-GR" w:eastAsia="el-GR"/>
        </w:rPr>
        <w:t>αφενός:</w:t>
      </w:r>
    </w:p>
    <w:p w14:paraId="3FC75126" w14:textId="77777777" w:rsidR="00725FE7" w:rsidRPr="00725FE7" w:rsidRDefault="00725FE7" w:rsidP="00725FE7">
      <w:pPr>
        <w:suppressAutoHyphens w:val="0"/>
        <w:spacing w:after="0"/>
        <w:rPr>
          <w:rFonts w:ascii="Times New Roman" w:hAnsi="Times New Roman" w:cs="Times New Roman"/>
          <w:bCs/>
          <w:sz w:val="24"/>
          <w:lang w:val="el-GR" w:eastAsia="el-GR"/>
        </w:rPr>
      </w:pPr>
      <w:r w:rsidRPr="00725FE7">
        <w:rPr>
          <w:rFonts w:ascii="Times New Roman" w:hAnsi="Times New Roman" w:cs="Times New Roman"/>
          <w:sz w:val="24"/>
          <w:lang w:val="el-GR" w:eastAsia="el-GR"/>
        </w:rPr>
        <w:t xml:space="preserve">α)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 xml:space="preserve">, που εδρεύει στην Ξάνθη, Πλατεία Δημοκρατίας, με ΑΦΜ 997654473 και εκπροσωπείται νόμιμα για τις ανάγκες της παρούσας σύμβασης από τον Δήμαρχο Ξάνθης, </w:t>
      </w:r>
      <w:r w:rsidRPr="00725FE7">
        <w:rPr>
          <w:rFonts w:ascii="Times New Roman" w:hAnsi="Times New Roman" w:cs="Times New Roman"/>
          <w:bCs/>
          <w:sz w:val="24"/>
          <w:lang w:val="el-GR" w:eastAsia="el-GR"/>
        </w:rPr>
        <w:t xml:space="preserve">Εμμανουήλ </w:t>
      </w:r>
      <w:proofErr w:type="spellStart"/>
      <w:r w:rsidRPr="00725FE7">
        <w:rPr>
          <w:rFonts w:ascii="Times New Roman" w:hAnsi="Times New Roman" w:cs="Times New Roman"/>
          <w:bCs/>
          <w:sz w:val="24"/>
          <w:lang w:val="el-GR" w:eastAsia="el-GR"/>
        </w:rPr>
        <w:t>Τσέπελη</w:t>
      </w:r>
      <w:proofErr w:type="spellEnd"/>
      <w:r w:rsidRPr="00725FE7">
        <w:rPr>
          <w:rFonts w:ascii="Times New Roman" w:hAnsi="Times New Roman" w:cs="Times New Roman"/>
          <w:bCs/>
          <w:sz w:val="24"/>
          <w:lang w:val="el-GR" w:eastAsia="el-GR"/>
        </w:rPr>
        <w:t>, που</w:t>
      </w:r>
      <w:r w:rsidRPr="00725FE7">
        <w:rPr>
          <w:rFonts w:ascii="Times New Roman" w:hAnsi="Times New Roman" w:cs="Times New Roman"/>
          <w:sz w:val="24"/>
          <w:lang w:val="el-GR" w:eastAsia="el-GR"/>
        </w:rPr>
        <w:t xml:space="preserve"> στο εξής θα αναφέρεται στην παρούσα σύμβαση ως </w:t>
      </w:r>
      <w:r w:rsidRPr="00725FE7">
        <w:rPr>
          <w:rFonts w:ascii="Times New Roman" w:hAnsi="Times New Roman" w:cs="Times New Roman"/>
          <w:bCs/>
          <w:sz w:val="24"/>
          <w:lang w:val="el-GR" w:eastAsia="el-GR"/>
        </w:rPr>
        <w:t>«Δήμος Ξάνθης»</w:t>
      </w:r>
      <w:r w:rsidRPr="00725FE7">
        <w:rPr>
          <w:rFonts w:ascii="Times New Roman" w:hAnsi="Times New Roman" w:cs="Times New Roman"/>
          <w:sz w:val="24"/>
          <w:lang w:val="el-GR" w:eastAsia="el-GR"/>
        </w:rPr>
        <w:t xml:space="preserve"> και </w:t>
      </w:r>
      <w:r w:rsidRPr="00725FE7">
        <w:rPr>
          <w:rFonts w:ascii="Times New Roman" w:hAnsi="Times New Roman" w:cs="Times New Roman"/>
          <w:bCs/>
          <w:sz w:val="24"/>
          <w:lang w:val="el-GR" w:eastAsia="el-GR"/>
        </w:rPr>
        <w:t>αφετέρου:</w:t>
      </w:r>
    </w:p>
    <w:p w14:paraId="5C80F86B"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β) της εταιρείας «……………………….»,  με ΑΦΜ ……………… Δ.Ο.Υ. Ξάνθης, που εδρεύει στην ………, οδός ………….. ……, ΤΚ …………. που στο εξής θα αναφέρεται στην παρούσα σύμβαση ως «προμηθευτής», συμφώνησαν, συνομολόγησαν και συναποδέχθηκαν τα εξής: </w:t>
      </w:r>
    </w:p>
    <w:p w14:paraId="5AC70400" w14:textId="77777777" w:rsidR="00725FE7" w:rsidRPr="00725FE7" w:rsidRDefault="00725FE7" w:rsidP="00725FE7">
      <w:pPr>
        <w:suppressAutoHyphens w:val="0"/>
        <w:spacing w:after="0"/>
        <w:rPr>
          <w:rFonts w:ascii="Times New Roman" w:hAnsi="Times New Roman" w:cs="Times New Roman"/>
          <w:sz w:val="24"/>
          <w:lang w:val="el-GR" w:eastAsia="el-GR"/>
        </w:rPr>
      </w:pPr>
    </w:p>
    <w:p w14:paraId="1FF159C1"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r w:rsidRPr="00725FE7">
        <w:rPr>
          <w:rFonts w:ascii="Times New Roman" w:hAnsi="Times New Roman" w:cs="Times New Roman"/>
          <w:bCs/>
          <w:sz w:val="24"/>
          <w:u w:val="single"/>
          <w:lang w:val="el-GR" w:eastAsia="el-GR"/>
        </w:rPr>
        <w:t>Άρθρο 1: Αντικείμενο</w:t>
      </w:r>
    </w:p>
    <w:p w14:paraId="090D0E38" w14:textId="77777777" w:rsidR="00725FE7" w:rsidRPr="00725FE7" w:rsidRDefault="00725FE7" w:rsidP="00725FE7">
      <w:pPr>
        <w:suppressAutoHyphens w:val="0"/>
        <w:spacing w:after="0"/>
        <w:rPr>
          <w:rFonts w:ascii="Times New Roman" w:hAnsi="Times New Roman" w:cs="Times New Roman"/>
          <w:bCs/>
          <w:sz w:val="24"/>
          <w:lang w:val="el-GR" w:eastAsia="el-GR"/>
        </w:rPr>
      </w:pPr>
      <w:r w:rsidRPr="00725FE7">
        <w:rPr>
          <w:rFonts w:ascii="Times New Roman" w:hAnsi="Times New Roman" w:cs="Times New Roman"/>
          <w:bCs/>
          <w:sz w:val="24"/>
          <w:lang w:val="el-GR" w:eastAsia="el-GR"/>
        </w:rPr>
        <w:tab/>
      </w:r>
      <w:r w:rsidRPr="00725FE7">
        <w:rPr>
          <w:rFonts w:ascii="Times New Roman" w:hAnsi="Times New Roman" w:cs="Times New Roman"/>
          <w:sz w:val="24"/>
          <w:lang w:val="el-GR" w:eastAsia="el-GR"/>
        </w:rPr>
        <w:t>Με την παρούσα σύμβαση ο</w:t>
      </w:r>
      <w:r w:rsidRPr="00725FE7">
        <w:rPr>
          <w:rFonts w:ascii="Times New Roman" w:hAnsi="Times New Roman" w:cs="Times New Roman"/>
          <w:bCs/>
          <w:sz w:val="24"/>
          <w:lang w:val="el-GR" w:eastAsia="el-GR"/>
        </w:rPr>
        <w:t xml:space="preserve"> Δήμος Ξάνθης</w:t>
      </w:r>
      <w:r w:rsidRPr="00725FE7">
        <w:rPr>
          <w:rFonts w:ascii="Times New Roman" w:hAnsi="Times New Roman" w:cs="Times New Roman"/>
          <w:sz w:val="24"/>
          <w:lang w:val="el-GR" w:eastAsia="el-GR"/>
        </w:rPr>
        <w:t xml:space="preserve"> αναθέτει στον προμηθευτή και αυτός αποδέχεται και αναλαμβάνει </w:t>
      </w:r>
      <w:r w:rsidRPr="00725FE7">
        <w:rPr>
          <w:rFonts w:ascii="Times New Roman" w:hAnsi="Times New Roman" w:cs="Times New Roman"/>
          <w:bCs/>
          <w:sz w:val="24"/>
          <w:lang w:val="el-GR" w:eastAsia="el-GR"/>
        </w:rPr>
        <w:t xml:space="preserve">την </w:t>
      </w:r>
      <w:r w:rsidRPr="00725FE7">
        <w:rPr>
          <w:rFonts w:ascii="Times New Roman" w:hAnsi="Times New Roman" w:cs="Times New Roman"/>
          <w:sz w:val="24"/>
          <w:lang w:val="el-GR" w:eastAsia="el-GR"/>
        </w:rPr>
        <w:t xml:space="preserve">«Προμήθεια υλικών για </w:t>
      </w:r>
      <w:proofErr w:type="spellStart"/>
      <w:r w:rsidRPr="00725FE7">
        <w:rPr>
          <w:rFonts w:ascii="Times New Roman" w:hAnsi="Times New Roman" w:cs="Times New Roman"/>
          <w:sz w:val="24"/>
          <w:lang w:val="el-GR" w:eastAsia="el-GR"/>
        </w:rPr>
        <w:t>σιδηροκατασκευές</w:t>
      </w:r>
      <w:proofErr w:type="spellEnd"/>
      <w:r w:rsidRPr="00725FE7">
        <w:rPr>
          <w:rFonts w:ascii="Times New Roman" w:hAnsi="Times New Roman" w:cs="Times New Roman"/>
          <w:sz w:val="24"/>
          <w:lang w:val="el-GR" w:eastAsia="el-GR"/>
        </w:rPr>
        <w:t xml:space="preserve">» </w:t>
      </w:r>
      <w:r w:rsidRPr="00725FE7">
        <w:rPr>
          <w:rFonts w:ascii="Times New Roman" w:hAnsi="Times New Roman" w:cs="Times New Roman"/>
          <w:bCs/>
          <w:sz w:val="24"/>
          <w:lang w:val="el-GR" w:eastAsia="el-GR"/>
        </w:rPr>
        <w:t xml:space="preserve">ποσού ………………… €, όπως αναλυτικά περιγράφεται στη με αριθμό </w:t>
      </w:r>
      <w:r w:rsidRPr="00725FE7">
        <w:rPr>
          <w:rFonts w:ascii="Times New Roman" w:hAnsi="Times New Roman" w:cs="Times New Roman"/>
          <w:sz w:val="24"/>
          <w:lang w:val="el-GR" w:eastAsia="el-GR"/>
        </w:rPr>
        <w:t>Π3/28-05-2020 μελέτη της Διεύθυνσης Τεχνικών Υπηρεσιών του Δήμου Ξάνθης</w:t>
      </w:r>
      <w:r w:rsidRPr="00725FE7">
        <w:rPr>
          <w:rFonts w:ascii="Times New Roman" w:hAnsi="Times New Roman" w:cs="Times New Roman"/>
          <w:bCs/>
          <w:sz w:val="24"/>
          <w:lang w:val="el-GR" w:eastAsia="el-GR"/>
        </w:rPr>
        <w:t xml:space="preserve">. </w:t>
      </w:r>
    </w:p>
    <w:p w14:paraId="261CCBF3" w14:textId="77777777" w:rsidR="00725FE7" w:rsidRPr="00725FE7" w:rsidRDefault="00725FE7" w:rsidP="00725FE7">
      <w:pPr>
        <w:suppressAutoHyphens w:val="0"/>
        <w:spacing w:after="0"/>
        <w:jc w:val="center"/>
        <w:rPr>
          <w:rFonts w:ascii="Times New Roman" w:hAnsi="Times New Roman" w:cs="Times New Roman"/>
          <w:sz w:val="24"/>
          <w:lang w:val="el-GR" w:eastAsia="el-GR"/>
        </w:rPr>
      </w:pPr>
    </w:p>
    <w:p w14:paraId="434E890A"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r w:rsidRPr="00725FE7">
        <w:rPr>
          <w:rFonts w:ascii="Times New Roman" w:hAnsi="Times New Roman" w:cs="Times New Roman"/>
          <w:bCs/>
          <w:sz w:val="24"/>
          <w:u w:val="single"/>
          <w:lang w:val="el-GR" w:eastAsia="el-GR"/>
        </w:rPr>
        <w:t>Άρθρο 2: Αξία σύμβασης, τρόπος πληρωμής</w:t>
      </w:r>
    </w:p>
    <w:p w14:paraId="36EC1FE5"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p>
    <w:p w14:paraId="1B90772D" w14:textId="77777777" w:rsidR="00725FE7" w:rsidRPr="00725FE7" w:rsidRDefault="00725FE7" w:rsidP="00725FE7">
      <w:pPr>
        <w:suppressAutoHyphens w:val="0"/>
        <w:spacing w:after="0"/>
        <w:rPr>
          <w:rFonts w:ascii="Times New Roman" w:hAnsi="Times New Roman" w:cs="Times New Roman"/>
          <w:bCs/>
          <w:color w:val="FF0000"/>
          <w:sz w:val="24"/>
          <w:u w:val="single"/>
          <w:lang w:val="el-GR" w:eastAsia="el-GR"/>
        </w:rPr>
      </w:pPr>
      <w:r w:rsidRPr="00725FE7">
        <w:rPr>
          <w:rFonts w:ascii="Times New Roman" w:hAnsi="Times New Roman" w:cs="Times New Roman"/>
          <w:bCs/>
          <w:sz w:val="24"/>
          <w:lang w:val="el-GR" w:eastAsia="el-GR"/>
        </w:rPr>
        <w:t>2.1.</w:t>
      </w:r>
      <w:r w:rsidRPr="00725FE7">
        <w:rPr>
          <w:rFonts w:ascii="Times New Roman" w:hAnsi="Times New Roman" w:cs="Times New Roman"/>
          <w:sz w:val="24"/>
          <w:lang w:val="el-GR" w:eastAsia="el-GR"/>
        </w:rPr>
        <w:t xml:space="preserve"> Η αμοιβή του αντισυμβαλλόμενου θα ανέλθει στο ποσό των ………………………………… ευρώ και …………. λεπτών (………….. €), συμπεριλαμβανομένου Φ.Π.Α.</w:t>
      </w:r>
    </w:p>
    <w:p w14:paraId="1038AACE"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 xml:space="preserve">2.2. </w:t>
      </w:r>
      <w:r w:rsidRPr="00725FE7">
        <w:rPr>
          <w:rFonts w:ascii="Times New Roman" w:hAnsi="Times New Roman" w:cs="Times New Roman"/>
          <w:sz w:val="24"/>
          <w:lang w:val="el-GR" w:eastAsia="el-GR"/>
        </w:rPr>
        <w:t xml:space="preserve">Το τίμημα θα καταβληθεί από το </w:t>
      </w:r>
      <w:r w:rsidRPr="00725FE7">
        <w:rPr>
          <w:rFonts w:ascii="Times New Roman" w:hAnsi="Times New Roman" w:cs="Times New Roman"/>
          <w:bCs/>
          <w:sz w:val="24"/>
          <w:lang w:val="el-GR" w:eastAsia="el-GR"/>
        </w:rPr>
        <w:t>Δήμο Ξάνθης</w:t>
      </w:r>
      <w:r w:rsidRPr="00725FE7">
        <w:rPr>
          <w:rFonts w:ascii="Times New Roman" w:hAnsi="Times New Roman" w:cs="Times New Roman"/>
          <w:sz w:val="24"/>
          <w:lang w:val="el-GR" w:eastAsia="el-GR"/>
        </w:rPr>
        <w:t xml:space="preserve"> στον προμηθευτή, από τις πιστώσεις του προϋπολογισμού του έτους 2020 - 2021 </w:t>
      </w:r>
      <w:r w:rsidRPr="00725FE7">
        <w:rPr>
          <w:rFonts w:ascii="Times New Roman" w:hAnsi="Times New Roman" w:cs="Times New Roman"/>
          <w:bCs/>
          <w:sz w:val="24"/>
          <w:lang w:val="el-GR" w:eastAsia="el-GR"/>
        </w:rPr>
        <w:t>και συγκεκριμένα από τους Κ.Α.:</w:t>
      </w:r>
      <w:r w:rsidRPr="00725FE7">
        <w:rPr>
          <w:rFonts w:ascii="Times New Roman" w:hAnsi="Times New Roman" w:cs="Times New Roman"/>
          <w:sz w:val="24"/>
          <w:lang w:val="el-GR" w:eastAsia="el-GR"/>
        </w:rPr>
        <w:t xml:space="preserve"> 02.10.6262.03 – 02.15.6261.01-02.30.6261.01- 02.35.7332.01 σύμφωνα με τους όρους και τις προϋποθέσεις της παρούσας, μετά την ποσοτική και ποιοτική παραλαβή από την αρμόδια επιτροπή, σύμφωνα με το άρθρο 208 του </w:t>
      </w:r>
      <w:r w:rsidRPr="00725FE7">
        <w:rPr>
          <w:rFonts w:ascii="Times New Roman" w:hAnsi="Times New Roman" w:cs="Times New Roman"/>
          <w:bCs/>
          <w:sz w:val="24"/>
          <w:lang w:val="el-GR" w:eastAsia="el-GR"/>
        </w:rPr>
        <w:t>Ν.4412/2016 (</w:t>
      </w:r>
      <w:r w:rsidRPr="00725FE7">
        <w:rPr>
          <w:rFonts w:ascii="Times New Roman" w:hAnsi="Times New Roman" w:cs="Times New Roman"/>
          <w:sz w:val="24"/>
          <w:lang w:val="el-GR" w:eastAsia="el-GR"/>
        </w:rPr>
        <w:t>ΦΕΚ 147/08-08-2016</w:t>
      </w:r>
      <w:r w:rsidRPr="00725FE7">
        <w:rPr>
          <w:rFonts w:ascii="Times New Roman" w:hAnsi="Times New Roman" w:cs="Times New Roman"/>
          <w:bCs/>
          <w:sz w:val="24"/>
          <w:lang w:val="el-GR" w:eastAsia="el-GR"/>
        </w:rPr>
        <w:t>)</w:t>
      </w:r>
      <w:r w:rsidRPr="00725FE7">
        <w:rPr>
          <w:rFonts w:ascii="Times New Roman" w:hAnsi="Times New Roman" w:cs="Times New Roman"/>
          <w:sz w:val="24"/>
          <w:lang w:val="el-GR" w:eastAsia="el-GR"/>
        </w:rPr>
        <w:t>.</w:t>
      </w:r>
    </w:p>
    <w:p w14:paraId="68FD4FD0"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2.3. Τα δικαιολογητικά που απαιτείται να καταθέσει ο προμηθευτής προκειμένου να πληρωθεί, υπό την απαραίτητη προϋπόθεση της υπογραφής του Πρωτοκόλλου Ποσοτικής και Ποιοτικής Παραλαβής από την αρμόδια Επιτροπή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 είναι τα παρακάτω:</w:t>
      </w:r>
    </w:p>
    <w:p w14:paraId="58EBDA7E" w14:textId="77777777" w:rsidR="00725FE7" w:rsidRPr="00725FE7" w:rsidRDefault="00725FE7" w:rsidP="00725FE7">
      <w:pPr>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ab/>
        <w:t>Α) Τιμολόγιο - Δελτίο Αποστολής.</w:t>
      </w:r>
    </w:p>
    <w:p w14:paraId="6B29FE3F" w14:textId="77777777" w:rsidR="00725FE7" w:rsidRPr="00725FE7" w:rsidRDefault="00725FE7" w:rsidP="00725FE7">
      <w:pPr>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ab/>
        <w:t xml:space="preserve">Β) Κάθε άλλο δικαιολογητικό που τυχόν ήθελε ζητηθεί από τις αρμόδιες υπηρεσίες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 xml:space="preserve"> (φορολογική ενημερότητα, ασφαλιστική ενημερότητα).</w:t>
      </w:r>
    </w:p>
    <w:p w14:paraId="450B94FF" w14:textId="77777777" w:rsidR="00725FE7" w:rsidRPr="00725FE7" w:rsidRDefault="00725FE7" w:rsidP="00725FE7">
      <w:pPr>
        <w:suppressAutoHyphens w:val="0"/>
        <w:spacing w:after="0"/>
        <w:rPr>
          <w:rFonts w:ascii="Times New Roman" w:hAnsi="Times New Roman" w:cs="Times New Roman"/>
          <w:b/>
          <w:sz w:val="24"/>
          <w:lang w:val="el-GR" w:eastAsia="el-GR"/>
        </w:rPr>
      </w:pPr>
      <w:r w:rsidRPr="00725FE7">
        <w:rPr>
          <w:rFonts w:ascii="Times New Roman" w:hAnsi="Times New Roman" w:cs="Times New Roman"/>
          <w:bCs/>
          <w:sz w:val="24"/>
          <w:lang w:val="el-GR" w:eastAsia="el-GR"/>
        </w:rPr>
        <w:t xml:space="preserve">2.4. </w:t>
      </w:r>
      <w:r w:rsidRPr="00725FE7">
        <w:rPr>
          <w:rFonts w:ascii="Times New Roman" w:hAnsi="Times New Roman" w:cs="Times New Roman"/>
          <w:sz w:val="24"/>
          <w:lang w:val="el-GR" w:eastAsia="el-GR"/>
        </w:rPr>
        <w:t xml:space="preserve">Ο προμηθευτής </w:t>
      </w:r>
      <w:proofErr w:type="spellStart"/>
      <w:r w:rsidRPr="00725FE7">
        <w:rPr>
          <w:rFonts w:ascii="Times New Roman" w:hAnsi="Times New Roman" w:cs="Times New Roman"/>
          <w:sz w:val="24"/>
          <w:lang w:val="el-GR" w:eastAsia="el-GR"/>
        </w:rPr>
        <w:t>βαρύνεται</w:t>
      </w:r>
      <w:proofErr w:type="spellEnd"/>
      <w:r w:rsidRPr="00725FE7">
        <w:rPr>
          <w:rFonts w:ascii="Times New Roman" w:hAnsi="Times New Roman" w:cs="Times New Roman"/>
          <w:sz w:val="24"/>
          <w:lang w:val="el-GR" w:eastAsia="el-GR"/>
        </w:rPr>
        <w:t xml:space="preserve"> με όλες τις νόμιμες κρατήσεις, </w:t>
      </w:r>
      <w:r w:rsidRPr="00725FE7">
        <w:rPr>
          <w:rFonts w:ascii="Times New Roman" w:hAnsi="Times New Roman" w:cs="Times New Roman"/>
          <w:color w:val="000000"/>
          <w:sz w:val="24"/>
          <w:lang w:val="el-GR" w:eastAsia="el-GR"/>
        </w:rPr>
        <w:t>υπέρ Δημοσίου και τρίτων, ήτοι παρακράτηση φόρου εισοδήματος, ποσοστού 0,07% υπέρ Ενιαίας Ανεξάρτητης Αρχής Δημοσίων Συμβάσεων</w:t>
      </w:r>
      <w:r w:rsidRPr="00725FE7">
        <w:rPr>
          <w:rFonts w:ascii="Times New Roman" w:hAnsi="Times New Roman" w:cs="Times New Roman"/>
          <w:sz w:val="24"/>
          <w:lang w:val="el-GR" w:eastAsia="el-GR"/>
        </w:rPr>
        <w:t xml:space="preserve"> και ποσοστού 0,06 % υπέρ Αρχής Εξέτασης Προδικαστικών Προσφυγών.</w:t>
      </w:r>
    </w:p>
    <w:p w14:paraId="685FD9DE"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2.5. Στην παραπάνω τιμή συμπεριλαμβάνονται και βαρύνουν τον προμηθευτή και όλες οι τυχόν επιμέρους δαπάνες, υπηρεσίες και προμήθειες των κάθε είδους και φύσεως επιμέρους υλικών, που θα απαιτηθούν για την άρτια, πλήρη και εμπρόθεσμη εκτέλεση της παρούσας σύμβασης από τον προμηθευτή, η επιμέλεια, η προμήθεια και οι δαπάνες των οποίων βαρύνουν τον ίδιο.</w:t>
      </w:r>
    </w:p>
    <w:p w14:paraId="403614AE"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lastRenderedPageBreak/>
        <w:t xml:space="preserve">2.6. Ο Δήμος Ξάνθης σε περίπτωση μη πληρωμής του προμηθευτή εντός των προθεσμιών που ορίζονται με τις διατάξεις </w:t>
      </w:r>
      <w:r w:rsidRPr="00725FE7">
        <w:rPr>
          <w:rFonts w:ascii="Times New Roman" w:hAnsi="Times New Roman" w:cs="Times New Roman"/>
          <w:color w:val="000000"/>
          <w:sz w:val="24"/>
          <w:shd w:val="clear" w:color="auto" w:fill="FFFFFF"/>
          <w:lang w:val="el-GR" w:eastAsia="el-GR"/>
        </w:rPr>
        <w:t>της παραγράφου Ζ του άρθρου πρώτου του ν. 4152/2013 (ΦΕΚ 107/Α09-05-2013), οφείλει να καταβάλλει τόκους υπερημερίας όπως προβλέπονται από τον ανωτέρω νόμο.</w:t>
      </w:r>
    </w:p>
    <w:p w14:paraId="6EB1D144" w14:textId="77777777" w:rsidR="00725FE7" w:rsidRPr="00725FE7" w:rsidRDefault="00725FE7" w:rsidP="00725FE7">
      <w:pPr>
        <w:suppressAutoHyphens w:val="0"/>
        <w:spacing w:after="0"/>
        <w:rPr>
          <w:rFonts w:ascii="Times New Roman" w:hAnsi="Times New Roman" w:cs="Times New Roman"/>
          <w:sz w:val="24"/>
          <w:lang w:val="el-GR" w:eastAsia="el-GR"/>
        </w:rPr>
      </w:pPr>
    </w:p>
    <w:p w14:paraId="04104096"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r w:rsidRPr="00725FE7">
        <w:rPr>
          <w:rFonts w:ascii="Times New Roman" w:hAnsi="Times New Roman" w:cs="Times New Roman"/>
          <w:bCs/>
          <w:sz w:val="24"/>
          <w:u w:val="single"/>
          <w:lang w:val="el-GR" w:eastAsia="el-GR"/>
        </w:rPr>
        <w:t>Άρθρο 3: Χρόνος εκτέλεσης της σύμβασης, τόπος παράδοσης</w:t>
      </w:r>
    </w:p>
    <w:p w14:paraId="7E8A6EDD"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p>
    <w:p w14:paraId="1FCC1337"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3.1.</w:t>
      </w:r>
      <w:r w:rsidRPr="00725FE7">
        <w:rPr>
          <w:rFonts w:ascii="Times New Roman" w:hAnsi="Times New Roman" w:cs="Times New Roman"/>
          <w:sz w:val="24"/>
          <w:lang w:val="el-GR" w:eastAsia="el-GR"/>
        </w:rPr>
        <w:t xml:space="preserve"> Η σύμβαση ισχύει από την υπογραφή της και για ένα (1) έτους δηλαδή έως τις …./…../2021. Η προμήθεια των εν λόγω ειδών θα γίνεται τμηματικά ανάλογα με τις ανάγκες της υπηρεσίας και οι παραδόσεις τους θα πραγματοποιούνται στους χώρους που θα υποδειχτούν από το Τμήμα Πρασίνου, έως πέντε (5) μέρες από την έγγραφη παραγγελία τους.  </w:t>
      </w:r>
    </w:p>
    <w:p w14:paraId="7309F36D"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3.2. Ο προμηθευτής δεν έχει δικαίωμα να προβάλλει αδυναμία έγκαιρης παράδοσης οποιουδήποτε είδους, επικαλούμενος τυχόν δυσχέρειες εξεύρεσης πρώτων υλών στην αγορά.</w:t>
      </w:r>
    </w:p>
    <w:p w14:paraId="5FCCA39E"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3.3 Η παραλαβή των ειδών και η έκδοση των σχετικών πρωτοκόλλων παραλαβής θα πραγματοποιείται σε διάστημα τριάντα (30) ημερών. </w:t>
      </w:r>
    </w:p>
    <w:p w14:paraId="03E83C22" w14:textId="1890BECE"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 </w:t>
      </w:r>
    </w:p>
    <w:p w14:paraId="4E3F669F"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r w:rsidRPr="00725FE7">
        <w:rPr>
          <w:rFonts w:ascii="Times New Roman" w:hAnsi="Times New Roman" w:cs="Times New Roman"/>
          <w:bCs/>
          <w:sz w:val="24"/>
          <w:u w:val="single"/>
          <w:lang w:val="el-GR" w:eastAsia="el-GR"/>
        </w:rPr>
        <w:t>Άρθρο 4: Ασφάλιση</w:t>
      </w:r>
    </w:p>
    <w:p w14:paraId="7150C9D6"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p>
    <w:p w14:paraId="435BFC0C"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kern w:val="1"/>
          <w:sz w:val="24"/>
          <w:lang w:val="el-GR" w:eastAsia="el-GR"/>
        </w:rPr>
        <w:t xml:space="preserve">4.1. </w:t>
      </w:r>
      <w:r w:rsidRPr="00725FE7">
        <w:rPr>
          <w:rFonts w:ascii="Times New Roman" w:hAnsi="Times New Roman" w:cs="Times New Roman"/>
          <w:kern w:val="1"/>
          <w:sz w:val="24"/>
          <w:lang w:val="el-GR" w:eastAsia="el-GR"/>
        </w:rPr>
        <w:t xml:space="preserve">Ο προμηθευτής φέρει τον κίνδυνο για κάθε ζημία ή απώλεια των προϊόντων που θα παραδοθούν στο </w:t>
      </w:r>
      <w:r w:rsidRPr="00725FE7">
        <w:rPr>
          <w:rFonts w:ascii="Times New Roman" w:hAnsi="Times New Roman" w:cs="Times New Roman"/>
          <w:bCs/>
          <w:sz w:val="24"/>
          <w:lang w:val="el-GR" w:eastAsia="el-GR"/>
        </w:rPr>
        <w:t>Δήμο Ξάνθης</w:t>
      </w:r>
      <w:r w:rsidRPr="00725FE7">
        <w:rPr>
          <w:rFonts w:ascii="Times New Roman" w:hAnsi="Times New Roman" w:cs="Times New Roman"/>
          <w:kern w:val="1"/>
          <w:sz w:val="24"/>
          <w:lang w:val="el-GR" w:eastAsia="el-GR"/>
        </w:rPr>
        <w:t xml:space="preserve"> σε εκτέλεση της σύμβασης, ακόμη και της τυχαίας καταστροφής, υποχρεούμενος σε περίπτωση ζημιάς, φθοράς ή απώλειας σε πλήρη αποκατάσταση ή ακόμη και αντικατάστασή τους</w:t>
      </w:r>
      <w:r w:rsidRPr="00725FE7">
        <w:rPr>
          <w:rFonts w:ascii="Times New Roman" w:hAnsi="Times New Roman" w:cs="Times New Roman"/>
          <w:sz w:val="24"/>
          <w:lang w:val="el-GR" w:eastAsia="el-GR"/>
        </w:rPr>
        <w:t xml:space="preserve">, σύμφωνα με τα προβλεπόμενα από τον Νόμο και τις αποφάσεις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w:t>
      </w:r>
    </w:p>
    <w:p w14:paraId="3AE12204"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 xml:space="preserve">4.2. </w:t>
      </w:r>
      <w:r w:rsidRPr="00725FE7">
        <w:rPr>
          <w:rFonts w:ascii="Times New Roman" w:hAnsi="Times New Roman" w:cs="Times New Roman"/>
          <w:sz w:val="24"/>
          <w:lang w:val="el-GR" w:eastAsia="el-GR"/>
        </w:rPr>
        <w:t xml:space="preserve">Ο προμηθευτής είναι υπεύθυνος για κάθε ζημία ή βλάβη προσώπων, πραγμάτων ή εγκαταστάσεων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 του προσωπικού του ή τρίτων και για την αποκατάσταση κάθε τέτοιας βλάβης ή ζημίας που είναι δυνατόν να προκληθεί κατά ή επ’ ευκαιρία της υλοποίησης της προμήθειας από τον προμηθευτή, εφόσον οφείλεται σε πράξη ή παράλειψη αυτού ή σε ελάττωμα της προμήθειας.</w:t>
      </w:r>
    </w:p>
    <w:p w14:paraId="69E2BC22"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4.3.</w:t>
      </w:r>
      <w:r w:rsidRPr="00725FE7">
        <w:rPr>
          <w:rFonts w:ascii="Times New Roman" w:hAnsi="Times New Roman" w:cs="Times New Roman"/>
          <w:sz w:val="24"/>
          <w:lang w:val="el-GR" w:eastAsia="el-GR"/>
        </w:rPr>
        <w:t xml:space="preserve"> Ο προμηθευτής αποζημιώνει πλήρως το </w:t>
      </w:r>
      <w:r w:rsidRPr="00725FE7">
        <w:rPr>
          <w:rFonts w:ascii="Times New Roman" w:hAnsi="Times New Roman" w:cs="Times New Roman"/>
          <w:bCs/>
          <w:sz w:val="24"/>
          <w:lang w:val="el-GR" w:eastAsia="el-GR"/>
        </w:rPr>
        <w:t>Δήμο Ξάνθης</w:t>
      </w:r>
      <w:r w:rsidRPr="00725FE7">
        <w:rPr>
          <w:rFonts w:ascii="Times New Roman" w:hAnsi="Times New Roman" w:cs="Times New Roman"/>
          <w:sz w:val="24"/>
          <w:lang w:val="el-GR" w:eastAsia="el-GR"/>
        </w:rPr>
        <w:t xml:space="preserve"> για κάθε ζημία που ενδεχομένως </w:t>
      </w:r>
      <w:proofErr w:type="spellStart"/>
      <w:r w:rsidRPr="00725FE7">
        <w:rPr>
          <w:rFonts w:ascii="Times New Roman" w:hAnsi="Times New Roman" w:cs="Times New Roman"/>
          <w:sz w:val="24"/>
          <w:lang w:val="el-GR" w:eastAsia="el-GR"/>
        </w:rPr>
        <w:t>προξενηθεί</w:t>
      </w:r>
      <w:proofErr w:type="spellEnd"/>
      <w:r w:rsidRPr="00725FE7">
        <w:rPr>
          <w:rFonts w:ascii="Times New Roman" w:hAnsi="Times New Roman" w:cs="Times New Roman"/>
          <w:sz w:val="24"/>
          <w:lang w:val="el-GR" w:eastAsia="el-GR"/>
        </w:rPr>
        <w:t xml:space="preserve"> σε αυτόν από υπαιτιότητα ή αμέλεια του προμηθευτή ή των προσώπων που συνεργάζονται με αυτόν για την υλοποίηση της προμήθειας.</w:t>
      </w:r>
    </w:p>
    <w:p w14:paraId="677062CC" w14:textId="5A10E065" w:rsid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4.4.</w:t>
      </w:r>
      <w:r w:rsidRPr="00725FE7">
        <w:rPr>
          <w:rFonts w:ascii="Times New Roman" w:hAnsi="Times New Roman" w:cs="Times New Roman"/>
          <w:sz w:val="24"/>
          <w:lang w:val="el-GR" w:eastAsia="el-GR"/>
        </w:rPr>
        <w:t xml:space="preserve"> Ο προμηθευτής είναι αποκλειστικά υπεύθυνος και υπόχρεος για την ασφάλεια του προσωπικού του που θα χρησιμοποιήσει για την εκτέλεση της παρούσας σύμβασης, καθώς και στην καταβολή ασφαλιστικών εισφορών αυτών σε οποιοδήποτε κατά νόμο ασφαλιστικό φορέα κύριας ή επικουρικής ασφάλισης.</w:t>
      </w:r>
    </w:p>
    <w:p w14:paraId="5DB91993" w14:textId="77777777" w:rsidR="00725FE7" w:rsidRPr="00725FE7" w:rsidRDefault="00725FE7" w:rsidP="00725FE7">
      <w:pPr>
        <w:suppressAutoHyphens w:val="0"/>
        <w:spacing w:after="0"/>
        <w:rPr>
          <w:rFonts w:ascii="Times New Roman" w:hAnsi="Times New Roman" w:cs="Times New Roman"/>
          <w:sz w:val="24"/>
          <w:lang w:val="el-GR" w:eastAsia="el-GR"/>
        </w:rPr>
      </w:pPr>
    </w:p>
    <w:p w14:paraId="5D8B17A1"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r w:rsidRPr="00725FE7">
        <w:rPr>
          <w:rFonts w:ascii="Times New Roman" w:hAnsi="Times New Roman" w:cs="Times New Roman"/>
          <w:bCs/>
          <w:sz w:val="24"/>
          <w:u w:val="single"/>
          <w:lang w:val="el-GR" w:eastAsia="el-GR"/>
        </w:rPr>
        <w:t>Άρθρο 5: Καταγγελία – Κυρώσεις</w:t>
      </w:r>
    </w:p>
    <w:p w14:paraId="3C166E6E"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p>
    <w:p w14:paraId="43973DDD"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 xml:space="preserve">5.1. </w:t>
      </w:r>
      <w:r w:rsidRPr="00725FE7">
        <w:rPr>
          <w:rFonts w:ascii="Times New Roman" w:hAnsi="Times New Roman" w:cs="Times New Roman"/>
          <w:sz w:val="24"/>
          <w:lang w:val="el-GR" w:eastAsia="el-GR"/>
        </w:rPr>
        <w:t>Ο</w:t>
      </w:r>
      <w:r w:rsidRPr="00725FE7">
        <w:rPr>
          <w:rFonts w:ascii="Times New Roman" w:hAnsi="Times New Roman" w:cs="Times New Roman"/>
          <w:bCs/>
          <w:sz w:val="24"/>
          <w:lang w:val="el-GR" w:eastAsia="el-GR"/>
        </w:rPr>
        <w:t xml:space="preserve"> Δήμος Ξάνθης</w:t>
      </w:r>
      <w:r w:rsidRPr="00725FE7">
        <w:rPr>
          <w:rFonts w:ascii="Times New Roman" w:hAnsi="Times New Roman" w:cs="Times New Roman"/>
          <w:sz w:val="24"/>
          <w:lang w:val="el-GR" w:eastAsia="el-GR"/>
        </w:rPr>
        <w:t>, δικαιούται να καταγγείλει τη σύμβαση κηρύσσοντας έκπτωτο τον προμηθευτή σε οποιαδήποτε από τις ακόλουθες περιπτώσεις:</w:t>
      </w:r>
    </w:p>
    <w:p w14:paraId="1C2D2134"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α) Ο προμηθευτής δεν υλοποιεί την προμήθεια με τον τρόπο που ορίζεται στη σύμβαση.</w:t>
      </w:r>
    </w:p>
    <w:p w14:paraId="0A5F7A2C"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β) Ο προμηθευτής αρνείται ή αμελεί να εκτελέσει διοικητικές εντολές.</w:t>
      </w:r>
    </w:p>
    <w:p w14:paraId="0BDE98E5"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γ) Ο προμηθευτής εκχωρεί τη σύμβαση ή αναθέτει την προμήθεια ή μέρος αυτής </w:t>
      </w:r>
      <w:proofErr w:type="spellStart"/>
      <w:r w:rsidRPr="00725FE7">
        <w:rPr>
          <w:rFonts w:ascii="Times New Roman" w:hAnsi="Times New Roman" w:cs="Times New Roman"/>
          <w:sz w:val="24"/>
          <w:lang w:val="el-GR" w:eastAsia="el-GR"/>
        </w:rPr>
        <w:t>υπεργολαβικά</w:t>
      </w:r>
      <w:proofErr w:type="spellEnd"/>
      <w:r w:rsidRPr="00725FE7">
        <w:rPr>
          <w:rFonts w:ascii="Times New Roman" w:hAnsi="Times New Roman" w:cs="Times New Roman"/>
          <w:sz w:val="24"/>
          <w:lang w:val="el-GR" w:eastAsia="el-GR"/>
        </w:rPr>
        <w:t xml:space="preserve"> χωρίς την άδεια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w:t>
      </w:r>
    </w:p>
    <w:p w14:paraId="759C316D"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δ) Ο προμηθευτής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14:paraId="04211132"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ε) Εκδοθεί τελεσίδικη απόφαση κατά του προμηθευτή για αδίκημα σχετικό με την άσκηση του επαγγέλματός του.</w:t>
      </w:r>
    </w:p>
    <w:p w14:paraId="039D628A"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 xml:space="preserve">5.2. </w:t>
      </w:r>
      <w:r w:rsidRPr="00725FE7">
        <w:rPr>
          <w:rFonts w:ascii="Times New Roman" w:hAnsi="Times New Roman" w:cs="Times New Roman"/>
          <w:sz w:val="24"/>
          <w:lang w:val="el-GR" w:eastAsia="el-GR"/>
        </w:rPr>
        <w:t xml:space="preserve">Τα αποτελέσματα της καταγγελίας επέρχονται από την </w:t>
      </w:r>
      <w:proofErr w:type="spellStart"/>
      <w:r w:rsidRPr="00725FE7">
        <w:rPr>
          <w:rFonts w:ascii="Times New Roman" w:hAnsi="Times New Roman" w:cs="Times New Roman"/>
          <w:sz w:val="24"/>
          <w:lang w:val="el-GR" w:eastAsia="el-GR"/>
        </w:rPr>
        <w:t>περιέλευση</w:t>
      </w:r>
      <w:proofErr w:type="spellEnd"/>
      <w:r w:rsidRPr="00725FE7">
        <w:rPr>
          <w:rFonts w:ascii="Times New Roman" w:hAnsi="Times New Roman" w:cs="Times New Roman"/>
          <w:sz w:val="24"/>
          <w:lang w:val="el-GR" w:eastAsia="el-GR"/>
        </w:rPr>
        <w:t xml:space="preserve"> στον προμηθευτή της εκ μέρους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 xml:space="preserve"> καταγγελίας. Κατ’ εξαίρεση, ο</w:t>
      </w:r>
      <w:r w:rsidRPr="00725FE7">
        <w:rPr>
          <w:rFonts w:ascii="Times New Roman" w:hAnsi="Times New Roman" w:cs="Times New Roman"/>
          <w:bCs/>
          <w:sz w:val="24"/>
          <w:lang w:val="el-GR" w:eastAsia="el-GR"/>
        </w:rPr>
        <w:t xml:space="preserve"> Δήμος Ξάνθης </w:t>
      </w:r>
      <w:r w:rsidRPr="00725FE7">
        <w:rPr>
          <w:rFonts w:ascii="Times New Roman" w:hAnsi="Times New Roman" w:cs="Times New Roman"/>
          <w:sz w:val="24"/>
          <w:lang w:val="el-GR" w:eastAsia="el-GR"/>
        </w:rPr>
        <w:t xml:space="preserve">δύναται, κατ’ ενάσκηση διακριτικής του ευχέρειας, για όσες από τις περιπτώσεις καταγγελίας είναι αυτό δυνατό, να τάξει εύλογη (κατ’ αυτόν) προθεσμία θεραπείας της παραβάσεως, οπότε τα αποτελέσματα της καταγγελίας επέρχονται αυτόματα με την πάροδο της ταχθείσας προθεσμίας, εκτός εάν ο </w:t>
      </w:r>
      <w:r w:rsidRPr="00725FE7">
        <w:rPr>
          <w:rFonts w:ascii="Times New Roman" w:hAnsi="Times New Roman" w:cs="Times New Roman"/>
          <w:bCs/>
          <w:sz w:val="24"/>
          <w:lang w:val="el-GR" w:eastAsia="el-GR"/>
        </w:rPr>
        <w:t>Δήμος Ξάνθης</w:t>
      </w:r>
      <w:r w:rsidRPr="00725FE7">
        <w:rPr>
          <w:rFonts w:ascii="Times New Roman" w:hAnsi="Times New Roman" w:cs="Times New Roman"/>
          <w:sz w:val="24"/>
          <w:lang w:val="el-GR" w:eastAsia="el-GR"/>
        </w:rPr>
        <w:t xml:space="preserve"> γνωστοποιήσει εγγράφως προς τον προμηθευτή ότι θεωρεί την παράβαση </w:t>
      </w:r>
      <w:proofErr w:type="spellStart"/>
      <w:r w:rsidRPr="00725FE7">
        <w:rPr>
          <w:rFonts w:ascii="Times New Roman" w:hAnsi="Times New Roman" w:cs="Times New Roman"/>
          <w:sz w:val="24"/>
          <w:lang w:val="el-GR" w:eastAsia="el-GR"/>
        </w:rPr>
        <w:t>θεραπευθείσα</w:t>
      </w:r>
      <w:proofErr w:type="spellEnd"/>
      <w:r w:rsidRPr="00725FE7">
        <w:rPr>
          <w:rFonts w:ascii="Times New Roman" w:hAnsi="Times New Roman" w:cs="Times New Roman"/>
          <w:sz w:val="24"/>
          <w:lang w:val="el-GR" w:eastAsia="el-GR"/>
        </w:rPr>
        <w:t>.</w:t>
      </w:r>
    </w:p>
    <w:p w14:paraId="47DA0486"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5.3.</w:t>
      </w:r>
      <w:r w:rsidRPr="00725FE7">
        <w:rPr>
          <w:rFonts w:ascii="Times New Roman" w:hAnsi="Times New Roman" w:cs="Times New Roman"/>
          <w:sz w:val="24"/>
          <w:lang w:val="el-GR" w:eastAsia="el-GR"/>
        </w:rPr>
        <w:t xml:space="preserve"> Με την μετά από καταγγελία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 xml:space="preserve"> λύση της σύμβασης, ο προμηθευτής υποχρεούται μετά από αίτηση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w:t>
      </w:r>
    </w:p>
    <w:p w14:paraId="11EC71F5"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lastRenderedPageBreak/>
        <w:t>α) να απόσχει από την διενέργεια οποιασδήποτε προμήθειας που πηγάζει από τη σύμβαση, πλην εκείνων που επιβάλλονται για την διασφάλιση  προϊόντων, εργασιών και εγκαταστάσεων.</w:t>
      </w:r>
    </w:p>
    <w:p w14:paraId="36DC7F59"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β) να παραδώσει, σε χρόνο που θα προσδιορίσει ο </w:t>
      </w:r>
      <w:r w:rsidRPr="00725FE7">
        <w:rPr>
          <w:rFonts w:ascii="Times New Roman" w:hAnsi="Times New Roman" w:cs="Times New Roman"/>
          <w:bCs/>
          <w:sz w:val="24"/>
          <w:lang w:val="el-GR" w:eastAsia="el-GR"/>
        </w:rPr>
        <w:t>«Δήμος Ξάνθης»</w:t>
      </w:r>
      <w:r w:rsidRPr="00725FE7">
        <w:rPr>
          <w:rFonts w:ascii="Times New Roman" w:hAnsi="Times New Roman" w:cs="Times New Roman"/>
          <w:sz w:val="24"/>
          <w:lang w:val="el-GR" w:eastAsia="el-GR"/>
        </w:rPr>
        <w:t>, όποιο προϊόν έχει στην κατοχή του.</w:t>
      </w:r>
    </w:p>
    <w:p w14:paraId="440E4DC7"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5.4.</w:t>
      </w:r>
      <w:r w:rsidRPr="00725FE7">
        <w:rPr>
          <w:rFonts w:ascii="Times New Roman" w:hAnsi="Times New Roman" w:cs="Times New Roman"/>
          <w:sz w:val="24"/>
          <w:lang w:val="el-GR" w:eastAsia="el-GR"/>
        </w:rPr>
        <w:t xml:space="preserve"> Το συντομότερο δυνατό μετά την καταγγελία της σύμβασης, ο </w:t>
      </w:r>
      <w:r w:rsidRPr="00725FE7">
        <w:rPr>
          <w:rFonts w:ascii="Times New Roman" w:hAnsi="Times New Roman" w:cs="Times New Roman"/>
          <w:bCs/>
          <w:sz w:val="24"/>
          <w:lang w:val="el-GR" w:eastAsia="el-GR"/>
        </w:rPr>
        <w:t>Δήμος Ξάνθης</w:t>
      </w:r>
      <w:r w:rsidRPr="00725FE7">
        <w:rPr>
          <w:rFonts w:ascii="Times New Roman" w:hAnsi="Times New Roman" w:cs="Times New Roman"/>
          <w:sz w:val="24"/>
          <w:lang w:val="el-GR" w:eastAsia="el-GR"/>
        </w:rPr>
        <w:t xml:space="preserve"> βεβαιώνει την αξία του </w:t>
      </w:r>
      <w:proofErr w:type="spellStart"/>
      <w:r w:rsidRPr="00725FE7">
        <w:rPr>
          <w:rFonts w:ascii="Times New Roman" w:hAnsi="Times New Roman" w:cs="Times New Roman"/>
          <w:sz w:val="24"/>
          <w:lang w:val="el-GR" w:eastAsia="el-GR"/>
        </w:rPr>
        <w:t>παρασχεθέντος</w:t>
      </w:r>
      <w:proofErr w:type="spellEnd"/>
      <w:r w:rsidRPr="00725FE7">
        <w:rPr>
          <w:rFonts w:ascii="Times New Roman" w:hAnsi="Times New Roman" w:cs="Times New Roman"/>
          <w:sz w:val="24"/>
          <w:lang w:val="el-GR" w:eastAsia="el-GR"/>
        </w:rPr>
        <w:t xml:space="preserve"> μέρους της προμήθειας, καθώς και κάθε οφειλή έναντι του προμηθευτή κατά την ημερομηνία καταγγελίας.</w:t>
      </w:r>
    </w:p>
    <w:p w14:paraId="73CA99F7"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 xml:space="preserve">5.5 </w:t>
      </w:r>
      <w:r w:rsidRPr="00725FE7">
        <w:rPr>
          <w:rFonts w:ascii="Times New Roman" w:hAnsi="Times New Roman" w:cs="Times New Roman"/>
          <w:sz w:val="24"/>
          <w:lang w:val="el-GR" w:eastAsia="el-GR"/>
        </w:rPr>
        <w:t>Ο</w:t>
      </w:r>
      <w:r w:rsidRPr="00725FE7">
        <w:rPr>
          <w:rFonts w:ascii="Times New Roman" w:hAnsi="Times New Roman" w:cs="Times New Roman"/>
          <w:bCs/>
          <w:sz w:val="24"/>
          <w:lang w:val="el-GR" w:eastAsia="el-GR"/>
        </w:rPr>
        <w:t xml:space="preserve"> Δήμος Ξάνθης</w:t>
      </w:r>
      <w:r w:rsidRPr="00725FE7">
        <w:rPr>
          <w:rFonts w:ascii="Times New Roman" w:hAnsi="Times New Roman" w:cs="Times New Roman"/>
          <w:sz w:val="24"/>
          <w:lang w:val="el-GR" w:eastAsia="el-GR"/>
        </w:rPr>
        <w:t xml:space="preserve"> αναστέλλει την καταβολή οποιουδήποτε ποσού πληρωτέου σύμφωνα με την σύμβαση προς τον προμηθευτή, μέχρις εκκαθαρίσεως των μεταξύ τους υποχρεώσεων.</w:t>
      </w:r>
    </w:p>
    <w:p w14:paraId="3E818E4B"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 xml:space="preserve">5.6. </w:t>
      </w:r>
      <w:r w:rsidRPr="00725FE7">
        <w:rPr>
          <w:rFonts w:ascii="Times New Roman" w:hAnsi="Times New Roman" w:cs="Times New Roman"/>
          <w:sz w:val="24"/>
          <w:lang w:val="el-GR" w:eastAsia="el-GR"/>
        </w:rPr>
        <w:t>Ο</w:t>
      </w:r>
      <w:r w:rsidRPr="00725FE7">
        <w:rPr>
          <w:rFonts w:ascii="Times New Roman" w:hAnsi="Times New Roman" w:cs="Times New Roman"/>
          <w:bCs/>
          <w:sz w:val="24"/>
          <w:lang w:val="el-GR" w:eastAsia="el-GR"/>
        </w:rPr>
        <w:t xml:space="preserve"> Δήμος Ξάνθης</w:t>
      </w:r>
      <w:r w:rsidRPr="00725FE7">
        <w:rPr>
          <w:rFonts w:ascii="Times New Roman" w:hAnsi="Times New Roman" w:cs="Times New Roman"/>
          <w:sz w:val="24"/>
          <w:lang w:val="el-GR" w:eastAsia="el-GR"/>
        </w:rPr>
        <w:t xml:space="preserve"> δικαιούται να απαιτήσει πρόσθετη αποζημίωση για κάθε ζημία που υπέστη λόγω πλημμελούς εκτελέσεως της σύμβασης, μέχρι του </w:t>
      </w:r>
      <w:proofErr w:type="spellStart"/>
      <w:r w:rsidRPr="00725FE7">
        <w:rPr>
          <w:rFonts w:ascii="Times New Roman" w:hAnsi="Times New Roman" w:cs="Times New Roman"/>
          <w:sz w:val="24"/>
          <w:lang w:val="el-GR" w:eastAsia="el-GR"/>
        </w:rPr>
        <w:t>διπλασίου</w:t>
      </w:r>
      <w:proofErr w:type="spellEnd"/>
      <w:r w:rsidRPr="00725FE7">
        <w:rPr>
          <w:rFonts w:ascii="Times New Roman" w:hAnsi="Times New Roman" w:cs="Times New Roman"/>
          <w:sz w:val="24"/>
          <w:lang w:val="el-GR" w:eastAsia="el-GR"/>
        </w:rPr>
        <w:t xml:space="preserve"> ποσού της συμβατικής τιμής της παρούσας σύμβασης.</w:t>
      </w:r>
    </w:p>
    <w:p w14:paraId="0C10963F" w14:textId="03F49BFD"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 </w:t>
      </w:r>
    </w:p>
    <w:p w14:paraId="31C336ED"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r w:rsidRPr="00725FE7">
        <w:rPr>
          <w:rFonts w:ascii="Times New Roman" w:hAnsi="Times New Roman" w:cs="Times New Roman"/>
          <w:bCs/>
          <w:sz w:val="24"/>
          <w:u w:val="single"/>
          <w:lang w:val="el-GR" w:eastAsia="el-GR"/>
        </w:rPr>
        <w:t>Άρθρο 6: Υποκατάσταση</w:t>
      </w:r>
    </w:p>
    <w:p w14:paraId="291EDD5E"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p>
    <w:p w14:paraId="201F2CA0"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Ο προμηθευτής δεν δικαιούται να μεταβιβάσει ή εκχωρήσει δικαιώματα ή υποχρεώσεις από τη σύμβαση ή μέρος αυτής χωρίς την έγγραφη συναίνεση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 xml:space="preserve">. </w:t>
      </w:r>
    </w:p>
    <w:p w14:paraId="66FFC8EB"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Εάν ο προμηθευτής προβεί σε μεταβίβαση ή εκχώρηση χωρίς την προηγούμενη συναίνεση του </w:t>
      </w:r>
      <w:r w:rsidRPr="00725FE7">
        <w:rPr>
          <w:rFonts w:ascii="Times New Roman" w:hAnsi="Times New Roman" w:cs="Times New Roman"/>
          <w:bCs/>
          <w:sz w:val="24"/>
          <w:lang w:val="el-GR" w:eastAsia="el-GR"/>
        </w:rPr>
        <w:t>Δήμου Ξάνθης</w:t>
      </w:r>
      <w:r w:rsidRPr="00725FE7">
        <w:rPr>
          <w:rFonts w:ascii="Times New Roman" w:hAnsi="Times New Roman" w:cs="Times New Roman"/>
          <w:sz w:val="24"/>
          <w:lang w:val="el-GR" w:eastAsia="el-GR"/>
        </w:rPr>
        <w:t>, ο τελευταίος δικαιούται, χωρίς προηγούμενη όχληση, να επιβάλει αυτοδικαίως τις κυρώσεις για αθέτηση της σύμβασης.</w:t>
      </w:r>
    </w:p>
    <w:p w14:paraId="5DF9932E" w14:textId="77777777" w:rsidR="00725FE7" w:rsidRPr="00725FE7" w:rsidRDefault="00725FE7" w:rsidP="00725FE7">
      <w:pPr>
        <w:suppressAutoHyphens w:val="0"/>
        <w:spacing w:after="0"/>
        <w:rPr>
          <w:rFonts w:ascii="Times New Roman" w:hAnsi="Times New Roman" w:cs="Times New Roman"/>
          <w:sz w:val="24"/>
          <w:lang w:val="el-GR" w:eastAsia="el-GR"/>
        </w:rPr>
      </w:pPr>
    </w:p>
    <w:p w14:paraId="0FA64F17"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r w:rsidRPr="00725FE7">
        <w:rPr>
          <w:rFonts w:ascii="Times New Roman" w:hAnsi="Times New Roman" w:cs="Times New Roman"/>
          <w:bCs/>
          <w:sz w:val="24"/>
          <w:u w:val="single"/>
          <w:lang w:val="el-GR" w:eastAsia="el-GR"/>
        </w:rPr>
        <w:t>Άρθρο 7: Ανωτέρα βία</w:t>
      </w:r>
    </w:p>
    <w:p w14:paraId="7A34D070"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p>
    <w:p w14:paraId="572D4389"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w:t>
      </w:r>
    </w:p>
    <w:p w14:paraId="17A9DC23" w14:textId="77777777" w:rsidR="00725FE7" w:rsidRPr="00725FE7" w:rsidRDefault="00725FE7" w:rsidP="00725FE7">
      <w:pPr>
        <w:suppressAutoHyphens w:val="0"/>
        <w:spacing w:after="0"/>
        <w:rPr>
          <w:rFonts w:ascii="Times New Roman" w:hAnsi="Times New Roman" w:cs="Times New Roman"/>
          <w:sz w:val="24"/>
          <w:lang w:val="el-GR" w:eastAsia="el-GR"/>
        </w:rPr>
      </w:pPr>
    </w:p>
    <w:p w14:paraId="44CD88CB"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r w:rsidRPr="00725FE7">
        <w:rPr>
          <w:rFonts w:ascii="Times New Roman" w:hAnsi="Times New Roman" w:cs="Times New Roman"/>
          <w:bCs/>
          <w:sz w:val="24"/>
          <w:u w:val="single"/>
          <w:lang w:val="el-GR" w:eastAsia="el-GR"/>
        </w:rPr>
        <w:t>Άρθρο 8: Εφαρμοστέο δίκαιο, επίλυση διαφορών</w:t>
      </w:r>
    </w:p>
    <w:p w14:paraId="1C05A233" w14:textId="77777777" w:rsidR="00725FE7" w:rsidRPr="00725FE7" w:rsidRDefault="00725FE7" w:rsidP="00725FE7">
      <w:pPr>
        <w:suppressAutoHyphens w:val="0"/>
        <w:spacing w:after="0"/>
        <w:jc w:val="center"/>
        <w:rPr>
          <w:rFonts w:ascii="Times New Roman" w:hAnsi="Times New Roman" w:cs="Times New Roman"/>
          <w:bCs/>
          <w:sz w:val="24"/>
          <w:u w:val="single"/>
          <w:lang w:val="el-GR" w:eastAsia="el-GR"/>
        </w:rPr>
      </w:pPr>
    </w:p>
    <w:p w14:paraId="1F2C38D3"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8.1.</w:t>
      </w:r>
      <w:r w:rsidRPr="00725FE7">
        <w:rPr>
          <w:rFonts w:ascii="Times New Roman" w:hAnsi="Times New Roman" w:cs="Times New Roman"/>
          <w:sz w:val="24"/>
          <w:lang w:val="el-GR" w:eastAsia="el-GR"/>
        </w:rPr>
        <w:t xml:space="preserve"> Η σύμβαση </w:t>
      </w:r>
      <w:proofErr w:type="spellStart"/>
      <w:r w:rsidRPr="00725FE7">
        <w:rPr>
          <w:rFonts w:ascii="Times New Roman" w:hAnsi="Times New Roman" w:cs="Times New Roman"/>
          <w:sz w:val="24"/>
          <w:lang w:val="el-GR" w:eastAsia="el-GR"/>
        </w:rPr>
        <w:t>διέπεται</w:t>
      </w:r>
      <w:proofErr w:type="spellEnd"/>
      <w:r w:rsidRPr="00725FE7">
        <w:rPr>
          <w:rFonts w:ascii="Times New Roman" w:hAnsi="Times New Roman" w:cs="Times New Roman"/>
          <w:sz w:val="24"/>
          <w:lang w:val="el-GR" w:eastAsia="el-GR"/>
        </w:rPr>
        <w:t xml:space="preserve"> από το Ελληνικό δίκαιο.</w:t>
      </w:r>
    </w:p>
    <w:p w14:paraId="7E8CB643"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 xml:space="preserve">8.2. </w:t>
      </w:r>
      <w:r w:rsidRPr="00725FE7">
        <w:rPr>
          <w:rFonts w:ascii="Times New Roman" w:hAnsi="Times New Roman" w:cs="Times New Roman"/>
          <w:sz w:val="24"/>
          <w:lang w:val="el-GR" w:eastAsia="el-GR"/>
        </w:rPr>
        <w:t>Ο</w:t>
      </w:r>
      <w:r w:rsidRPr="00725FE7">
        <w:rPr>
          <w:rFonts w:ascii="Times New Roman" w:hAnsi="Times New Roman" w:cs="Times New Roman"/>
          <w:bCs/>
          <w:sz w:val="24"/>
          <w:lang w:val="el-GR" w:eastAsia="el-GR"/>
        </w:rPr>
        <w:t xml:space="preserve"> Δήμος Ξάνθης</w:t>
      </w:r>
      <w:r w:rsidRPr="00725FE7">
        <w:rPr>
          <w:rFonts w:ascii="Times New Roman" w:hAnsi="Times New Roman" w:cs="Times New Roman"/>
          <w:sz w:val="24"/>
          <w:lang w:val="el-GR" w:eastAsia="el-GR"/>
        </w:rPr>
        <w:t xml:space="preserve"> και ο προμηθευτής καταβάλλουν κάθε προσπάθεια για τη φιλική επίλυση κάθε διαφοράς σχετικής με τη σύμβαση που μπορεί να προκύψει μεταξύ τους σχετικά με την ερμηνεία ή την εκτέλεση ή την εφαρμογή της σύμβασης ή εξ’ αφορμής της, σύμφωνα με τους κανόνες της καλής πίστης και των χρηστών συναλλακτικών ηθών. Σε περίπτωση που δεν επιτευχθεί φιλική επίλυση της διαφοράς, αυτή διευθετείται βάσει της Ελληνικής νομοθεσίας και αρμόδια θα είναι τα κατά τόπους αρμόδια Δικαστήρια που εδρεύουν στην Ξάνθη.</w:t>
      </w:r>
    </w:p>
    <w:p w14:paraId="773930B5"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bCs/>
          <w:sz w:val="24"/>
          <w:lang w:val="el-GR" w:eastAsia="el-GR"/>
        </w:rPr>
        <w:t xml:space="preserve">8.3. </w:t>
      </w:r>
      <w:r w:rsidRPr="00725FE7">
        <w:rPr>
          <w:rFonts w:ascii="Times New Roman" w:hAnsi="Times New Roman" w:cs="Times New Roman"/>
          <w:sz w:val="24"/>
          <w:lang w:val="el-GR" w:eastAsia="el-GR"/>
        </w:rPr>
        <w:t xml:space="preserve">Συμφωνείται ότι οποιαδήποτε τροποποίηση των όρων του παρόντος γίνεται μόνο έπειτα από γραπτή συμφωνία των συμβαλλομένων μερών. </w:t>
      </w:r>
    </w:p>
    <w:p w14:paraId="680E8012" w14:textId="77777777" w:rsidR="00725FE7" w:rsidRPr="00725FE7" w:rsidRDefault="00725FE7" w:rsidP="00725FE7">
      <w:pPr>
        <w:suppressAutoHyphens w:val="0"/>
        <w:spacing w:after="0"/>
        <w:rPr>
          <w:rFonts w:ascii="Times New Roman" w:hAnsi="Times New Roman" w:cs="Times New Roman"/>
          <w:sz w:val="24"/>
          <w:lang w:val="el-GR" w:eastAsia="el-GR"/>
        </w:rPr>
      </w:pPr>
    </w:p>
    <w:p w14:paraId="0F54172C" w14:textId="77777777" w:rsidR="00725FE7" w:rsidRPr="00725FE7" w:rsidRDefault="00725FE7" w:rsidP="00725FE7">
      <w:pPr>
        <w:suppressAutoHyphens w:val="0"/>
        <w:spacing w:after="0"/>
        <w:rPr>
          <w:rFonts w:ascii="Times New Roman" w:hAnsi="Times New Roman" w:cs="Times New Roman"/>
          <w:sz w:val="24"/>
          <w:lang w:val="el-GR" w:eastAsia="el-GR"/>
        </w:rPr>
      </w:pPr>
      <w:r w:rsidRPr="00725FE7">
        <w:rPr>
          <w:rFonts w:ascii="Times New Roman" w:hAnsi="Times New Roman" w:cs="Times New Roman"/>
          <w:sz w:val="24"/>
          <w:lang w:val="el-GR" w:eastAsia="el-GR"/>
        </w:rPr>
        <w:t xml:space="preserve">Η παρούσα σύμβαση συντάχθηκε σε τρία (3) αντίγραφα, από τα οποία δύο (2) παρέμειναν στο </w:t>
      </w:r>
      <w:r w:rsidRPr="00725FE7">
        <w:rPr>
          <w:rFonts w:ascii="Times New Roman" w:hAnsi="Times New Roman" w:cs="Times New Roman"/>
          <w:bCs/>
          <w:sz w:val="24"/>
          <w:lang w:val="el-GR" w:eastAsia="el-GR"/>
        </w:rPr>
        <w:t>Δήμο Ξάνθης</w:t>
      </w:r>
      <w:r w:rsidRPr="00725FE7">
        <w:rPr>
          <w:rFonts w:ascii="Times New Roman" w:hAnsi="Times New Roman" w:cs="Times New Roman"/>
          <w:sz w:val="24"/>
          <w:lang w:val="el-GR" w:eastAsia="el-GR"/>
        </w:rPr>
        <w:t xml:space="preserve"> και ένα (1) έλαβε ο προμηθευτής.</w:t>
      </w:r>
    </w:p>
    <w:p w14:paraId="2809A44A" w14:textId="77777777" w:rsidR="00725FE7" w:rsidRPr="00725FE7" w:rsidRDefault="00725FE7" w:rsidP="00725FE7">
      <w:pPr>
        <w:suppressAutoHyphens w:val="0"/>
        <w:spacing w:after="0"/>
        <w:rPr>
          <w:rFonts w:ascii="Times New Roman" w:hAnsi="Times New Roman" w:cs="Times New Roman"/>
          <w:sz w:val="24"/>
          <w:lang w:val="el-GR" w:eastAsia="el-GR"/>
        </w:rPr>
      </w:pPr>
    </w:p>
    <w:p w14:paraId="14F0724B" w14:textId="77777777" w:rsidR="00725FE7" w:rsidRPr="00725FE7" w:rsidRDefault="00725FE7" w:rsidP="00725FE7">
      <w:pPr>
        <w:suppressAutoHyphens w:val="0"/>
        <w:spacing w:after="0"/>
        <w:jc w:val="center"/>
        <w:rPr>
          <w:rFonts w:ascii="Times New Roman" w:hAnsi="Times New Roman" w:cs="Times New Roman"/>
          <w:b/>
          <w:bCs/>
          <w:spacing w:val="40"/>
          <w:sz w:val="24"/>
          <w:lang w:val="el-GR" w:eastAsia="el-GR"/>
        </w:rPr>
      </w:pPr>
      <w:r w:rsidRPr="00725FE7">
        <w:rPr>
          <w:rFonts w:ascii="Times New Roman" w:hAnsi="Times New Roman" w:cs="Times New Roman"/>
          <w:b/>
          <w:bCs/>
          <w:spacing w:val="40"/>
          <w:sz w:val="24"/>
          <w:lang w:val="el-GR" w:eastAsia="el-GR"/>
        </w:rPr>
        <w:t>Τα συμβαλλόμενα μέρη</w:t>
      </w:r>
    </w:p>
    <w:tbl>
      <w:tblPr>
        <w:tblW w:w="8603" w:type="dxa"/>
        <w:tblLook w:val="04A0" w:firstRow="1" w:lastRow="0" w:firstColumn="1" w:lastColumn="0" w:noHBand="0" w:noVBand="1"/>
      </w:tblPr>
      <w:tblGrid>
        <w:gridCol w:w="4328"/>
        <w:gridCol w:w="4275"/>
      </w:tblGrid>
      <w:tr w:rsidR="00725FE7" w:rsidRPr="00725FE7" w14:paraId="052FA5AA" w14:textId="77777777" w:rsidTr="00D95FEC">
        <w:trPr>
          <w:trHeight w:val="1947"/>
        </w:trPr>
        <w:tc>
          <w:tcPr>
            <w:tcW w:w="4328" w:type="dxa"/>
          </w:tcPr>
          <w:p w14:paraId="675D5EB1"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p>
          <w:p w14:paraId="04069607"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r w:rsidRPr="00725FE7">
              <w:rPr>
                <w:rFonts w:ascii="Times New Roman" w:hAnsi="Times New Roman" w:cs="Times New Roman"/>
                <w:b/>
                <w:sz w:val="24"/>
                <w:lang w:val="el-GR" w:eastAsia="el-GR"/>
              </w:rPr>
              <w:t xml:space="preserve">Για το Δήμο Ξάνθης </w:t>
            </w:r>
          </w:p>
          <w:p w14:paraId="0BB64956"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r w:rsidRPr="00725FE7">
              <w:rPr>
                <w:rFonts w:ascii="Times New Roman" w:hAnsi="Times New Roman" w:cs="Times New Roman"/>
                <w:b/>
                <w:sz w:val="24"/>
                <w:lang w:val="el-GR" w:eastAsia="el-GR"/>
              </w:rPr>
              <w:t>Ο Δήμαρχος</w:t>
            </w:r>
          </w:p>
          <w:p w14:paraId="6B2823F5"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r w:rsidRPr="00725FE7">
              <w:rPr>
                <w:rFonts w:ascii="Times New Roman" w:hAnsi="Times New Roman" w:cs="Times New Roman"/>
                <w:b/>
                <w:sz w:val="24"/>
                <w:lang w:val="el-GR" w:eastAsia="el-GR"/>
              </w:rPr>
              <w:t>α/α</w:t>
            </w:r>
          </w:p>
          <w:p w14:paraId="7DF86549"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p>
          <w:p w14:paraId="3D52A851"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p>
          <w:p w14:paraId="270FFC93"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p>
          <w:p w14:paraId="2B596261"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r w:rsidRPr="00725FE7">
              <w:rPr>
                <w:rFonts w:ascii="Times New Roman" w:hAnsi="Times New Roman" w:cs="Times New Roman"/>
                <w:b/>
                <w:sz w:val="24"/>
                <w:lang w:val="el-GR" w:eastAsia="el-GR"/>
              </w:rPr>
              <w:t xml:space="preserve">Εμμανουήλ Ι. </w:t>
            </w:r>
            <w:proofErr w:type="spellStart"/>
            <w:r w:rsidRPr="00725FE7">
              <w:rPr>
                <w:rFonts w:ascii="Times New Roman" w:hAnsi="Times New Roman" w:cs="Times New Roman"/>
                <w:b/>
                <w:sz w:val="24"/>
                <w:lang w:val="el-GR" w:eastAsia="el-GR"/>
              </w:rPr>
              <w:t>Φανουράκης</w:t>
            </w:r>
            <w:proofErr w:type="spellEnd"/>
          </w:p>
          <w:p w14:paraId="1F1FE7F3"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r w:rsidRPr="00725FE7">
              <w:rPr>
                <w:rFonts w:ascii="Times New Roman" w:hAnsi="Times New Roman" w:cs="Times New Roman"/>
                <w:b/>
                <w:sz w:val="24"/>
                <w:lang w:val="el-GR" w:eastAsia="el-GR"/>
              </w:rPr>
              <w:t>Αντιδήμαρχος Ξάνθης</w:t>
            </w:r>
          </w:p>
        </w:tc>
        <w:tc>
          <w:tcPr>
            <w:tcW w:w="4275" w:type="dxa"/>
          </w:tcPr>
          <w:p w14:paraId="26121E69"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p>
          <w:p w14:paraId="2025606A" w14:textId="77777777" w:rsidR="00725FE7" w:rsidRPr="00725FE7" w:rsidRDefault="00725FE7" w:rsidP="00725FE7">
            <w:pPr>
              <w:suppressAutoHyphens w:val="0"/>
              <w:spacing w:after="0"/>
              <w:jc w:val="center"/>
              <w:rPr>
                <w:rFonts w:ascii="Times New Roman" w:hAnsi="Times New Roman" w:cs="Times New Roman"/>
                <w:b/>
                <w:sz w:val="24"/>
                <w:lang w:val="el-GR" w:eastAsia="el-GR"/>
              </w:rPr>
            </w:pPr>
            <w:r w:rsidRPr="00725FE7">
              <w:rPr>
                <w:rFonts w:ascii="Times New Roman" w:hAnsi="Times New Roman" w:cs="Times New Roman"/>
                <w:b/>
                <w:sz w:val="24"/>
                <w:lang w:val="el-GR" w:eastAsia="el-GR"/>
              </w:rPr>
              <w:t>Για τον Προμηθευτή</w:t>
            </w:r>
          </w:p>
          <w:p w14:paraId="54F073CF" w14:textId="77777777" w:rsidR="00725FE7" w:rsidRPr="00725FE7" w:rsidRDefault="00725FE7" w:rsidP="00725FE7">
            <w:pPr>
              <w:suppressAutoHyphens w:val="0"/>
              <w:spacing w:after="0"/>
              <w:jc w:val="left"/>
              <w:rPr>
                <w:rFonts w:ascii="Times New Roman" w:hAnsi="Times New Roman" w:cs="Times New Roman"/>
                <w:b/>
                <w:sz w:val="24"/>
                <w:lang w:val="el-GR" w:eastAsia="el-GR"/>
              </w:rPr>
            </w:pPr>
          </w:p>
          <w:p w14:paraId="2797B9F9" w14:textId="77777777" w:rsidR="00725FE7" w:rsidRPr="00725FE7" w:rsidRDefault="00725FE7" w:rsidP="00725FE7">
            <w:pPr>
              <w:suppressAutoHyphens w:val="0"/>
              <w:spacing w:after="0"/>
              <w:jc w:val="left"/>
              <w:rPr>
                <w:rFonts w:ascii="Times New Roman" w:hAnsi="Times New Roman" w:cs="Times New Roman"/>
                <w:b/>
                <w:sz w:val="24"/>
                <w:lang w:val="el-GR" w:eastAsia="el-GR"/>
              </w:rPr>
            </w:pPr>
          </w:p>
          <w:p w14:paraId="02C63CE8" w14:textId="77777777" w:rsidR="00725FE7" w:rsidRPr="00725FE7" w:rsidRDefault="00725FE7" w:rsidP="00725FE7">
            <w:pPr>
              <w:suppressAutoHyphens w:val="0"/>
              <w:spacing w:after="0"/>
              <w:jc w:val="left"/>
              <w:rPr>
                <w:rFonts w:ascii="Times New Roman" w:hAnsi="Times New Roman" w:cs="Times New Roman"/>
                <w:b/>
                <w:sz w:val="24"/>
                <w:lang w:val="el-GR" w:eastAsia="el-GR"/>
              </w:rPr>
            </w:pPr>
          </w:p>
          <w:p w14:paraId="0A1B53A5" w14:textId="77777777" w:rsidR="00725FE7" w:rsidRPr="00725FE7" w:rsidRDefault="00725FE7" w:rsidP="00725FE7">
            <w:pPr>
              <w:tabs>
                <w:tab w:val="left" w:pos="945"/>
              </w:tabs>
              <w:suppressAutoHyphens w:val="0"/>
              <w:spacing w:after="0"/>
              <w:jc w:val="left"/>
              <w:rPr>
                <w:rFonts w:ascii="Times New Roman" w:hAnsi="Times New Roman" w:cs="Times New Roman"/>
                <w:b/>
                <w:sz w:val="24"/>
                <w:lang w:val="el-GR" w:eastAsia="el-GR"/>
              </w:rPr>
            </w:pPr>
          </w:p>
          <w:p w14:paraId="55649FBC" w14:textId="77777777" w:rsidR="00725FE7" w:rsidRPr="00725FE7" w:rsidRDefault="00725FE7" w:rsidP="00725FE7">
            <w:pPr>
              <w:tabs>
                <w:tab w:val="left" w:pos="945"/>
              </w:tabs>
              <w:suppressAutoHyphens w:val="0"/>
              <w:spacing w:after="0"/>
              <w:jc w:val="center"/>
              <w:rPr>
                <w:rFonts w:ascii="Times New Roman" w:hAnsi="Times New Roman" w:cs="Times New Roman"/>
                <w:b/>
                <w:sz w:val="24"/>
                <w:lang w:val="el-GR" w:eastAsia="el-GR"/>
              </w:rPr>
            </w:pPr>
            <w:r w:rsidRPr="00725FE7">
              <w:rPr>
                <w:rFonts w:ascii="Times New Roman" w:hAnsi="Times New Roman" w:cs="Times New Roman"/>
                <w:b/>
                <w:sz w:val="24"/>
                <w:lang w:val="el-GR" w:eastAsia="el-GR"/>
              </w:rPr>
              <w:t xml:space="preserve"> </w:t>
            </w:r>
          </w:p>
          <w:p w14:paraId="1050C203" w14:textId="7E017532" w:rsidR="00725FE7" w:rsidRPr="00725FE7" w:rsidRDefault="00725FE7" w:rsidP="00725FE7">
            <w:pPr>
              <w:suppressAutoHyphens w:val="0"/>
              <w:spacing w:after="0"/>
              <w:jc w:val="left"/>
              <w:rPr>
                <w:rFonts w:ascii="Times New Roman" w:hAnsi="Times New Roman" w:cs="Times New Roman"/>
                <w:sz w:val="24"/>
                <w:lang w:val="el-GR" w:eastAsia="el-GR"/>
              </w:rPr>
            </w:pPr>
            <w:r>
              <w:rPr>
                <w:rFonts w:ascii="Times New Roman" w:hAnsi="Times New Roman" w:cs="Times New Roman"/>
                <w:b/>
                <w:sz w:val="24"/>
                <w:lang w:val="el-GR" w:eastAsia="el-GR"/>
              </w:rPr>
              <w:t xml:space="preserve">     </w:t>
            </w:r>
            <w:r w:rsidR="0079404D">
              <w:rPr>
                <w:rFonts w:ascii="Times New Roman" w:hAnsi="Times New Roman" w:cs="Times New Roman"/>
                <w:b/>
                <w:sz w:val="24"/>
                <w:lang w:val="en-US" w:eastAsia="el-GR"/>
              </w:rPr>
              <w:t xml:space="preserve">      </w:t>
            </w:r>
            <w:r w:rsidRPr="00725FE7">
              <w:rPr>
                <w:rFonts w:ascii="Times New Roman" w:hAnsi="Times New Roman" w:cs="Times New Roman"/>
                <w:b/>
                <w:sz w:val="24"/>
                <w:lang w:val="el-GR" w:eastAsia="el-GR"/>
              </w:rPr>
              <w:t>………………………………..</w:t>
            </w:r>
          </w:p>
        </w:tc>
      </w:tr>
    </w:tbl>
    <w:p w14:paraId="3362984E" w14:textId="5FD36F89" w:rsidR="00717CEA" w:rsidRPr="00717CEA" w:rsidRDefault="00D95FEC" w:rsidP="00717CEA">
      <w:pPr>
        <w:pStyle w:val="ae"/>
        <w:rPr>
          <w:rFonts w:ascii="Times New Roman" w:eastAsia="FreeSans" w:hAnsi="FreeSans" w:cs="FreeSans"/>
          <w:sz w:val="20"/>
          <w:szCs w:val="21"/>
          <w:lang w:val="el-GR" w:eastAsia="en-US"/>
        </w:rPr>
      </w:pPr>
      <w:r>
        <w:br w:type="page"/>
      </w:r>
      <w:r w:rsidR="00717CEA" w:rsidRPr="00717CEA">
        <w:rPr>
          <w:rFonts w:ascii="Times New Roman" w:eastAsia="FreeSans" w:hAnsi="FreeSans" w:cs="FreeSans"/>
          <w:noProof/>
          <w:sz w:val="20"/>
          <w:szCs w:val="21"/>
          <w:lang w:val="el-GR" w:eastAsia="en-US"/>
        </w:rPr>
        <w:lastRenderedPageBreak/>
        <mc:AlternateContent>
          <mc:Choice Requires="wps">
            <w:drawing>
              <wp:inline distT="0" distB="0" distL="0" distR="0" wp14:anchorId="2F03F186" wp14:editId="624DDAE5">
                <wp:extent cx="5967730" cy="560070"/>
                <wp:effectExtent l="0" t="0" r="0" b="1905"/>
                <wp:docPr id="6" name="Πλαίσιο κειμένου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730" cy="560070"/>
                        </a:xfrm>
                        <a:prstGeom prst="rect">
                          <a:avLst/>
                        </a:prstGeom>
                        <a:solidFill>
                          <a:srgbClr val="B1B1B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F5FC0" w14:textId="77777777" w:rsidR="00717CEA" w:rsidRPr="00717CEA" w:rsidRDefault="00717CEA" w:rsidP="00717CEA">
                            <w:pPr>
                              <w:spacing w:before="33"/>
                              <w:rPr>
                                <w:b/>
                                <w:sz w:val="31"/>
                                <w:lang w:val="el-GR"/>
                              </w:rPr>
                            </w:pPr>
                            <w:r w:rsidRPr="00717CEA">
                              <w:rPr>
                                <w:b/>
                                <w:sz w:val="31"/>
                                <w:lang w:val="el-GR"/>
                              </w:rPr>
                              <w:t>Ευρωπαϊκό</w:t>
                            </w:r>
                            <w:r w:rsidRPr="00717CEA">
                              <w:rPr>
                                <w:b/>
                                <w:spacing w:val="-48"/>
                                <w:sz w:val="31"/>
                                <w:lang w:val="el-GR"/>
                              </w:rPr>
                              <w:t xml:space="preserve"> </w:t>
                            </w:r>
                            <w:r w:rsidRPr="00717CEA">
                              <w:rPr>
                                <w:b/>
                                <w:sz w:val="31"/>
                                <w:lang w:val="el-GR"/>
                              </w:rPr>
                              <w:t>Ενιαίο</w:t>
                            </w:r>
                            <w:r w:rsidRPr="00717CEA">
                              <w:rPr>
                                <w:b/>
                                <w:spacing w:val="-48"/>
                                <w:sz w:val="31"/>
                                <w:lang w:val="el-GR"/>
                              </w:rPr>
                              <w:t xml:space="preserve"> </w:t>
                            </w:r>
                            <w:r w:rsidRPr="00717CEA">
                              <w:rPr>
                                <w:b/>
                                <w:sz w:val="31"/>
                                <w:lang w:val="el-GR"/>
                              </w:rPr>
                              <w:t>Έγγραφο</w:t>
                            </w:r>
                            <w:r w:rsidRPr="00717CEA">
                              <w:rPr>
                                <w:b/>
                                <w:spacing w:val="-47"/>
                                <w:sz w:val="31"/>
                                <w:lang w:val="el-GR"/>
                              </w:rPr>
                              <w:t xml:space="preserve"> </w:t>
                            </w:r>
                            <w:r w:rsidRPr="00717CEA">
                              <w:rPr>
                                <w:b/>
                                <w:sz w:val="31"/>
                                <w:lang w:val="el-GR"/>
                              </w:rPr>
                              <w:t>Σύμβασης</w:t>
                            </w:r>
                            <w:r w:rsidRPr="00717CEA">
                              <w:rPr>
                                <w:b/>
                                <w:spacing w:val="-48"/>
                                <w:sz w:val="31"/>
                                <w:lang w:val="el-GR"/>
                              </w:rPr>
                              <w:t xml:space="preserve"> </w:t>
                            </w:r>
                            <w:r w:rsidRPr="00717CEA">
                              <w:rPr>
                                <w:b/>
                                <w:sz w:val="31"/>
                                <w:lang w:val="el-GR"/>
                              </w:rPr>
                              <w:t>(ΕΕΕΣ)</w:t>
                            </w:r>
                            <w:r w:rsidRPr="00717CEA">
                              <w:rPr>
                                <w:b/>
                                <w:spacing w:val="-48"/>
                                <w:sz w:val="31"/>
                                <w:lang w:val="el-GR"/>
                              </w:rPr>
                              <w:t xml:space="preserve"> </w:t>
                            </w:r>
                            <w:r w:rsidRPr="00717CEA">
                              <w:rPr>
                                <w:b/>
                                <w:sz w:val="31"/>
                                <w:lang w:val="el-GR"/>
                              </w:rPr>
                              <w:t>/</w:t>
                            </w:r>
                            <w:r w:rsidRPr="00717CEA">
                              <w:rPr>
                                <w:b/>
                                <w:spacing w:val="-47"/>
                                <w:sz w:val="31"/>
                                <w:lang w:val="el-GR"/>
                              </w:rPr>
                              <w:t xml:space="preserve"> </w:t>
                            </w:r>
                            <w:r w:rsidRPr="00717CEA">
                              <w:rPr>
                                <w:b/>
                                <w:sz w:val="31"/>
                                <w:lang w:val="el-GR"/>
                              </w:rPr>
                              <w:t>Τυποποιημένο</w:t>
                            </w:r>
                          </w:p>
                          <w:p w14:paraId="1B38F76F" w14:textId="77777777" w:rsidR="00717CEA" w:rsidRDefault="00717CEA" w:rsidP="00717CEA">
                            <w:pPr>
                              <w:spacing w:before="69"/>
                              <w:rPr>
                                <w:b/>
                                <w:sz w:val="31"/>
                              </w:rPr>
                            </w:pPr>
                            <w:proofErr w:type="spellStart"/>
                            <w:r>
                              <w:rPr>
                                <w:b/>
                                <w:sz w:val="31"/>
                              </w:rPr>
                              <w:t>Έντυ</w:t>
                            </w:r>
                            <w:proofErr w:type="spellEnd"/>
                            <w:r>
                              <w:rPr>
                                <w:b/>
                                <w:sz w:val="31"/>
                              </w:rPr>
                              <w:t>πο Υπ</w:t>
                            </w:r>
                            <w:proofErr w:type="spellStart"/>
                            <w:r>
                              <w:rPr>
                                <w:b/>
                                <w:sz w:val="31"/>
                              </w:rPr>
                              <w:t>εύθυνης</w:t>
                            </w:r>
                            <w:proofErr w:type="spellEnd"/>
                            <w:r>
                              <w:rPr>
                                <w:b/>
                                <w:sz w:val="31"/>
                              </w:rPr>
                              <w:t xml:space="preserve"> </w:t>
                            </w:r>
                            <w:proofErr w:type="spellStart"/>
                            <w:r>
                              <w:rPr>
                                <w:b/>
                                <w:sz w:val="31"/>
                              </w:rPr>
                              <w:t>Δήλωσης</w:t>
                            </w:r>
                            <w:proofErr w:type="spellEnd"/>
                            <w:r>
                              <w:rPr>
                                <w:b/>
                                <w:sz w:val="31"/>
                              </w:rPr>
                              <w:t xml:space="preserve"> (ΤΕΥΔ)</w:t>
                            </w:r>
                          </w:p>
                        </w:txbxContent>
                      </wps:txbx>
                      <wps:bodyPr rot="0" vert="horz" wrap="square" lIns="0" tIns="0" rIns="0" bIns="0" anchor="t" anchorCtr="0" upright="1">
                        <a:noAutofit/>
                      </wps:bodyPr>
                    </wps:wsp>
                  </a:graphicData>
                </a:graphic>
              </wp:inline>
            </w:drawing>
          </mc:Choice>
          <mc:Fallback>
            <w:pict>
              <v:shapetype w14:anchorId="2F03F186" id="_x0000_t202" coordsize="21600,21600" o:spt="202" path="m,l,21600r21600,l21600,xe">
                <v:stroke joinstyle="miter"/>
                <v:path gradientshapeok="t" o:connecttype="rect"/>
              </v:shapetype>
              <v:shape id="Πλαίσιο κειμένου 6" o:spid="_x0000_s1026" type="#_x0000_t202" style="width:469.9pt;height:4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" fillcolor="#b1b1b1" stroked="f">
                <v:textbox inset="0,0,0,0">
                  <w:txbxContent>
                    <w:p w14:paraId="15EF5FC0" w14:textId="77777777" w:rsidR="00717CEA" w:rsidRPr="00717CEA" w:rsidRDefault="00717CEA" w:rsidP="00717CEA">
                      <w:pPr>
                        <w:spacing w:before="33"/>
                        <w:rPr>
                          <w:b/>
                          <w:sz w:val="31"/>
                          <w:lang w:val="el-GR"/>
                        </w:rPr>
                      </w:pPr>
                      <w:r w:rsidRPr="00717CEA">
                        <w:rPr>
                          <w:b/>
                          <w:sz w:val="31"/>
                          <w:lang w:val="el-GR"/>
                        </w:rPr>
                        <w:t>Ευρωπαϊκό</w:t>
                      </w:r>
                      <w:r w:rsidRPr="00717CEA">
                        <w:rPr>
                          <w:b/>
                          <w:spacing w:val="-48"/>
                          <w:sz w:val="31"/>
                          <w:lang w:val="el-GR"/>
                        </w:rPr>
                        <w:t xml:space="preserve"> </w:t>
                      </w:r>
                      <w:r w:rsidRPr="00717CEA">
                        <w:rPr>
                          <w:b/>
                          <w:sz w:val="31"/>
                          <w:lang w:val="el-GR"/>
                        </w:rPr>
                        <w:t>Ενιαίο</w:t>
                      </w:r>
                      <w:r w:rsidRPr="00717CEA">
                        <w:rPr>
                          <w:b/>
                          <w:spacing w:val="-48"/>
                          <w:sz w:val="31"/>
                          <w:lang w:val="el-GR"/>
                        </w:rPr>
                        <w:t xml:space="preserve"> </w:t>
                      </w:r>
                      <w:r w:rsidRPr="00717CEA">
                        <w:rPr>
                          <w:b/>
                          <w:sz w:val="31"/>
                          <w:lang w:val="el-GR"/>
                        </w:rPr>
                        <w:t>Έγγραφο</w:t>
                      </w:r>
                      <w:r w:rsidRPr="00717CEA">
                        <w:rPr>
                          <w:b/>
                          <w:spacing w:val="-47"/>
                          <w:sz w:val="31"/>
                          <w:lang w:val="el-GR"/>
                        </w:rPr>
                        <w:t xml:space="preserve"> </w:t>
                      </w:r>
                      <w:r w:rsidRPr="00717CEA">
                        <w:rPr>
                          <w:b/>
                          <w:sz w:val="31"/>
                          <w:lang w:val="el-GR"/>
                        </w:rPr>
                        <w:t>Σύμβασης</w:t>
                      </w:r>
                      <w:r w:rsidRPr="00717CEA">
                        <w:rPr>
                          <w:b/>
                          <w:spacing w:val="-48"/>
                          <w:sz w:val="31"/>
                          <w:lang w:val="el-GR"/>
                        </w:rPr>
                        <w:t xml:space="preserve"> </w:t>
                      </w:r>
                      <w:r w:rsidRPr="00717CEA">
                        <w:rPr>
                          <w:b/>
                          <w:sz w:val="31"/>
                          <w:lang w:val="el-GR"/>
                        </w:rPr>
                        <w:t>(ΕΕΕΣ)</w:t>
                      </w:r>
                      <w:r w:rsidRPr="00717CEA">
                        <w:rPr>
                          <w:b/>
                          <w:spacing w:val="-48"/>
                          <w:sz w:val="31"/>
                          <w:lang w:val="el-GR"/>
                        </w:rPr>
                        <w:t xml:space="preserve"> </w:t>
                      </w:r>
                      <w:r w:rsidRPr="00717CEA">
                        <w:rPr>
                          <w:b/>
                          <w:sz w:val="31"/>
                          <w:lang w:val="el-GR"/>
                        </w:rPr>
                        <w:t>/</w:t>
                      </w:r>
                      <w:r w:rsidRPr="00717CEA">
                        <w:rPr>
                          <w:b/>
                          <w:spacing w:val="-47"/>
                          <w:sz w:val="31"/>
                          <w:lang w:val="el-GR"/>
                        </w:rPr>
                        <w:t xml:space="preserve"> </w:t>
                      </w:r>
                      <w:r w:rsidRPr="00717CEA">
                        <w:rPr>
                          <w:b/>
                          <w:sz w:val="31"/>
                          <w:lang w:val="el-GR"/>
                        </w:rPr>
                        <w:t>Τυποποιημένο</w:t>
                      </w:r>
                    </w:p>
                    <w:p w14:paraId="1B38F76F" w14:textId="77777777" w:rsidR="00717CEA" w:rsidRDefault="00717CEA" w:rsidP="00717CEA">
                      <w:pPr>
                        <w:spacing w:before="69"/>
                        <w:rPr>
                          <w:b/>
                          <w:sz w:val="31"/>
                        </w:rPr>
                      </w:pPr>
                      <w:proofErr w:type="spellStart"/>
                      <w:r>
                        <w:rPr>
                          <w:b/>
                          <w:sz w:val="31"/>
                        </w:rPr>
                        <w:t>Έντυ</w:t>
                      </w:r>
                      <w:proofErr w:type="spellEnd"/>
                      <w:r>
                        <w:rPr>
                          <w:b/>
                          <w:sz w:val="31"/>
                        </w:rPr>
                        <w:t>πο Υπ</w:t>
                      </w:r>
                      <w:proofErr w:type="spellStart"/>
                      <w:r>
                        <w:rPr>
                          <w:b/>
                          <w:sz w:val="31"/>
                        </w:rPr>
                        <w:t>εύθυνης</w:t>
                      </w:r>
                      <w:proofErr w:type="spellEnd"/>
                      <w:r>
                        <w:rPr>
                          <w:b/>
                          <w:sz w:val="31"/>
                        </w:rPr>
                        <w:t xml:space="preserve"> </w:t>
                      </w:r>
                      <w:proofErr w:type="spellStart"/>
                      <w:r>
                        <w:rPr>
                          <w:b/>
                          <w:sz w:val="31"/>
                        </w:rPr>
                        <w:t>Δήλωσης</w:t>
                      </w:r>
                      <w:proofErr w:type="spellEnd"/>
                      <w:r>
                        <w:rPr>
                          <w:b/>
                          <w:sz w:val="31"/>
                        </w:rPr>
                        <w:t xml:space="preserve"> (ΤΕΥΔ)</w:t>
                      </w:r>
                    </w:p>
                  </w:txbxContent>
                </v:textbox>
                <w10:anchorlock/>
              </v:shape>
            </w:pict>
          </mc:Fallback>
        </mc:AlternateContent>
      </w:r>
    </w:p>
    <w:p w14:paraId="6879BE94" w14:textId="77777777" w:rsidR="00717CEA" w:rsidRPr="00717CEA" w:rsidRDefault="00717CEA" w:rsidP="00717CEA">
      <w:pPr>
        <w:widowControl w:val="0"/>
        <w:suppressAutoHyphens w:val="0"/>
        <w:autoSpaceDE w:val="0"/>
        <w:autoSpaceDN w:val="0"/>
        <w:spacing w:after="0"/>
        <w:jc w:val="left"/>
        <w:rPr>
          <w:rFonts w:ascii="Times New Roman" w:eastAsia="FreeSans" w:hAnsi="FreeSans" w:cs="FreeSans"/>
          <w:sz w:val="20"/>
          <w:szCs w:val="21"/>
          <w:lang w:val="el-GR" w:eastAsia="en-US"/>
        </w:rPr>
      </w:pPr>
    </w:p>
    <w:p w14:paraId="2191103B" w14:textId="05907414" w:rsidR="00717CEA" w:rsidRPr="00717CEA" w:rsidRDefault="00717CEA" w:rsidP="00717CEA">
      <w:pPr>
        <w:widowControl w:val="0"/>
        <w:suppressAutoHyphens w:val="0"/>
        <w:autoSpaceDE w:val="0"/>
        <w:autoSpaceDN w:val="0"/>
        <w:spacing w:before="3" w:after="0"/>
        <w:jc w:val="left"/>
        <w:rPr>
          <w:rFonts w:ascii="Times New Roman" w:eastAsia="FreeSans" w:hAnsi="FreeSans" w:cs="FreeSans"/>
          <w:sz w:val="16"/>
          <w:szCs w:val="21"/>
          <w:lang w:val="el-GR" w:eastAsia="en-US"/>
        </w:rPr>
      </w:pPr>
      <w:r w:rsidRPr="00717CEA">
        <w:rPr>
          <w:rFonts w:ascii="FreeSans" w:eastAsia="FreeSans" w:hAnsi="FreeSans" w:cs="FreeSans"/>
          <w:noProof/>
          <w:sz w:val="21"/>
          <w:szCs w:val="21"/>
          <w:lang w:val="el-GR" w:eastAsia="en-US"/>
        </w:rPr>
        <mc:AlternateContent>
          <mc:Choice Requires="wps">
            <w:drawing>
              <wp:anchor distT="0" distB="0" distL="0" distR="0" simplePos="0" relativeHeight="251668480" behindDoc="1" locked="0" layoutInCell="1" allowOverlap="1" wp14:anchorId="45556D82" wp14:editId="3BAA0BB8">
                <wp:simplePos x="0" y="0"/>
                <wp:positionH relativeFrom="page">
                  <wp:posOffset>796290</wp:posOffset>
                </wp:positionH>
                <wp:positionV relativeFrom="paragraph">
                  <wp:posOffset>134620</wp:posOffset>
                </wp:positionV>
                <wp:extent cx="5967730" cy="373380"/>
                <wp:effectExtent l="0" t="4445" r="0" b="3175"/>
                <wp:wrapTopAndBottom/>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730" cy="37338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4EF6A" w14:textId="77777777" w:rsidR="00717CEA" w:rsidRPr="00717CEA" w:rsidRDefault="00717CEA" w:rsidP="00717CEA">
                            <w:pPr>
                              <w:spacing w:before="2" w:line="244" w:lineRule="auto"/>
                              <w:ind w:right="783"/>
                              <w:rPr>
                                <w:b/>
                                <w:sz w:val="24"/>
                                <w:lang w:val="el-GR"/>
                              </w:rPr>
                            </w:pPr>
                            <w:r w:rsidRPr="00717CEA">
                              <w:rPr>
                                <w:b/>
                                <w:w w:val="95"/>
                                <w:sz w:val="24"/>
                                <w:lang w:val="el-GR"/>
                              </w:rPr>
                              <w:t xml:space="preserve">Μέρος Ι: Πληροφορίες σχετικά με τη διαδικασία σύναψης σύμβασης και </w:t>
                            </w:r>
                            <w:r w:rsidRPr="00717CEA">
                              <w:rPr>
                                <w:b/>
                                <w:spacing w:val="-4"/>
                                <w:w w:val="95"/>
                                <w:sz w:val="24"/>
                                <w:lang w:val="el-GR"/>
                              </w:rPr>
                              <w:t xml:space="preserve">την </w:t>
                            </w:r>
                            <w:r w:rsidRPr="00717CEA">
                              <w:rPr>
                                <w:b/>
                                <w:sz w:val="24"/>
                                <w:lang w:val="el-GR"/>
                              </w:rPr>
                              <w:t>αναθέτουσα αρχή ή τον αναθέτοντα φορέα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56D82" id="Πλαίσιο κειμένου 5" o:spid="_x0000_s1027" type="#_x0000_t202" style="position:absolute;margin-left:62.7pt;margin-top:10.6pt;width:469.9pt;height:29.4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" fillcolor="#dedede" stroked="f">
                <v:textbox inset="0,0,0,0">
                  <w:txbxContent>
                    <w:p w14:paraId="0774EF6A" w14:textId="77777777" w:rsidR="00717CEA" w:rsidRPr="00717CEA" w:rsidRDefault="00717CEA" w:rsidP="00717CEA">
                      <w:pPr>
                        <w:spacing w:before="2" w:line="244" w:lineRule="auto"/>
                        <w:ind w:right="783"/>
                        <w:rPr>
                          <w:b/>
                          <w:sz w:val="24"/>
                          <w:lang w:val="el-GR"/>
                        </w:rPr>
                      </w:pPr>
                      <w:r w:rsidRPr="00717CEA">
                        <w:rPr>
                          <w:b/>
                          <w:w w:val="95"/>
                          <w:sz w:val="24"/>
                          <w:lang w:val="el-GR"/>
                        </w:rPr>
                        <w:t xml:space="preserve">Μέρος Ι: Πληροφορίες σχετικά με τη διαδικασία σύναψης σύμβασης και </w:t>
                      </w:r>
                      <w:r w:rsidRPr="00717CEA">
                        <w:rPr>
                          <w:b/>
                          <w:spacing w:val="-4"/>
                          <w:w w:val="95"/>
                          <w:sz w:val="24"/>
                          <w:lang w:val="el-GR"/>
                        </w:rPr>
                        <w:t xml:space="preserve">την </w:t>
                      </w:r>
                      <w:r w:rsidRPr="00717CEA">
                        <w:rPr>
                          <w:b/>
                          <w:sz w:val="24"/>
                          <w:lang w:val="el-GR"/>
                        </w:rPr>
                        <w:t>αναθέτουσα αρχή ή τον αναθέτοντα φορέα</w:t>
                      </w:r>
                    </w:p>
                  </w:txbxContent>
                </v:textbox>
                <w10:wrap type="topAndBottom" anchorx="page"/>
              </v:shape>
            </w:pict>
          </mc:Fallback>
        </mc:AlternateContent>
      </w:r>
    </w:p>
    <w:p w14:paraId="55286074" w14:textId="77777777" w:rsidR="00717CEA" w:rsidRPr="00717CEA" w:rsidRDefault="00717CEA" w:rsidP="00717CEA">
      <w:pPr>
        <w:widowControl w:val="0"/>
        <w:suppressAutoHyphens w:val="0"/>
        <w:autoSpaceDE w:val="0"/>
        <w:autoSpaceDN w:val="0"/>
        <w:spacing w:before="166"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Στοιχεία της δημοσίευσης</w:t>
      </w:r>
    </w:p>
    <w:p w14:paraId="090924C0"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w:t>
      </w:r>
    </w:p>
    <w:p w14:paraId="3ED38EBA" w14:textId="77777777" w:rsidR="00717CEA" w:rsidRPr="00717CEA" w:rsidRDefault="00717CEA" w:rsidP="00717CEA">
      <w:pPr>
        <w:widowControl w:val="0"/>
        <w:suppressAutoHyphens w:val="0"/>
        <w:autoSpaceDE w:val="0"/>
        <w:autoSpaceDN w:val="0"/>
        <w:spacing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/ΤΕΥΔ. Παρατίθεται η σχετική ανακοίνωση που δημοσιεύεται στην Επίσημη Εφημερίδα της Ευρωπαϊκής Ένωσης:</w:t>
      </w:r>
    </w:p>
    <w:p w14:paraId="55173928" w14:textId="77777777" w:rsidR="00717CEA" w:rsidRPr="00717CEA" w:rsidRDefault="00717CEA" w:rsidP="00717CEA">
      <w:pPr>
        <w:widowControl w:val="0"/>
        <w:suppressAutoHyphens w:val="0"/>
        <w:autoSpaceDE w:val="0"/>
        <w:autoSpaceDN w:val="0"/>
        <w:spacing w:before="4" w:after="0"/>
        <w:jc w:val="left"/>
        <w:rPr>
          <w:rFonts w:ascii="FreeSans" w:eastAsia="FreeSans" w:hAnsi="FreeSans" w:cs="FreeSans"/>
          <w:sz w:val="30"/>
          <w:szCs w:val="21"/>
          <w:lang w:val="el-GR" w:eastAsia="en-US"/>
        </w:rPr>
      </w:pPr>
    </w:p>
    <w:p w14:paraId="76F88739" w14:textId="77777777" w:rsidR="00717CEA" w:rsidRPr="00717CEA" w:rsidRDefault="00717CEA" w:rsidP="00717CEA">
      <w:pPr>
        <w:widowControl w:val="0"/>
        <w:suppressAutoHyphens w:val="0"/>
        <w:autoSpaceDE w:val="0"/>
        <w:autoSpaceDN w:val="0"/>
        <w:spacing w:after="0" w:line="280" w:lineRule="auto"/>
        <w:ind w:right="5712"/>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 xml:space="preserve">Προσωρινός αριθμός </w:t>
      </w:r>
      <w:r w:rsidRPr="00717CEA">
        <w:rPr>
          <w:rFonts w:ascii="FreeSans" w:eastAsia="FreeSans" w:hAnsi="FreeSans" w:cs="FreeSans"/>
          <w:b/>
          <w:w w:val="95"/>
          <w:sz w:val="21"/>
          <w:szCs w:val="21"/>
          <w:lang w:val="el-GR" w:eastAsia="en-US"/>
        </w:rPr>
        <w:t xml:space="preserve">προκήρυξης στην ΕΕ: αριθμός </w:t>
      </w:r>
      <w:r w:rsidRPr="00717CEA">
        <w:rPr>
          <w:rFonts w:ascii="FreeSans" w:eastAsia="FreeSans" w:hAnsi="FreeSans" w:cs="FreeSans"/>
          <w:b/>
          <w:sz w:val="21"/>
          <w:szCs w:val="21"/>
          <w:lang w:val="el-GR" w:eastAsia="en-US"/>
        </w:rPr>
        <w:t xml:space="preserve">[], ημερομηνία [], σελίδα [] </w:t>
      </w:r>
      <w:r w:rsidRPr="00717CEA">
        <w:rPr>
          <w:rFonts w:ascii="FreeSans" w:eastAsia="FreeSans" w:hAnsi="FreeSans" w:cs="FreeSans"/>
          <w:b/>
          <w:w w:val="95"/>
          <w:sz w:val="21"/>
          <w:szCs w:val="21"/>
          <w:lang w:val="el-GR" w:eastAsia="en-US"/>
        </w:rPr>
        <w:t>Αριθμός προκήρυξης στην ΕΕ:</w:t>
      </w:r>
    </w:p>
    <w:p w14:paraId="376891CA" w14:textId="77777777" w:rsidR="00717CEA" w:rsidRPr="00717CEA" w:rsidRDefault="00717CEA" w:rsidP="00717CEA">
      <w:pPr>
        <w:widowControl w:val="0"/>
        <w:tabs>
          <w:tab w:val="left" w:pos="4229"/>
        </w:tabs>
        <w:suppressAutoHyphens w:val="0"/>
        <w:autoSpaceDE w:val="0"/>
        <w:autoSpaceDN w:val="0"/>
        <w:spacing w:after="0" w:line="249" w:lineRule="exact"/>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[][][][]/S</w:t>
      </w:r>
      <w:r w:rsidRPr="00717CEA">
        <w:rPr>
          <w:rFonts w:ascii="FreeSans" w:eastAsia="FreeSans" w:hAnsi="FreeSans" w:cs="FreeSans"/>
          <w:b/>
          <w:spacing w:val="-18"/>
          <w:w w:val="90"/>
          <w:sz w:val="21"/>
          <w:szCs w:val="21"/>
          <w:lang w:val="el-GR" w:eastAsia="en-US"/>
        </w:rPr>
        <w:t xml:space="preserve"> </w:t>
      </w:r>
      <w:r w:rsidRPr="00717CEA">
        <w:rPr>
          <w:rFonts w:ascii="FreeSans" w:eastAsia="FreeSans" w:hAnsi="FreeSans" w:cs="FreeSans"/>
          <w:b/>
          <w:w w:val="90"/>
          <w:sz w:val="21"/>
          <w:szCs w:val="21"/>
          <w:lang w:val="el-GR" w:eastAsia="en-US"/>
        </w:rPr>
        <w:t>[][][][][][]</w:t>
      </w:r>
      <w:r w:rsidRPr="00717CEA">
        <w:rPr>
          <w:rFonts w:ascii="FreeSans" w:eastAsia="FreeSans" w:hAnsi="FreeSans" w:cs="FreeSans"/>
          <w:b/>
          <w:w w:val="90"/>
          <w:sz w:val="21"/>
          <w:szCs w:val="21"/>
          <w:lang w:val="el-GR" w:eastAsia="en-US"/>
        </w:rPr>
        <w:tab/>
      </w:r>
      <w:r w:rsidRPr="00717CEA">
        <w:rPr>
          <w:rFonts w:ascii="FreeSans" w:eastAsia="FreeSans" w:hAnsi="FreeSans" w:cs="FreeSans"/>
          <w:sz w:val="21"/>
          <w:szCs w:val="21"/>
          <w:lang w:val="el-GR" w:eastAsia="en-US"/>
        </w:rPr>
        <w:t>0000/S</w:t>
      </w:r>
      <w:r w:rsidRPr="00717CEA">
        <w:rPr>
          <w:rFonts w:ascii="FreeSans" w:eastAsia="FreeSans" w:hAnsi="FreeSans" w:cs="FreeSans"/>
          <w:spacing w:val="5"/>
          <w:sz w:val="21"/>
          <w:szCs w:val="21"/>
          <w:lang w:val="el-GR" w:eastAsia="en-US"/>
        </w:rPr>
        <w:t xml:space="preserve"> </w:t>
      </w:r>
      <w:r w:rsidRPr="00717CEA">
        <w:rPr>
          <w:rFonts w:ascii="FreeSans" w:eastAsia="FreeSans" w:hAnsi="FreeSans" w:cs="FreeSans"/>
          <w:sz w:val="21"/>
          <w:szCs w:val="21"/>
          <w:lang w:val="el-GR" w:eastAsia="en-US"/>
        </w:rPr>
        <w:t>000-0000000</w:t>
      </w:r>
    </w:p>
    <w:p w14:paraId="41ADC46E"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8"/>
          <w:szCs w:val="21"/>
          <w:lang w:val="el-GR" w:eastAsia="en-US"/>
        </w:rPr>
      </w:pPr>
    </w:p>
    <w:p w14:paraId="425585D4" w14:textId="77777777" w:rsidR="00717CEA" w:rsidRPr="00717CEA" w:rsidRDefault="00717CEA" w:rsidP="00717CEA">
      <w:pPr>
        <w:widowControl w:val="0"/>
        <w:suppressAutoHyphens w:val="0"/>
        <w:autoSpaceDE w:val="0"/>
        <w:autoSpaceDN w:val="0"/>
        <w:spacing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14:paraId="65FBF5FF" w14:textId="77777777" w:rsidR="00717CEA" w:rsidRPr="00717CEA" w:rsidRDefault="00717CEA" w:rsidP="00717CEA">
      <w:pPr>
        <w:widowControl w:val="0"/>
        <w:suppressAutoHyphens w:val="0"/>
        <w:autoSpaceDE w:val="0"/>
        <w:autoSpaceDN w:val="0"/>
        <w:spacing w:before="5" w:after="0"/>
        <w:jc w:val="left"/>
        <w:rPr>
          <w:rFonts w:ascii="FreeSans" w:eastAsia="FreeSans" w:hAnsi="FreeSans" w:cs="FreeSans"/>
          <w:sz w:val="30"/>
          <w:szCs w:val="21"/>
          <w:lang w:val="el-GR" w:eastAsia="en-US"/>
        </w:rPr>
      </w:pPr>
    </w:p>
    <w:p w14:paraId="0E192BA1" w14:textId="77777777" w:rsidR="00717CEA" w:rsidRPr="00717CEA" w:rsidRDefault="00717CEA" w:rsidP="00717CEA">
      <w:pPr>
        <w:widowControl w:val="0"/>
        <w:suppressAutoHyphens w:val="0"/>
        <w:autoSpaceDE w:val="0"/>
        <w:autoSpaceDN w:val="0"/>
        <w:spacing w:after="0" w:line="280" w:lineRule="auto"/>
        <w:ind w:right="563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 xml:space="preserve">Δημοσίευση σε εθνικό </w:t>
      </w:r>
      <w:r w:rsidRPr="00717CEA">
        <w:rPr>
          <w:rFonts w:ascii="FreeSans" w:eastAsia="FreeSans" w:hAnsi="FreeSans" w:cs="FreeSans"/>
          <w:b/>
          <w:w w:val="95"/>
          <w:sz w:val="21"/>
          <w:szCs w:val="21"/>
          <w:lang w:val="el-GR" w:eastAsia="en-US"/>
        </w:rPr>
        <w:t xml:space="preserve">επίπεδο: (π.χ. www.promitheus. </w:t>
      </w:r>
      <w:r w:rsidRPr="00717CEA">
        <w:rPr>
          <w:rFonts w:ascii="FreeSans" w:eastAsia="FreeSans" w:hAnsi="FreeSans" w:cs="FreeSans"/>
          <w:b/>
          <w:sz w:val="21"/>
          <w:szCs w:val="21"/>
          <w:lang w:val="el-GR" w:eastAsia="en-US"/>
        </w:rPr>
        <w:t>gov.gr/[ΑΔΑΜ Προκήρυξης</w:t>
      </w:r>
    </w:p>
    <w:p w14:paraId="76AB79DB" w14:textId="77777777" w:rsidR="00717CEA" w:rsidRPr="00717CEA" w:rsidRDefault="00717CEA" w:rsidP="00717CEA">
      <w:pPr>
        <w:widowControl w:val="0"/>
        <w:tabs>
          <w:tab w:val="left" w:pos="4229"/>
        </w:tabs>
        <w:suppressAutoHyphens w:val="0"/>
        <w:autoSpaceDE w:val="0"/>
        <w:autoSpaceDN w:val="0"/>
        <w:spacing w:after="0" w:line="257" w:lineRule="exact"/>
        <w:jc w:val="left"/>
        <w:rPr>
          <w:rFonts w:ascii="FreeSans" w:eastAsia="FreeSans" w:hAnsi="FreeSans" w:cs="FreeSans"/>
          <w:szCs w:val="22"/>
          <w:lang w:val="el-GR" w:eastAsia="en-US"/>
        </w:rPr>
      </w:pPr>
      <w:r w:rsidRPr="00717CEA">
        <w:rPr>
          <w:rFonts w:ascii="FreeSans" w:eastAsia="FreeSans" w:hAnsi="FreeSans" w:cs="FreeSans"/>
          <w:b/>
          <w:sz w:val="21"/>
          <w:szCs w:val="22"/>
          <w:lang w:val="el-GR" w:eastAsia="en-US"/>
        </w:rPr>
        <w:t>στο</w:t>
      </w:r>
      <w:r w:rsidRPr="00717CEA">
        <w:rPr>
          <w:rFonts w:ascii="FreeSans" w:eastAsia="FreeSans" w:hAnsi="FreeSans" w:cs="FreeSans"/>
          <w:b/>
          <w:spacing w:val="-28"/>
          <w:sz w:val="21"/>
          <w:szCs w:val="22"/>
          <w:lang w:val="el-GR" w:eastAsia="en-US"/>
        </w:rPr>
        <w:t xml:space="preserve"> </w:t>
      </w:r>
      <w:r w:rsidRPr="00717CEA">
        <w:rPr>
          <w:rFonts w:ascii="FreeSans" w:eastAsia="FreeSans" w:hAnsi="FreeSans" w:cs="FreeSans"/>
          <w:b/>
          <w:sz w:val="21"/>
          <w:szCs w:val="22"/>
          <w:lang w:val="el-GR" w:eastAsia="en-US"/>
        </w:rPr>
        <w:t>ΚΗΜΔΗΣ])</w:t>
      </w:r>
      <w:r w:rsidRPr="00717CEA">
        <w:rPr>
          <w:rFonts w:ascii="FreeSans" w:eastAsia="FreeSans" w:hAnsi="FreeSans" w:cs="FreeSans"/>
          <w:b/>
          <w:sz w:val="21"/>
          <w:szCs w:val="22"/>
          <w:lang w:val="el-GR" w:eastAsia="en-US"/>
        </w:rPr>
        <w:tab/>
      </w:r>
      <w:hyperlink r:id="rId24">
        <w:r w:rsidRPr="00717CEA">
          <w:rPr>
            <w:rFonts w:ascii="FreeSans" w:eastAsia="FreeSans" w:hAnsi="FreeSans" w:cs="FreeSans"/>
            <w:szCs w:val="22"/>
            <w:u w:val="single"/>
            <w:lang w:val="el-GR" w:eastAsia="en-US"/>
          </w:rPr>
          <w:t>www.cityofxanthi.gr</w:t>
        </w:r>
      </w:hyperlink>
    </w:p>
    <w:p w14:paraId="2B6EB382" w14:textId="77777777" w:rsidR="00717CEA" w:rsidRPr="00717CEA" w:rsidRDefault="00717CEA" w:rsidP="00717CEA">
      <w:pPr>
        <w:widowControl w:val="0"/>
        <w:suppressAutoHyphens w:val="0"/>
        <w:autoSpaceDE w:val="0"/>
        <w:autoSpaceDN w:val="0"/>
        <w:spacing w:before="4" w:after="0"/>
        <w:jc w:val="left"/>
        <w:rPr>
          <w:rFonts w:ascii="FreeSans" w:eastAsia="FreeSans" w:hAnsi="FreeSans" w:cs="FreeSans"/>
          <w:sz w:val="27"/>
          <w:szCs w:val="21"/>
          <w:lang w:val="el-GR" w:eastAsia="en-US"/>
        </w:rPr>
      </w:pPr>
    </w:p>
    <w:p w14:paraId="50E939E6" w14:textId="77777777" w:rsidR="00717CEA" w:rsidRPr="00717CEA" w:rsidRDefault="00717CEA" w:rsidP="00717CEA">
      <w:pPr>
        <w:widowControl w:val="0"/>
        <w:suppressAutoHyphens w:val="0"/>
        <w:autoSpaceDE w:val="0"/>
        <w:autoSpaceDN w:val="0"/>
        <w:spacing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14:paraId="1E5F04D3" w14:textId="77777777" w:rsidR="00717CEA" w:rsidRPr="00717CEA" w:rsidRDefault="00717CEA" w:rsidP="00717CEA">
      <w:pPr>
        <w:widowControl w:val="0"/>
        <w:suppressAutoHyphens w:val="0"/>
        <w:autoSpaceDE w:val="0"/>
        <w:autoSpaceDN w:val="0"/>
        <w:spacing w:after="0" w:line="280" w:lineRule="auto"/>
        <w:jc w:val="left"/>
        <w:rPr>
          <w:rFonts w:ascii="FreeSans" w:eastAsia="FreeSans" w:hAnsi="FreeSans" w:cs="FreeSans"/>
          <w:szCs w:val="22"/>
          <w:lang w:val="el-GR" w:eastAsia="en-US"/>
        </w:rPr>
        <w:sectPr w:rsidR="00717CEA" w:rsidRPr="00717CEA" w:rsidSect="00717CEA">
          <w:footerReference w:type="default" r:id="rId25"/>
          <w:pgSz w:w="11910" w:h="16840"/>
          <w:pgMar w:top="660" w:right="1140" w:bottom="700" w:left="1140" w:header="720" w:footer="505" w:gutter="0"/>
          <w:pgNumType w:start="1"/>
          <w:cols w:space="720"/>
        </w:sectPr>
      </w:pPr>
    </w:p>
    <w:p w14:paraId="3E48C514" w14:textId="77777777" w:rsidR="00717CEA" w:rsidRPr="00717CEA" w:rsidRDefault="00717CEA" w:rsidP="00717CEA">
      <w:pPr>
        <w:widowControl w:val="0"/>
        <w:suppressAutoHyphens w:val="0"/>
        <w:autoSpaceDE w:val="0"/>
        <w:autoSpaceDN w:val="0"/>
        <w:spacing w:before="101"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Ταυτότητα του αγοραστή</w:t>
      </w:r>
    </w:p>
    <w:p w14:paraId="08BD7379" w14:textId="77777777" w:rsidR="00717CEA" w:rsidRPr="00717CEA" w:rsidRDefault="00717CEA" w:rsidP="00717CEA">
      <w:pPr>
        <w:widowControl w:val="0"/>
        <w:tabs>
          <w:tab w:val="left" w:pos="4229"/>
        </w:tabs>
        <w:suppressAutoHyphens w:val="0"/>
        <w:autoSpaceDE w:val="0"/>
        <w:autoSpaceDN w:val="0"/>
        <w:spacing w:before="129" w:after="0"/>
        <w:jc w:val="left"/>
        <w:rPr>
          <w:rFonts w:ascii="FreeSans" w:eastAsia="FreeSans" w:hAnsi="FreeSans" w:cs="FreeSans"/>
          <w:sz w:val="21"/>
          <w:szCs w:val="21"/>
          <w:lang w:val="el-GR" w:eastAsia="en-US"/>
        </w:rPr>
      </w:pPr>
      <w:r w:rsidRPr="00717CEA">
        <w:rPr>
          <w:rFonts w:ascii="FreeSans" w:eastAsia="FreeSans" w:hAnsi="FreeSans" w:cs="FreeSans"/>
          <w:b/>
          <w:w w:val="95"/>
          <w:sz w:val="21"/>
          <w:szCs w:val="21"/>
          <w:lang w:val="el-GR" w:eastAsia="en-US"/>
        </w:rPr>
        <w:t>Επίσημη</w:t>
      </w:r>
      <w:r w:rsidRPr="00717CEA">
        <w:rPr>
          <w:rFonts w:ascii="FreeSans" w:eastAsia="FreeSans" w:hAnsi="FreeSans" w:cs="FreeSans"/>
          <w:b/>
          <w:spacing w:val="-13"/>
          <w:w w:val="95"/>
          <w:sz w:val="21"/>
          <w:szCs w:val="21"/>
          <w:lang w:val="el-GR" w:eastAsia="en-US"/>
        </w:rPr>
        <w:t xml:space="preserve"> </w:t>
      </w:r>
      <w:r w:rsidRPr="00717CEA">
        <w:rPr>
          <w:rFonts w:ascii="FreeSans" w:eastAsia="FreeSans" w:hAnsi="FreeSans" w:cs="FreeSans"/>
          <w:b/>
          <w:w w:val="95"/>
          <w:sz w:val="21"/>
          <w:szCs w:val="21"/>
          <w:lang w:val="el-GR" w:eastAsia="en-US"/>
        </w:rPr>
        <w:t>ονομασία:</w:t>
      </w:r>
      <w:r w:rsidRPr="00717CEA">
        <w:rPr>
          <w:rFonts w:ascii="FreeSans" w:eastAsia="FreeSans" w:hAnsi="FreeSans" w:cs="FreeSans"/>
          <w:b/>
          <w:w w:val="95"/>
          <w:sz w:val="21"/>
          <w:szCs w:val="21"/>
          <w:lang w:val="el-GR" w:eastAsia="en-US"/>
        </w:rPr>
        <w:tab/>
      </w:r>
      <w:r w:rsidRPr="00717CEA">
        <w:rPr>
          <w:rFonts w:ascii="FreeSans" w:eastAsia="FreeSans" w:hAnsi="FreeSans" w:cs="FreeSans"/>
          <w:sz w:val="21"/>
          <w:szCs w:val="21"/>
          <w:lang w:val="el-GR" w:eastAsia="en-US"/>
        </w:rPr>
        <w:t>ΔΗΜΟΣ</w:t>
      </w:r>
      <w:r w:rsidRPr="00717CEA">
        <w:rPr>
          <w:rFonts w:ascii="FreeSans" w:eastAsia="FreeSans" w:hAnsi="FreeSans" w:cs="FreeSans"/>
          <w:spacing w:val="5"/>
          <w:sz w:val="21"/>
          <w:szCs w:val="21"/>
          <w:lang w:val="el-GR" w:eastAsia="en-US"/>
        </w:rPr>
        <w:t xml:space="preserve"> </w:t>
      </w:r>
      <w:r w:rsidRPr="00717CEA">
        <w:rPr>
          <w:rFonts w:ascii="FreeSans" w:eastAsia="FreeSans" w:hAnsi="FreeSans" w:cs="FreeSans"/>
          <w:sz w:val="21"/>
          <w:szCs w:val="21"/>
          <w:lang w:val="el-GR" w:eastAsia="en-US"/>
        </w:rPr>
        <w:t>ΞΑΝΘΗΣ</w:t>
      </w:r>
    </w:p>
    <w:p w14:paraId="6703AF50" w14:textId="77777777" w:rsidR="00717CEA" w:rsidRPr="00717CEA" w:rsidRDefault="00717CEA" w:rsidP="00717CEA">
      <w:pPr>
        <w:widowControl w:val="0"/>
        <w:tabs>
          <w:tab w:val="right" w:pos="5280"/>
        </w:tabs>
        <w:suppressAutoHyphens w:val="0"/>
        <w:autoSpaceDE w:val="0"/>
        <w:autoSpaceDN w:val="0"/>
        <w:spacing w:before="55" w:after="0"/>
        <w:jc w:val="left"/>
        <w:rPr>
          <w:rFonts w:ascii="FreeSans" w:eastAsia="FreeSans" w:hAnsi="FreeSans" w:cs="FreeSans"/>
          <w:sz w:val="21"/>
          <w:szCs w:val="21"/>
          <w:lang w:val="el-GR" w:eastAsia="en-US"/>
        </w:rPr>
      </w:pPr>
      <w:r w:rsidRPr="00717CEA">
        <w:rPr>
          <w:rFonts w:ascii="FreeSans" w:eastAsia="FreeSans" w:hAnsi="FreeSans" w:cs="FreeSans"/>
          <w:b/>
          <w:sz w:val="21"/>
          <w:szCs w:val="21"/>
          <w:lang w:val="el-GR" w:eastAsia="en-US"/>
        </w:rPr>
        <w:t>Α.Φ.Μ.,</w:t>
      </w:r>
      <w:r w:rsidRPr="00717CEA">
        <w:rPr>
          <w:rFonts w:ascii="FreeSans" w:eastAsia="FreeSans" w:hAnsi="FreeSans" w:cs="FreeSans"/>
          <w:b/>
          <w:spacing w:val="-10"/>
          <w:sz w:val="21"/>
          <w:szCs w:val="21"/>
          <w:lang w:val="el-GR" w:eastAsia="en-US"/>
        </w:rPr>
        <w:t xml:space="preserve"> </w:t>
      </w:r>
      <w:r w:rsidRPr="00717CEA">
        <w:rPr>
          <w:rFonts w:ascii="FreeSans" w:eastAsia="FreeSans" w:hAnsi="FreeSans" w:cs="FreeSans"/>
          <w:b/>
          <w:sz w:val="21"/>
          <w:szCs w:val="21"/>
          <w:lang w:val="el-GR" w:eastAsia="en-US"/>
        </w:rPr>
        <w:t>εφόσον</w:t>
      </w:r>
      <w:r w:rsidRPr="00717CEA">
        <w:rPr>
          <w:rFonts w:ascii="FreeSans" w:eastAsia="FreeSans" w:hAnsi="FreeSans" w:cs="FreeSans"/>
          <w:b/>
          <w:spacing w:val="-9"/>
          <w:sz w:val="21"/>
          <w:szCs w:val="21"/>
          <w:lang w:val="el-GR" w:eastAsia="en-US"/>
        </w:rPr>
        <w:t xml:space="preserve"> </w:t>
      </w:r>
      <w:r w:rsidRPr="00717CEA">
        <w:rPr>
          <w:rFonts w:ascii="FreeSans" w:eastAsia="FreeSans" w:hAnsi="FreeSans" w:cs="FreeSans"/>
          <w:b/>
          <w:sz w:val="21"/>
          <w:szCs w:val="21"/>
          <w:lang w:val="el-GR" w:eastAsia="en-US"/>
        </w:rPr>
        <w:t>υπάρχει:</w:t>
      </w:r>
      <w:r w:rsidRPr="00717CEA">
        <w:rPr>
          <w:rFonts w:ascii="FreeSans" w:eastAsia="FreeSans" w:hAnsi="FreeSans" w:cs="FreeSans"/>
          <w:b/>
          <w:sz w:val="21"/>
          <w:szCs w:val="21"/>
          <w:lang w:val="el-GR" w:eastAsia="en-US"/>
        </w:rPr>
        <w:tab/>
      </w:r>
      <w:r w:rsidRPr="00717CEA">
        <w:rPr>
          <w:rFonts w:ascii="FreeSans" w:eastAsia="FreeSans" w:hAnsi="FreeSans" w:cs="FreeSans"/>
          <w:sz w:val="21"/>
          <w:szCs w:val="21"/>
          <w:lang w:val="el-GR" w:eastAsia="en-US"/>
        </w:rPr>
        <w:t>997654473</w:t>
      </w:r>
    </w:p>
    <w:p w14:paraId="13697F69"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Δικτυακός τόπος (εφόσον</w:t>
      </w:r>
    </w:p>
    <w:p w14:paraId="51498F79" w14:textId="77777777" w:rsidR="00717CEA" w:rsidRPr="00717CEA" w:rsidRDefault="00717CEA" w:rsidP="00717CEA">
      <w:pPr>
        <w:widowControl w:val="0"/>
        <w:tabs>
          <w:tab w:val="left" w:pos="4229"/>
        </w:tabs>
        <w:suppressAutoHyphens w:val="0"/>
        <w:autoSpaceDE w:val="0"/>
        <w:autoSpaceDN w:val="0"/>
        <w:spacing w:before="38" w:after="0"/>
        <w:jc w:val="left"/>
        <w:rPr>
          <w:rFonts w:ascii="FreeSans" w:eastAsia="FreeSans" w:hAnsi="FreeSans" w:cs="FreeSans"/>
          <w:szCs w:val="22"/>
          <w:lang w:val="el-GR" w:eastAsia="en-US"/>
        </w:rPr>
      </w:pPr>
      <w:r w:rsidRPr="00717CEA">
        <w:rPr>
          <w:rFonts w:ascii="FreeSans" w:eastAsia="FreeSans" w:hAnsi="FreeSans" w:cs="FreeSans"/>
          <w:b/>
          <w:sz w:val="21"/>
          <w:szCs w:val="22"/>
          <w:lang w:val="el-GR" w:eastAsia="en-US"/>
        </w:rPr>
        <w:t>υπάρχει):</w:t>
      </w:r>
      <w:r w:rsidRPr="00717CEA">
        <w:rPr>
          <w:rFonts w:ascii="FreeSans" w:eastAsia="FreeSans" w:hAnsi="FreeSans" w:cs="FreeSans"/>
          <w:b/>
          <w:sz w:val="21"/>
          <w:szCs w:val="22"/>
          <w:lang w:val="el-GR" w:eastAsia="en-US"/>
        </w:rPr>
        <w:tab/>
      </w:r>
      <w:hyperlink r:id="rId26">
        <w:r w:rsidRPr="00717CEA">
          <w:rPr>
            <w:rFonts w:ascii="FreeSans" w:eastAsia="FreeSans" w:hAnsi="FreeSans" w:cs="FreeSans"/>
            <w:szCs w:val="22"/>
            <w:u w:val="single"/>
            <w:lang w:val="el-GR" w:eastAsia="en-US"/>
          </w:rPr>
          <w:t>www.cityofxanthi.gr</w:t>
        </w:r>
      </w:hyperlink>
    </w:p>
    <w:p w14:paraId="0E11F4DE" w14:textId="77777777" w:rsidR="00717CEA" w:rsidRPr="00717CEA" w:rsidRDefault="00717CEA" w:rsidP="00717CEA">
      <w:pPr>
        <w:widowControl w:val="0"/>
        <w:tabs>
          <w:tab w:val="left" w:pos="4229"/>
        </w:tabs>
        <w:suppressAutoHyphens w:val="0"/>
        <w:autoSpaceDE w:val="0"/>
        <w:autoSpaceDN w:val="0"/>
        <w:spacing w:before="47" w:after="0"/>
        <w:jc w:val="left"/>
        <w:rPr>
          <w:rFonts w:ascii="FreeSans" w:eastAsia="FreeSans" w:hAnsi="FreeSans" w:cs="FreeSans"/>
          <w:sz w:val="21"/>
          <w:szCs w:val="21"/>
          <w:lang w:val="el-GR" w:eastAsia="en-US"/>
        </w:rPr>
      </w:pPr>
      <w:r w:rsidRPr="00717CEA">
        <w:rPr>
          <w:rFonts w:ascii="FreeSans" w:eastAsia="FreeSans" w:hAnsi="FreeSans" w:cs="FreeSans"/>
          <w:b/>
          <w:sz w:val="21"/>
          <w:szCs w:val="21"/>
          <w:lang w:val="el-GR" w:eastAsia="en-US"/>
        </w:rPr>
        <w:t>Πόλη:</w:t>
      </w:r>
      <w:r w:rsidRPr="00717CEA">
        <w:rPr>
          <w:rFonts w:ascii="FreeSans" w:eastAsia="FreeSans" w:hAnsi="FreeSans" w:cs="FreeSans"/>
          <w:b/>
          <w:sz w:val="21"/>
          <w:szCs w:val="21"/>
          <w:lang w:val="el-GR" w:eastAsia="en-US"/>
        </w:rPr>
        <w:tab/>
      </w:r>
      <w:r w:rsidRPr="00717CEA">
        <w:rPr>
          <w:rFonts w:ascii="FreeSans" w:eastAsia="FreeSans" w:hAnsi="FreeSans" w:cs="FreeSans"/>
          <w:sz w:val="21"/>
          <w:szCs w:val="21"/>
          <w:lang w:val="el-GR" w:eastAsia="en-US"/>
        </w:rPr>
        <w:t>ΞΑΝΘΗ</w:t>
      </w:r>
    </w:p>
    <w:p w14:paraId="61EBAF4E" w14:textId="77777777" w:rsidR="00717CEA" w:rsidRPr="00717CEA" w:rsidRDefault="00717CEA" w:rsidP="00717CEA">
      <w:pPr>
        <w:widowControl w:val="0"/>
        <w:tabs>
          <w:tab w:val="left" w:pos="4229"/>
        </w:tabs>
        <w:suppressAutoHyphens w:val="0"/>
        <w:autoSpaceDE w:val="0"/>
        <w:autoSpaceDN w:val="0"/>
        <w:spacing w:before="55" w:after="0"/>
        <w:jc w:val="left"/>
        <w:rPr>
          <w:rFonts w:ascii="FreeSans" w:eastAsia="FreeSans" w:hAnsi="FreeSans" w:cs="FreeSans"/>
          <w:sz w:val="21"/>
          <w:szCs w:val="21"/>
          <w:lang w:val="el-GR" w:eastAsia="en-US"/>
        </w:rPr>
      </w:pPr>
      <w:r w:rsidRPr="00717CEA">
        <w:rPr>
          <w:rFonts w:ascii="FreeSans" w:eastAsia="FreeSans" w:hAnsi="FreeSans" w:cs="FreeSans"/>
          <w:b/>
          <w:sz w:val="21"/>
          <w:szCs w:val="21"/>
          <w:lang w:val="el-GR" w:eastAsia="en-US"/>
        </w:rPr>
        <w:t>Οδός</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και</w:t>
      </w:r>
      <w:r w:rsidRPr="00717CEA">
        <w:rPr>
          <w:rFonts w:ascii="FreeSans" w:eastAsia="FreeSans" w:hAnsi="FreeSans" w:cs="FreeSans"/>
          <w:b/>
          <w:spacing w:val="-34"/>
          <w:sz w:val="21"/>
          <w:szCs w:val="21"/>
          <w:lang w:val="el-GR" w:eastAsia="en-US"/>
        </w:rPr>
        <w:t xml:space="preserve"> </w:t>
      </w:r>
      <w:r w:rsidRPr="00717CEA">
        <w:rPr>
          <w:rFonts w:ascii="FreeSans" w:eastAsia="FreeSans" w:hAnsi="FreeSans" w:cs="FreeSans"/>
          <w:b/>
          <w:sz w:val="21"/>
          <w:szCs w:val="21"/>
          <w:lang w:val="el-GR" w:eastAsia="en-US"/>
        </w:rPr>
        <w:t>αριθμός:</w:t>
      </w:r>
      <w:r w:rsidRPr="00717CEA">
        <w:rPr>
          <w:rFonts w:ascii="FreeSans" w:eastAsia="FreeSans" w:hAnsi="FreeSans" w:cs="FreeSans"/>
          <w:b/>
          <w:sz w:val="21"/>
          <w:szCs w:val="21"/>
          <w:lang w:val="el-GR" w:eastAsia="en-US"/>
        </w:rPr>
        <w:tab/>
      </w:r>
      <w:r w:rsidRPr="00717CEA">
        <w:rPr>
          <w:rFonts w:ascii="FreeSans" w:eastAsia="FreeSans" w:hAnsi="FreeSans" w:cs="FreeSans"/>
          <w:sz w:val="21"/>
          <w:szCs w:val="21"/>
          <w:lang w:val="el-GR" w:eastAsia="en-US"/>
        </w:rPr>
        <w:t>ΠΛΑΤΕΙΑ</w:t>
      </w:r>
      <w:r w:rsidRPr="00717CEA">
        <w:rPr>
          <w:rFonts w:ascii="FreeSans" w:eastAsia="FreeSans" w:hAnsi="FreeSans" w:cs="FreeSans"/>
          <w:spacing w:val="5"/>
          <w:sz w:val="21"/>
          <w:szCs w:val="21"/>
          <w:lang w:val="el-GR" w:eastAsia="en-US"/>
        </w:rPr>
        <w:t xml:space="preserve"> </w:t>
      </w:r>
      <w:r w:rsidRPr="00717CEA">
        <w:rPr>
          <w:rFonts w:ascii="FreeSans" w:eastAsia="FreeSans" w:hAnsi="FreeSans" w:cs="FreeSans"/>
          <w:sz w:val="21"/>
          <w:szCs w:val="21"/>
          <w:lang w:val="el-GR" w:eastAsia="en-US"/>
        </w:rPr>
        <w:t>ΔΗΜΟΚΡΑΤΙΑΣ</w:t>
      </w:r>
    </w:p>
    <w:p w14:paraId="29B12831" w14:textId="77777777" w:rsidR="00717CEA" w:rsidRPr="00717CEA" w:rsidRDefault="00717CEA" w:rsidP="00717CEA">
      <w:pPr>
        <w:widowControl w:val="0"/>
        <w:tabs>
          <w:tab w:val="left" w:pos="4229"/>
        </w:tabs>
        <w:suppressAutoHyphens w:val="0"/>
        <w:autoSpaceDE w:val="0"/>
        <w:autoSpaceDN w:val="0"/>
        <w:spacing w:before="54" w:after="0"/>
        <w:jc w:val="left"/>
        <w:rPr>
          <w:rFonts w:ascii="FreeSans" w:eastAsia="FreeSans" w:hAnsi="FreeSans" w:cs="FreeSans"/>
          <w:sz w:val="21"/>
          <w:szCs w:val="21"/>
          <w:lang w:val="el-GR" w:eastAsia="en-US"/>
        </w:rPr>
      </w:pPr>
      <w:proofErr w:type="spellStart"/>
      <w:r w:rsidRPr="00717CEA">
        <w:rPr>
          <w:rFonts w:ascii="FreeSans" w:eastAsia="FreeSans" w:hAnsi="FreeSans" w:cs="FreeSans"/>
          <w:b/>
          <w:sz w:val="21"/>
          <w:szCs w:val="21"/>
          <w:lang w:val="el-GR" w:eastAsia="en-US"/>
        </w:rPr>
        <w:t>Ταχ</w:t>
      </w:r>
      <w:proofErr w:type="spellEnd"/>
      <w:r w:rsidRPr="00717CEA">
        <w:rPr>
          <w:rFonts w:ascii="FreeSans" w:eastAsia="FreeSans" w:hAnsi="FreeSans" w:cs="FreeSans"/>
          <w:b/>
          <w:sz w:val="21"/>
          <w:szCs w:val="21"/>
          <w:lang w:val="el-GR" w:eastAsia="en-US"/>
        </w:rPr>
        <w:t>.</w:t>
      </w:r>
      <w:r w:rsidRPr="00717CEA">
        <w:rPr>
          <w:rFonts w:ascii="FreeSans" w:eastAsia="FreeSans" w:hAnsi="FreeSans" w:cs="FreeSans"/>
          <w:b/>
          <w:spacing w:val="-15"/>
          <w:sz w:val="21"/>
          <w:szCs w:val="21"/>
          <w:lang w:val="el-GR" w:eastAsia="en-US"/>
        </w:rPr>
        <w:t xml:space="preserve"> </w:t>
      </w:r>
      <w:proofErr w:type="spellStart"/>
      <w:r w:rsidRPr="00717CEA">
        <w:rPr>
          <w:rFonts w:ascii="FreeSans" w:eastAsia="FreeSans" w:hAnsi="FreeSans" w:cs="FreeSans"/>
          <w:b/>
          <w:sz w:val="21"/>
          <w:szCs w:val="21"/>
          <w:lang w:val="el-GR" w:eastAsia="en-US"/>
        </w:rPr>
        <w:t>κωδ</w:t>
      </w:r>
      <w:proofErr w:type="spellEnd"/>
      <w:r w:rsidRPr="00717CEA">
        <w:rPr>
          <w:rFonts w:ascii="FreeSans" w:eastAsia="FreeSans" w:hAnsi="FreeSans" w:cs="FreeSans"/>
          <w:b/>
          <w:sz w:val="21"/>
          <w:szCs w:val="21"/>
          <w:lang w:val="el-GR" w:eastAsia="en-US"/>
        </w:rPr>
        <w:t>.:</w:t>
      </w:r>
      <w:r w:rsidRPr="00717CEA">
        <w:rPr>
          <w:rFonts w:ascii="FreeSans" w:eastAsia="FreeSans" w:hAnsi="FreeSans" w:cs="FreeSans"/>
          <w:b/>
          <w:sz w:val="21"/>
          <w:szCs w:val="21"/>
          <w:lang w:val="el-GR" w:eastAsia="en-US"/>
        </w:rPr>
        <w:tab/>
      </w:r>
      <w:r w:rsidRPr="00717CEA">
        <w:rPr>
          <w:rFonts w:ascii="FreeSans" w:eastAsia="FreeSans" w:hAnsi="FreeSans" w:cs="FreeSans"/>
          <w:sz w:val="21"/>
          <w:szCs w:val="21"/>
          <w:lang w:val="el-GR" w:eastAsia="en-US"/>
        </w:rPr>
        <w:t>67132</w:t>
      </w:r>
    </w:p>
    <w:p w14:paraId="0C5FA603" w14:textId="77777777" w:rsidR="00717CEA" w:rsidRPr="00717CEA" w:rsidRDefault="00717CEA" w:rsidP="00717CEA">
      <w:pPr>
        <w:widowControl w:val="0"/>
        <w:tabs>
          <w:tab w:val="left" w:pos="4229"/>
        </w:tabs>
        <w:suppressAutoHyphens w:val="0"/>
        <w:autoSpaceDE w:val="0"/>
        <w:autoSpaceDN w:val="0"/>
        <w:spacing w:before="55" w:after="0" w:line="292" w:lineRule="auto"/>
        <w:ind w:right="2383"/>
        <w:jc w:val="left"/>
        <w:rPr>
          <w:rFonts w:ascii="FreeSans" w:eastAsia="FreeSans" w:hAnsi="FreeSans" w:cs="FreeSans"/>
          <w:sz w:val="21"/>
          <w:szCs w:val="21"/>
          <w:lang w:val="el-GR" w:eastAsia="en-US"/>
        </w:rPr>
      </w:pPr>
      <w:r w:rsidRPr="00717CEA">
        <w:rPr>
          <w:rFonts w:ascii="FreeSans" w:eastAsia="FreeSans" w:hAnsi="FreeSans" w:cs="FreeSans"/>
          <w:b/>
          <w:w w:val="95"/>
          <w:sz w:val="21"/>
          <w:szCs w:val="21"/>
          <w:lang w:val="el-GR" w:eastAsia="en-US"/>
        </w:rPr>
        <w:t>Αρμόδιος</w:t>
      </w:r>
      <w:r w:rsidRPr="00717CEA">
        <w:rPr>
          <w:rFonts w:ascii="FreeSans" w:eastAsia="FreeSans" w:hAnsi="FreeSans" w:cs="FreeSans"/>
          <w:b/>
          <w:spacing w:val="-30"/>
          <w:w w:val="95"/>
          <w:sz w:val="21"/>
          <w:szCs w:val="21"/>
          <w:lang w:val="el-GR" w:eastAsia="en-US"/>
        </w:rPr>
        <w:t xml:space="preserve"> </w:t>
      </w:r>
      <w:r w:rsidRPr="00717CEA">
        <w:rPr>
          <w:rFonts w:ascii="FreeSans" w:eastAsia="FreeSans" w:hAnsi="FreeSans" w:cs="FreeSans"/>
          <w:b/>
          <w:w w:val="95"/>
          <w:sz w:val="21"/>
          <w:szCs w:val="21"/>
          <w:lang w:val="el-GR" w:eastAsia="en-US"/>
        </w:rPr>
        <w:t>επικοινωνίας:</w:t>
      </w:r>
      <w:r w:rsidRPr="00717CEA">
        <w:rPr>
          <w:rFonts w:ascii="FreeSans" w:eastAsia="FreeSans" w:hAnsi="FreeSans" w:cs="FreeSans"/>
          <w:b/>
          <w:w w:val="95"/>
          <w:sz w:val="21"/>
          <w:szCs w:val="21"/>
          <w:lang w:val="el-GR" w:eastAsia="en-US"/>
        </w:rPr>
        <w:tab/>
      </w:r>
      <w:r w:rsidRPr="00717CEA">
        <w:rPr>
          <w:rFonts w:ascii="FreeSans" w:eastAsia="FreeSans" w:hAnsi="FreeSans" w:cs="FreeSans"/>
          <w:sz w:val="21"/>
          <w:szCs w:val="21"/>
          <w:lang w:val="el-GR" w:eastAsia="en-US"/>
        </w:rPr>
        <w:t xml:space="preserve">ΘΕΟΔΟΣΑΚΗΣ ΧΑΡΑΛΑΜΠΟΣ </w:t>
      </w:r>
      <w:r w:rsidRPr="00717CEA">
        <w:rPr>
          <w:rFonts w:ascii="FreeSans" w:eastAsia="FreeSans" w:hAnsi="FreeSans" w:cs="FreeSans"/>
          <w:b/>
          <w:sz w:val="21"/>
          <w:szCs w:val="21"/>
          <w:lang w:val="el-GR" w:eastAsia="en-US"/>
        </w:rPr>
        <w:t>Τηλέφωνο:</w:t>
      </w:r>
      <w:r w:rsidRPr="00717CEA">
        <w:rPr>
          <w:rFonts w:ascii="FreeSans" w:eastAsia="FreeSans" w:hAnsi="FreeSans" w:cs="FreeSans"/>
          <w:b/>
          <w:sz w:val="21"/>
          <w:szCs w:val="21"/>
          <w:lang w:val="el-GR" w:eastAsia="en-US"/>
        </w:rPr>
        <w:tab/>
      </w:r>
      <w:r w:rsidRPr="00717CEA">
        <w:rPr>
          <w:rFonts w:ascii="FreeSans" w:eastAsia="FreeSans" w:hAnsi="FreeSans" w:cs="FreeSans"/>
          <w:sz w:val="21"/>
          <w:szCs w:val="21"/>
          <w:lang w:val="el-GR" w:eastAsia="en-US"/>
        </w:rPr>
        <w:t>2541350826</w:t>
      </w:r>
    </w:p>
    <w:p w14:paraId="4C707C22" w14:textId="77777777" w:rsidR="00717CEA" w:rsidRPr="00717CEA" w:rsidRDefault="00717CEA" w:rsidP="00717CEA">
      <w:pPr>
        <w:widowControl w:val="0"/>
        <w:tabs>
          <w:tab w:val="left" w:pos="4229"/>
        </w:tabs>
        <w:suppressAutoHyphens w:val="0"/>
        <w:autoSpaceDE w:val="0"/>
        <w:autoSpaceDN w:val="0"/>
        <w:spacing w:after="0" w:line="251" w:lineRule="exact"/>
        <w:jc w:val="left"/>
        <w:rPr>
          <w:rFonts w:ascii="FreeSans" w:eastAsia="FreeSans" w:hAnsi="FreeSans" w:cs="FreeSans"/>
          <w:sz w:val="21"/>
          <w:szCs w:val="21"/>
          <w:lang w:val="el-GR" w:eastAsia="en-US"/>
        </w:rPr>
      </w:pPr>
      <w:r w:rsidRPr="00717CEA">
        <w:rPr>
          <w:rFonts w:ascii="FreeSans" w:eastAsia="FreeSans" w:hAnsi="FreeSans" w:cs="FreeSans"/>
          <w:b/>
          <w:sz w:val="21"/>
          <w:szCs w:val="21"/>
          <w:lang w:val="el-GR" w:eastAsia="en-US"/>
        </w:rPr>
        <w:t>φαξ:</w:t>
      </w:r>
      <w:r w:rsidRPr="00717CEA">
        <w:rPr>
          <w:rFonts w:ascii="FreeSans" w:eastAsia="FreeSans" w:hAnsi="FreeSans" w:cs="FreeSans"/>
          <w:b/>
          <w:sz w:val="21"/>
          <w:szCs w:val="21"/>
          <w:lang w:val="el-GR" w:eastAsia="en-US"/>
        </w:rPr>
        <w:tab/>
      </w:r>
      <w:r w:rsidRPr="00717CEA">
        <w:rPr>
          <w:rFonts w:ascii="FreeSans" w:eastAsia="FreeSans" w:hAnsi="FreeSans" w:cs="FreeSans"/>
          <w:sz w:val="21"/>
          <w:szCs w:val="21"/>
          <w:lang w:val="el-GR" w:eastAsia="en-US"/>
        </w:rPr>
        <w:t>2541083434</w:t>
      </w:r>
    </w:p>
    <w:p w14:paraId="1257034A" w14:textId="77777777" w:rsidR="00717CEA" w:rsidRPr="00717CEA" w:rsidRDefault="00717CEA" w:rsidP="00717CEA">
      <w:pPr>
        <w:widowControl w:val="0"/>
        <w:tabs>
          <w:tab w:val="left" w:pos="4229"/>
        </w:tabs>
        <w:suppressAutoHyphens w:val="0"/>
        <w:autoSpaceDE w:val="0"/>
        <w:autoSpaceDN w:val="0"/>
        <w:spacing w:before="50" w:after="0"/>
        <w:jc w:val="left"/>
        <w:rPr>
          <w:rFonts w:ascii="FreeSans" w:eastAsia="FreeSans" w:hAnsi="FreeSans" w:cs="FreeSans"/>
          <w:szCs w:val="22"/>
          <w:lang w:val="el-GR" w:eastAsia="en-US"/>
        </w:rPr>
      </w:pPr>
      <w:proofErr w:type="spellStart"/>
      <w:r w:rsidRPr="00717CEA">
        <w:rPr>
          <w:rFonts w:ascii="FreeSans" w:eastAsia="FreeSans" w:hAnsi="FreeSans" w:cs="FreeSans"/>
          <w:b/>
          <w:sz w:val="21"/>
          <w:szCs w:val="22"/>
          <w:lang w:val="el-GR" w:eastAsia="en-US"/>
        </w:rPr>
        <w:t>Ηλ</w:t>
      </w:r>
      <w:proofErr w:type="spellEnd"/>
      <w:r w:rsidRPr="00717CEA">
        <w:rPr>
          <w:rFonts w:ascii="FreeSans" w:eastAsia="FreeSans" w:hAnsi="FreeSans" w:cs="FreeSans"/>
          <w:b/>
          <w:sz w:val="21"/>
          <w:szCs w:val="22"/>
          <w:lang w:val="el-GR" w:eastAsia="en-US"/>
        </w:rPr>
        <w:t>.</w:t>
      </w:r>
      <w:r w:rsidRPr="00717CEA">
        <w:rPr>
          <w:rFonts w:ascii="FreeSans" w:eastAsia="FreeSans" w:hAnsi="FreeSans" w:cs="FreeSans"/>
          <w:b/>
          <w:spacing w:val="-27"/>
          <w:sz w:val="21"/>
          <w:szCs w:val="22"/>
          <w:lang w:val="el-GR" w:eastAsia="en-US"/>
        </w:rPr>
        <w:t xml:space="preserve"> </w:t>
      </w:r>
      <w:proofErr w:type="spellStart"/>
      <w:r w:rsidRPr="00717CEA">
        <w:rPr>
          <w:rFonts w:ascii="FreeSans" w:eastAsia="FreeSans" w:hAnsi="FreeSans" w:cs="FreeSans"/>
          <w:b/>
          <w:sz w:val="21"/>
          <w:szCs w:val="22"/>
          <w:lang w:val="el-GR" w:eastAsia="en-US"/>
        </w:rPr>
        <w:t>ταχ</w:t>
      </w:r>
      <w:proofErr w:type="spellEnd"/>
      <w:r w:rsidRPr="00717CEA">
        <w:rPr>
          <w:rFonts w:ascii="FreeSans" w:eastAsia="FreeSans" w:hAnsi="FreeSans" w:cs="FreeSans"/>
          <w:b/>
          <w:sz w:val="21"/>
          <w:szCs w:val="22"/>
          <w:lang w:val="el-GR" w:eastAsia="en-US"/>
        </w:rPr>
        <w:t>/</w:t>
      </w:r>
      <w:proofErr w:type="spellStart"/>
      <w:r w:rsidRPr="00717CEA">
        <w:rPr>
          <w:rFonts w:ascii="FreeSans" w:eastAsia="FreeSans" w:hAnsi="FreeSans" w:cs="FreeSans"/>
          <w:b/>
          <w:sz w:val="21"/>
          <w:szCs w:val="22"/>
          <w:lang w:val="el-GR" w:eastAsia="en-US"/>
        </w:rPr>
        <w:t>μείο</w:t>
      </w:r>
      <w:proofErr w:type="spellEnd"/>
      <w:r w:rsidRPr="00717CEA">
        <w:rPr>
          <w:rFonts w:ascii="FreeSans" w:eastAsia="FreeSans" w:hAnsi="FreeSans" w:cs="FreeSans"/>
          <w:b/>
          <w:sz w:val="21"/>
          <w:szCs w:val="22"/>
          <w:lang w:val="el-GR" w:eastAsia="en-US"/>
        </w:rPr>
        <w:t>:</w:t>
      </w:r>
      <w:r w:rsidRPr="00717CEA">
        <w:rPr>
          <w:rFonts w:ascii="FreeSans" w:eastAsia="FreeSans" w:hAnsi="FreeSans" w:cs="FreeSans"/>
          <w:b/>
          <w:sz w:val="21"/>
          <w:szCs w:val="22"/>
          <w:lang w:val="el-GR" w:eastAsia="en-US"/>
        </w:rPr>
        <w:tab/>
      </w:r>
      <w:hyperlink r:id="rId27">
        <w:r w:rsidRPr="00717CEA">
          <w:rPr>
            <w:rFonts w:ascii="FreeSans" w:eastAsia="FreeSans" w:hAnsi="FreeSans" w:cs="FreeSans"/>
            <w:szCs w:val="22"/>
            <w:u w:val="single"/>
            <w:lang w:val="el-GR" w:eastAsia="en-US"/>
          </w:rPr>
          <w:t>theodosakis@cityofxanthi.gr</w:t>
        </w:r>
      </w:hyperlink>
    </w:p>
    <w:p w14:paraId="2F25E6AE" w14:textId="77777777" w:rsidR="00717CEA" w:rsidRPr="00717CEA" w:rsidRDefault="00717CEA" w:rsidP="00717CEA">
      <w:pPr>
        <w:widowControl w:val="0"/>
        <w:tabs>
          <w:tab w:val="left" w:pos="4229"/>
        </w:tabs>
        <w:suppressAutoHyphens w:val="0"/>
        <w:autoSpaceDE w:val="0"/>
        <w:autoSpaceDN w:val="0"/>
        <w:spacing w:before="48" w:after="0"/>
        <w:jc w:val="left"/>
        <w:rPr>
          <w:rFonts w:ascii="FreeSans" w:eastAsia="FreeSans" w:hAnsi="FreeSans" w:cs="FreeSans"/>
          <w:sz w:val="21"/>
          <w:szCs w:val="21"/>
          <w:lang w:val="el-GR" w:eastAsia="en-US"/>
        </w:rPr>
      </w:pPr>
      <w:r w:rsidRPr="00717CEA">
        <w:rPr>
          <w:rFonts w:ascii="FreeSans" w:eastAsia="FreeSans" w:hAnsi="FreeSans" w:cs="FreeSans"/>
          <w:b/>
          <w:sz w:val="21"/>
          <w:szCs w:val="21"/>
          <w:lang w:val="el-GR" w:eastAsia="en-US"/>
        </w:rPr>
        <w:t>Χώρα:</w:t>
      </w:r>
      <w:r w:rsidRPr="00717CEA">
        <w:rPr>
          <w:rFonts w:ascii="FreeSans" w:eastAsia="FreeSans" w:hAnsi="FreeSans" w:cs="FreeSans"/>
          <w:b/>
          <w:sz w:val="21"/>
          <w:szCs w:val="21"/>
          <w:lang w:val="el-GR" w:eastAsia="en-US"/>
        </w:rPr>
        <w:tab/>
      </w:r>
      <w:r w:rsidRPr="00717CEA">
        <w:rPr>
          <w:rFonts w:ascii="FreeSans" w:eastAsia="FreeSans" w:hAnsi="FreeSans" w:cs="FreeSans"/>
          <w:sz w:val="21"/>
          <w:szCs w:val="21"/>
          <w:lang w:val="el-GR" w:eastAsia="en-US"/>
        </w:rPr>
        <w:t>GR</w:t>
      </w:r>
    </w:p>
    <w:p w14:paraId="5C0F6EE9" w14:textId="77777777" w:rsidR="00717CEA" w:rsidRPr="00717CEA" w:rsidRDefault="00717CEA" w:rsidP="00717CEA">
      <w:pPr>
        <w:widowControl w:val="0"/>
        <w:suppressAutoHyphens w:val="0"/>
        <w:autoSpaceDE w:val="0"/>
        <w:autoSpaceDN w:val="0"/>
        <w:spacing w:before="20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Πληροφορίες σχετικά με τη διαδικασία σύναψης σύμβασης</w:t>
      </w:r>
    </w:p>
    <w:p w14:paraId="571EC858"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ΠΡΟΜΗΘΕΙΑ ΥΛΙΚΩΝ ΓΙΑ</w:t>
      </w:r>
    </w:p>
    <w:p w14:paraId="52F8C0CB"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80" w:right="1140" w:bottom="700" w:left="1140" w:header="0" w:footer="505" w:gutter="0"/>
          <w:cols w:space="720"/>
        </w:sectPr>
      </w:pPr>
    </w:p>
    <w:p w14:paraId="2C090A02"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Τίτλος:</w:t>
      </w:r>
    </w:p>
    <w:p w14:paraId="71D1B588"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Σύντομη περιγραφή:</w:t>
      </w:r>
    </w:p>
    <w:p w14:paraId="152E1533"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br w:type="column"/>
      </w:r>
      <w:r w:rsidRPr="00717CEA">
        <w:rPr>
          <w:rFonts w:ascii="FreeSans" w:eastAsia="FreeSans" w:hAnsi="FreeSans" w:cs="FreeSans"/>
          <w:sz w:val="21"/>
          <w:szCs w:val="21"/>
          <w:lang w:val="el-GR" w:eastAsia="en-US"/>
        </w:rPr>
        <w:t>ΣΙΔΗΡΟΚΑΤΑΣΚΕΥΕΣ</w:t>
      </w:r>
    </w:p>
    <w:p w14:paraId="23F0037F"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type w:val="continuous"/>
          <w:pgSz w:w="11910" w:h="16840"/>
          <w:pgMar w:top="660" w:right="1140" w:bottom="700" w:left="1140" w:header="720" w:footer="720" w:gutter="0"/>
          <w:cols w:num="2" w:space="720" w:equalWidth="0">
            <w:col w:w="2921" w:space="385"/>
            <w:col w:w="6324"/>
          </w:cols>
        </w:sectPr>
      </w:pPr>
    </w:p>
    <w:p w14:paraId="49C2DAEE"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Αντικείμενο της σύμβασης είναι η «Προμήθεια υλικών για</w:t>
      </w:r>
      <w:r w:rsidRPr="00717CEA">
        <w:rPr>
          <w:rFonts w:ascii="FreeSans" w:eastAsia="FreeSans" w:hAnsi="FreeSans" w:cs="FreeSans"/>
          <w:spacing w:val="51"/>
          <w:sz w:val="21"/>
          <w:szCs w:val="21"/>
          <w:lang w:val="el-GR" w:eastAsia="en-US"/>
        </w:rPr>
        <w:t xml:space="preserve"> </w:t>
      </w:r>
      <w:proofErr w:type="spellStart"/>
      <w:r w:rsidRPr="00717CEA">
        <w:rPr>
          <w:rFonts w:ascii="FreeSans" w:eastAsia="FreeSans" w:hAnsi="FreeSans" w:cs="FreeSans"/>
          <w:sz w:val="21"/>
          <w:szCs w:val="21"/>
          <w:lang w:val="el-GR" w:eastAsia="en-US"/>
        </w:rPr>
        <w:t>σιδηροκατασκευές</w:t>
      </w:r>
      <w:proofErr w:type="spellEnd"/>
      <w:r w:rsidRPr="00717CEA">
        <w:rPr>
          <w:rFonts w:ascii="FreeSans" w:eastAsia="FreeSans" w:hAnsi="FreeSans" w:cs="FreeSans"/>
          <w:sz w:val="21"/>
          <w:szCs w:val="21"/>
          <w:lang w:val="el-GR" w:eastAsia="en-US"/>
        </w:rPr>
        <w:t>».</w:t>
      </w:r>
    </w:p>
    <w:p w14:paraId="5355B45A" w14:textId="77777777" w:rsidR="00717CEA" w:rsidRPr="00717CEA" w:rsidRDefault="00717CEA" w:rsidP="00717CEA">
      <w:pPr>
        <w:widowControl w:val="0"/>
        <w:suppressAutoHyphens w:val="0"/>
        <w:autoSpaceDE w:val="0"/>
        <w:autoSpaceDN w:val="0"/>
        <w:spacing w:before="117" w:after="0" w:line="280" w:lineRule="auto"/>
        <w:ind w:right="5910"/>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Αριθμός αναφοράς αρχείου που</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αποδίδεται</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στον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φάκελο </w:t>
      </w:r>
      <w:r w:rsidRPr="00717CEA">
        <w:rPr>
          <w:rFonts w:ascii="FreeSans" w:eastAsia="FreeSans" w:hAnsi="FreeSans" w:cs="FreeSans"/>
          <w:b/>
          <w:w w:val="95"/>
          <w:sz w:val="21"/>
          <w:szCs w:val="21"/>
          <w:lang w:val="el-GR" w:eastAsia="en-US"/>
        </w:rPr>
        <w:t>από την αναθέτουσα αρχή ή τον</w:t>
      </w:r>
      <w:r w:rsidRPr="00717CEA">
        <w:rPr>
          <w:rFonts w:ascii="FreeSans" w:eastAsia="FreeSans" w:hAnsi="FreeSans" w:cs="FreeSans"/>
          <w:b/>
          <w:spacing w:val="-19"/>
          <w:w w:val="95"/>
          <w:sz w:val="21"/>
          <w:szCs w:val="21"/>
          <w:lang w:val="el-GR" w:eastAsia="en-US"/>
        </w:rPr>
        <w:t xml:space="preserve"> </w:t>
      </w:r>
      <w:r w:rsidRPr="00717CEA">
        <w:rPr>
          <w:rFonts w:ascii="FreeSans" w:eastAsia="FreeSans" w:hAnsi="FreeSans" w:cs="FreeSans"/>
          <w:b/>
          <w:w w:val="95"/>
          <w:sz w:val="21"/>
          <w:szCs w:val="21"/>
          <w:lang w:val="el-GR" w:eastAsia="en-US"/>
        </w:rPr>
        <w:t>αναθέτοντα</w:t>
      </w:r>
      <w:r w:rsidRPr="00717CEA">
        <w:rPr>
          <w:rFonts w:ascii="FreeSans" w:eastAsia="FreeSans" w:hAnsi="FreeSans" w:cs="FreeSans"/>
          <w:b/>
          <w:spacing w:val="-18"/>
          <w:w w:val="95"/>
          <w:sz w:val="21"/>
          <w:szCs w:val="21"/>
          <w:lang w:val="el-GR" w:eastAsia="en-US"/>
        </w:rPr>
        <w:t xml:space="preserve"> </w:t>
      </w:r>
      <w:r w:rsidRPr="00717CEA">
        <w:rPr>
          <w:rFonts w:ascii="FreeSans" w:eastAsia="FreeSans" w:hAnsi="FreeSans" w:cs="FreeSans"/>
          <w:b/>
          <w:w w:val="95"/>
          <w:sz w:val="21"/>
          <w:szCs w:val="21"/>
          <w:lang w:val="el-GR" w:eastAsia="en-US"/>
        </w:rPr>
        <w:t>φορέα</w:t>
      </w:r>
      <w:r w:rsidRPr="00717CEA">
        <w:rPr>
          <w:rFonts w:ascii="FreeSans" w:eastAsia="FreeSans" w:hAnsi="FreeSans" w:cs="FreeSans"/>
          <w:b/>
          <w:spacing w:val="-18"/>
          <w:w w:val="95"/>
          <w:sz w:val="21"/>
          <w:szCs w:val="21"/>
          <w:lang w:val="el-GR" w:eastAsia="en-US"/>
        </w:rPr>
        <w:t xml:space="preserve"> </w:t>
      </w:r>
      <w:r w:rsidRPr="00717CEA">
        <w:rPr>
          <w:rFonts w:ascii="FreeSans" w:eastAsia="FreeSans" w:hAnsi="FreeSans" w:cs="FreeSans"/>
          <w:b/>
          <w:w w:val="95"/>
          <w:sz w:val="21"/>
          <w:szCs w:val="21"/>
          <w:lang w:val="el-GR" w:eastAsia="en-US"/>
        </w:rPr>
        <w:t>(εάν</w:t>
      </w:r>
    </w:p>
    <w:p w14:paraId="19F4BD02" w14:textId="77777777" w:rsidR="00717CEA" w:rsidRPr="00717CEA" w:rsidRDefault="00717CEA" w:rsidP="00717CEA">
      <w:pPr>
        <w:widowControl w:val="0"/>
        <w:tabs>
          <w:tab w:val="left" w:pos="4229"/>
        </w:tabs>
        <w:suppressAutoHyphens w:val="0"/>
        <w:autoSpaceDE w:val="0"/>
        <w:autoSpaceDN w:val="0"/>
        <w:spacing w:after="0" w:line="249" w:lineRule="exact"/>
        <w:jc w:val="left"/>
        <w:rPr>
          <w:rFonts w:ascii="FreeSans" w:eastAsia="FreeSans" w:hAnsi="FreeSans" w:cs="FreeSans"/>
          <w:sz w:val="21"/>
          <w:szCs w:val="21"/>
          <w:lang w:val="el-GR" w:eastAsia="en-US"/>
        </w:rPr>
      </w:pPr>
      <w:r w:rsidRPr="00717CEA">
        <w:rPr>
          <w:rFonts w:ascii="FreeSans" w:eastAsia="FreeSans" w:hAnsi="FreeSans" w:cs="FreeSans"/>
          <w:b/>
          <w:sz w:val="21"/>
          <w:szCs w:val="21"/>
          <w:lang w:val="el-GR" w:eastAsia="en-US"/>
        </w:rPr>
        <w:t>υπάρχει):</w:t>
      </w:r>
      <w:r w:rsidRPr="00717CEA">
        <w:rPr>
          <w:rFonts w:ascii="FreeSans" w:eastAsia="FreeSans" w:hAnsi="FreeSans" w:cs="FreeSans"/>
          <w:b/>
          <w:sz w:val="21"/>
          <w:szCs w:val="21"/>
          <w:lang w:val="el-GR" w:eastAsia="en-US"/>
        </w:rPr>
        <w:tab/>
      </w:r>
      <w:r w:rsidRPr="00717CEA">
        <w:rPr>
          <w:rFonts w:ascii="FreeSans" w:eastAsia="FreeSans" w:hAnsi="FreeSans" w:cs="FreeSans"/>
          <w:sz w:val="21"/>
          <w:szCs w:val="21"/>
          <w:lang w:val="el-GR" w:eastAsia="en-US"/>
        </w:rPr>
        <w:t>ΑΡ. ΠΡΩΤ. ΔΙΑΚΗΡΥΞΗΣ</w:t>
      </w:r>
      <w:r w:rsidRPr="00717CEA">
        <w:rPr>
          <w:rFonts w:ascii="FreeSans" w:eastAsia="FreeSans" w:hAnsi="FreeSans" w:cs="FreeSans"/>
          <w:spacing w:val="18"/>
          <w:sz w:val="21"/>
          <w:szCs w:val="21"/>
          <w:lang w:val="el-GR" w:eastAsia="en-US"/>
        </w:rPr>
        <w:t xml:space="preserve"> </w:t>
      </w:r>
      <w:r w:rsidRPr="00717CEA">
        <w:rPr>
          <w:rFonts w:ascii="FreeSans" w:eastAsia="FreeSans" w:hAnsi="FreeSans" w:cs="FreeSans"/>
          <w:sz w:val="21"/>
          <w:szCs w:val="21"/>
          <w:lang w:val="el-GR" w:eastAsia="en-US"/>
        </w:rPr>
        <w:t>18876/05-08-2020</w:t>
      </w:r>
    </w:p>
    <w:p w14:paraId="5D03C72C" w14:textId="77777777" w:rsidR="00717CEA" w:rsidRPr="00717CEA" w:rsidRDefault="00717CEA" w:rsidP="00717CEA">
      <w:pPr>
        <w:widowControl w:val="0"/>
        <w:suppressAutoHyphens w:val="0"/>
        <w:autoSpaceDE w:val="0"/>
        <w:autoSpaceDN w:val="0"/>
        <w:spacing w:before="2" w:after="0"/>
        <w:jc w:val="left"/>
        <w:rPr>
          <w:rFonts w:ascii="FreeSans" w:eastAsia="FreeSans" w:hAnsi="FreeSans" w:cs="FreeSans"/>
          <w:sz w:val="27"/>
          <w:szCs w:val="21"/>
          <w:lang w:val="el-GR" w:eastAsia="en-US"/>
        </w:rPr>
      </w:pPr>
    </w:p>
    <w:p w14:paraId="74FCCDD4" w14:textId="77777777" w:rsidR="00717CEA" w:rsidRPr="00717CEA" w:rsidRDefault="00717CEA" w:rsidP="00717CEA">
      <w:pPr>
        <w:widowControl w:val="0"/>
        <w:tabs>
          <w:tab w:val="left" w:pos="9511"/>
        </w:tabs>
        <w:suppressAutoHyphens w:val="0"/>
        <w:autoSpaceDE w:val="0"/>
        <w:autoSpaceDN w:val="0"/>
        <w:spacing w:after="0"/>
        <w:jc w:val="left"/>
        <w:outlineLvl w:val="0"/>
        <w:rPr>
          <w:rFonts w:ascii="FreeSans" w:eastAsia="FreeSans" w:hAnsi="FreeSans" w:cs="FreeSans"/>
          <w:b/>
          <w:sz w:val="24"/>
          <w:lang w:val="el-GR" w:eastAsia="en-US"/>
        </w:rPr>
      </w:pPr>
      <w:r w:rsidRPr="00717CEA">
        <w:rPr>
          <w:rFonts w:ascii="FreeSans" w:eastAsia="FreeSans" w:hAnsi="FreeSans" w:cs="FreeSans"/>
          <w:b/>
          <w:w w:val="95"/>
          <w:sz w:val="24"/>
          <w:shd w:val="clear" w:color="auto" w:fill="DEDEDE"/>
          <w:lang w:val="el-GR" w:eastAsia="en-US"/>
        </w:rPr>
        <w:t>Μέρος</w:t>
      </w:r>
      <w:r w:rsidRPr="00717CEA">
        <w:rPr>
          <w:rFonts w:ascii="FreeSans" w:eastAsia="FreeSans" w:hAnsi="FreeSans" w:cs="FreeSans"/>
          <w:b/>
          <w:spacing w:val="-17"/>
          <w:w w:val="95"/>
          <w:sz w:val="24"/>
          <w:shd w:val="clear" w:color="auto" w:fill="DEDEDE"/>
          <w:lang w:val="el-GR" w:eastAsia="en-US"/>
        </w:rPr>
        <w:t xml:space="preserve"> </w:t>
      </w:r>
      <w:r w:rsidRPr="00717CEA">
        <w:rPr>
          <w:rFonts w:ascii="FreeSans" w:eastAsia="FreeSans" w:hAnsi="FreeSans" w:cs="FreeSans"/>
          <w:b/>
          <w:w w:val="95"/>
          <w:sz w:val="24"/>
          <w:shd w:val="clear" w:color="auto" w:fill="DEDEDE"/>
          <w:lang w:val="el-GR" w:eastAsia="en-US"/>
        </w:rPr>
        <w:t>ΙΙ:</w:t>
      </w:r>
      <w:r w:rsidRPr="00717CEA">
        <w:rPr>
          <w:rFonts w:ascii="FreeSans" w:eastAsia="FreeSans" w:hAnsi="FreeSans" w:cs="FreeSans"/>
          <w:b/>
          <w:spacing w:val="-17"/>
          <w:w w:val="95"/>
          <w:sz w:val="24"/>
          <w:shd w:val="clear" w:color="auto" w:fill="DEDEDE"/>
          <w:lang w:val="el-GR" w:eastAsia="en-US"/>
        </w:rPr>
        <w:t xml:space="preserve"> </w:t>
      </w:r>
      <w:r w:rsidRPr="00717CEA">
        <w:rPr>
          <w:rFonts w:ascii="FreeSans" w:eastAsia="FreeSans" w:hAnsi="FreeSans" w:cs="FreeSans"/>
          <w:b/>
          <w:w w:val="95"/>
          <w:sz w:val="24"/>
          <w:shd w:val="clear" w:color="auto" w:fill="DEDEDE"/>
          <w:lang w:val="el-GR" w:eastAsia="en-US"/>
        </w:rPr>
        <w:t>Πληροφορίες</w:t>
      </w:r>
      <w:r w:rsidRPr="00717CEA">
        <w:rPr>
          <w:rFonts w:ascii="FreeSans" w:eastAsia="FreeSans" w:hAnsi="FreeSans" w:cs="FreeSans"/>
          <w:b/>
          <w:spacing w:val="-16"/>
          <w:w w:val="95"/>
          <w:sz w:val="24"/>
          <w:shd w:val="clear" w:color="auto" w:fill="DEDEDE"/>
          <w:lang w:val="el-GR" w:eastAsia="en-US"/>
        </w:rPr>
        <w:t xml:space="preserve"> </w:t>
      </w:r>
      <w:r w:rsidRPr="00717CEA">
        <w:rPr>
          <w:rFonts w:ascii="FreeSans" w:eastAsia="FreeSans" w:hAnsi="FreeSans" w:cs="FreeSans"/>
          <w:b/>
          <w:w w:val="95"/>
          <w:sz w:val="24"/>
          <w:shd w:val="clear" w:color="auto" w:fill="DEDEDE"/>
          <w:lang w:val="el-GR" w:eastAsia="en-US"/>
        </w:rPr>
        <w:t>σχετικά</w:t>
      </w:r>
      <w:r w:rsidRPr="00717CEA">
        <w:rPr>
          <w:rFonts w:ascii="FreeSans" w:eastAsia="FreeSans" w:hAnsi="FreeSans" w:cs="FreeSans"/>
          <w:b/>
          <w:spacing w:val="-17"/>
          <w:w w:val="95"/>
          <w:sz w:val="24"/>
          <w:shd w:val="clear" w:color="auto" w:fill="DEDEDE"/>
          <w:lang w:val="el-GR" w:eastAsia="en-US"/>
        </w:rPr>
        <w:t xml:space="preserve"> </w:t>
      </w:r>
      <w:r w:rsidRPr="00717CEA">
        <w:rPr>
          <w:rFonts w:ascii="FreeSans" w:eastAsia="FreeSans" w:hAnsi="FreeSans" w:cs="FreeSans"/>
          <w:b/>
          <w:w w:val="95"/>
          <w:sz w:val="24"/>
          <w:shd w:val="clear" w:color="auto" w:fill="DEDEDE"/>
          <w:lang w:val="el-GR" w:eastAsia="en-US"/>
        </w:rPr>
        <w:t>με</w:t>
      </w:r>
      <w:r w:rsidRPr="00717CEA">
        <w:rPr>
          <w:rFonts w:ascii="FreeSans" w:eastAsia="FreeSans" w:hAnsi="FreeSans" w:cs="FreeSans"/>
          <w:b/>
          <w:spacing w:val="-17"/>
          <w:w w:val="95"/>
          <w:sz w:val="24"/>
          <w:shd w:val="clear" w:color="auto" w:fill="DEDEDE"/>
          <w:lang w:val="el-GR" w:eastAsia="en-US"/>
        </w:rPr>
        <w:t xml:space="preserve"> </w:t>
      </w:r>
      <w:r w:rsidRPr="00717CEA">
        <w:rPr>
          <w:rFonts w:ascii="FreeSans" w:eastAsia="FreeSans" w:hAnsi="FreeSans" w:cs="FreeSans"/>
          <w:b/>
          <w:w w:val="95"/>
          <w:sz w:val="24"/>
          <w:shd w:val="clear" w:color="auto" w:fill="DEDEDE"/>
          <w:lang w:val="el-GR" w:eastAsia="en-US"/>
        </w:rPr>
        <w:t>τον</w:t>
      </w:r>
      <w:r w:rsidRPr="00717CEA">
        <w:rPr>
          <w:rFonts w:ascii="FreeSans" w:eastAsia="FreeSans" w:hAnsi="FreeSans" w:cs="FreeSans"/>
          <w:b/>
          <w:spacing w:val="-16"/>
          <w:w w:val="95"/>
          <w:sz w:val="24"/>
          <w:shd w:val="clear" w:color="auto" w:fill="DEDEDE"/>
          <w:lang w:val="el-GR" w:eastAsia="en-US"/>
        </w:rPr>
        <w:t xml:space="preserve"> </w:t>
      </w:r>
      <w:r w:rsidRPr="00717CEA">
        <w:rPr>
          <w:rFonts w:ascii="FreeSans" w:eastAsia="FreeSans" w:hAnsi="FreeSans" w:cs="FreeSans"/>
          <w:b/>
          <w:w w:val="95"/>
          <w:sz w:val="24"/>
          <w:shd w:val="clear" w:color="auto" w:fill="DEDEDE"/>
          <w:lang w:val="el-GR" w:eastAsia="en-US"/>
        </w:rPr>
        <w:t>οικονομικό</w:t>
      </w:r>
      <w:r w:rsidRPr="00717CEA">
        <w:rPr>
          <w:rFonts w:ascii="FreeSans" w:eastAsia="FreeSans" w:hAnsi="FreeSans" w:cs="FreeSans"/>
          <w:b/>
          <w:spacing w:val="-17"/>
          <w:w w:val="95"/>
          <w:sz w:val="24"/>
          <w:shd w:val="clear" w:color="auto" w:fill="DEDEDE"/>
          <w:lang w:val="el-GR" w:eastAsia="en-US"/>
        </w:rPr>
        <w:t xml:space="preserve"> </w:t>
      </w:r>
      <w:r w:rsidRPr="00717CEA">
        <w:rPr>
          <w:rFonts w:ascii="FreeSans" w:eastAsia="FreeSans" w:hAnsi="FreeSans" w:cs="FreeSans"/>
          <w:b/>
          <w:w w:val="95"/>
          <w:sz w:val="24"/>
          <w:shd w:val="clear" w:color="auto" w:fill="DEDEDE"/>
          <w:lang w:val="el-GR" w:eastAsia="en-US"/>
        </w:rPr>
        <w:t>φορέα</w:t>
      </w:r>
      <w:r w:rsidRPr="00717CEA">
        <w:rPr>
          <w:rFonts w:ascii="FreeSans" w:eastAsia="FreeSans" w:hAnsi="FreeSans" w:cs="FreeSans"/>
          <w:b/>
          <w:sz w:val="24"/>
          <w:shd w:val="clear" w:color="auto" w:fill="DEDEDE"/>
          <w:lang w:val="el-GR" w:eastAsia="en-US"/>
        </w:rPr>
        <w:tab/>
      </w:r>
    </w:p>
    <w:p w14:paraId="21713EF8" w14:textId="77777777" w:rsidR="00717CEA" w:rsidRPr="00717CEA" w:rsidRDefault="00717CEA" w:rsidP="00717CEA">
      <w:pPr>
        <w:widowControl w:val="0"/>
        <w:suppressAutoHyphens w:val="0"/>
        <w:autoSpaceDE w:val="0"/>
        <w:autoSpaceDN w:val="0"/>
        <w:spacing w:before="67" w:after="0" w:line="370" w:lineRule="atLeast"/>
        <w:ind w:right="4723"/>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Α:</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σχετικά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με</w:t>
      </w:r>
      <w:r w:rsidRPr="00717CEA">
        <w:rPr>
          <w:rFonts w:ascii="FreeSans" w:eastAsia="FreeSans" w:hAnsi="FreeSans" w:cs="FreeSans"/>
          <w:b/>
          <w:spacing w:val="-30"/>
          <w:w w:val="95"/>
          <w:sz w:val="21"/>
          <w:szCs w:val="21"/>
          <w:lang w:val="el-GR" w:eastAsia="en-US"/>
        </w:rPr>
        <w:t xml:space="preserve"> </w:t>
      </w:r>
      <w:r w:rsidRPr="00717CEA">
        <w:rPr>
          <w:rFonts w:ascii="FreeSans" w:eastAsia="FreeSans" w:hAnsi="FreeSans" w:cs="FreeSans"/>
          <w:b/>
          <w:w w:val="95"/>
          <w:sz w:val="21"/>
          <w:szCs w:val="21"/>
          <w:lang w:val="el-GR" w:eastAsia="en-US"/>
        </w:rPr>
        <w:t>τον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4"/>
          <w:w w:val="95"/>
          <w:sz w:val="21"/>
          <w:szCs w:val="21"/>
          <w:lang w:val="el-GR" w:eastAsia="en-US"/>
        </w:rPr>
        <w:t xml:space="preserve">φορέα </w:t>
      </w:r>
      <w:r w:rsidRPr="00717CEA">
        <w:rPr>
          <w:rFonts w:ascii="FreeSans" w:eastAsia="FreeSans" w:hAnsi="FreeSans" w:cs="FreeSans"/>
          <w:b/>
          <w:sz w:val="21"/>
          <w:szCs w:val="21"/>
          <w:lang w:val="el-GR" w:eastAsia="en-US"/>
        </w:rPr>
        <w:t>Επωνυμία:</w:t>
      </w:r>
    </w:p>
    <w:p w14:paraId="10897ACD" w14:textId="77777777" w:rsidR="00717CEA" w:rsidRPr="00717CEA" w:rsidRDefault="00717CEA" w:rsidP="00717CEA">
      <w:pPr>
        <w:widowControl w:val="0"/>
        <w:suppressAutoHyphens w:val="0"/>
        <w:autoSpaceDE w:val="0"/>
        <w:autoSpaceDN w:val="0"/>
        <w:spacing w:before="41"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Οδός και αριθμός:</w:t>
      </w:r>
    </w:p>
    <w:p w14:paraId="0538C1A0"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proofErr w:type="spellStart"/>
      <w:r w:rsidRPr="00717CEA">
        <w:rPr>
          <w:rFonts w:ascii="FreeSans" w:eastAsia="FreeSans" w:hAnsi="FreeSans" w:cs="FreeSans"/>
          <w:b/>
          <w:sz w:val="21"/>
          <w:szCs w:val="21"/>
          <w:lang w:val="el-GR" w:eastAsia="en-US"/>
        </w:rPr>
        <w:t>Ταχ</w:t>
      </w:r>
      <w:proofErr w:type="spellEnd"/>
      <w:r w:rsidRPr="00717CEA">
        <w:rPr>
          <w:rFonts w:ascii="FreeSans" w:eastAsia="FreeSans" w:hAnsi="FreeSans" w:cs="FreeSans"/>
          <w:b/>
          <w:sz w:val="21"/>
          <w:szCs w:val="21"/>
          <w:lang w:val="el-GR" w:eastAsia="en-US"/>
        </w:rPr>
        <w:t xml:space="preserve">. </w:t>
      </w:r>
      <w:proofErr w:type="spellStart"/>
      <w:r w:rsidRPr="00717CEA">
        <w:rPr>
          <w:rFonts w:ascii="FreeSans" w:eastAsia="FreeSans" w:hAnsi="FreeSans" w:cs="FreeSans"/>
          <w:b/>
          <w:sz w:val="21"/>
          <w:szCs w:val="21"/>
          <w:lang w:val="el-GR" w:eastAsia="en-US"/>
        </w:rPr>
        <w:t>κωδ</w:t>
      </w:r>
      <w:proofErr w:type="spellEnd"/>
      <w:r w:rsidRPr="00717CEA">
        <w:rPr>
          <w:rFonts w:ascii="FreeSans" w:eastAsia="FreeSans" w:hAnsi="FreeSans" w:cs="FreeSans"/>
          <w:b/>
          <w:sz w:val="21"/>
          <w:szCs w:val="21"/>
          <w:lang w:val="el-GR" w:eastAsia="en-US"/>
        </w:rPr>
        <w:t>.:</w:t>
      </w:r>
    </w:p>
    <w:p w14:paraId="6D68BE9C"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Πόλη:</w:t>
      </w:r>
    </w:p>
    <w:p w14:paraId="66655C4F"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Χώρα:</w:t>
      </w:r>
    </w:p>
    <w:p w14:paraId="5993236E"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Αρμόδιος ή αρμόδιοι επικοινωνίας:</w:t>
      </w:r>
    </w:p>
    <w:p w14:paraId="7CC31FE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proofErr w:type="spellStart"/>
      <w:r w:rsidRPr="00717CEA">
        <w:rPr>
          <w:rFonts w:ascii="FreeSans" w:eastAsia="FreeSans" w:hAnsi="FreeSans" w:cs="FreeSans"/>
          <w:b/>
          <w:sz w:val="21"/>
          <w:szCs w:val="21"/>
          <w:lang w:val="el-GR" w:eastAsia="en-US"/>
        </w:rPr>
        <w:t>Ηλ</w:t>
      </w:r>
      <w:proofErr w:type="spellEnd"/>
      <w:r w:rsidRPr="00717CEA">
        <w:rPr>
          <w:rFonts w:ascii="FreeSans" w:eastAsia="FreeSans" w:hAnsi="FreeSans" w:cs="FreeSans"/>
          <w:b/>
          <w:sz w:val="21"/>
          <w:szCs w:val="21"/>
          <w:lang w:val="el-GR" w:eastAsia="en-US"/>
        </w:rPr>
        <w:t xml:space="preserve">. </w:t>
      </w:r>
      <w:proofErr w:type="spellStart"/>
      <w:r w:rsidRPr="00717CEA">
        <w:rPr>
          <w:rFonts w:ascii="FreeSans" w:eastAsia="FreeSans" w:hAnsi="FreeSans" w:cs="FreeSans"/>
          <w:b/>
          <w:sz w:val="21"/>
          <w:szCs w:val="21"/>
          <w:lang w:val="el-GR" w:eastAsia="en-US"/>
        </w:rPr>
        <w:t>ταχ</w:t>
      </w:r>
      <w:proofErr w:type="spellEnd"/>
      <w:r w:rsidRPr="00717CEA">
        <w:rPr>
          <w:rFonts w:ascii="FreeSans" w:eastAsia="FreeSans" w:hAnsi="FreeSans" w:cs="FreeSans"/>
          <w:b/>
          <w:sz w:val="21"/>
          <w:szCs w:val="21"/>
          <w:lang w:val="el-GR" w:eastAsia="en-US"/>
        </w:rPr>
        <w:t>/</w:t>
      </w:r>
      <w:proofErr w:type="spellStart"/>
      <w:r w:rsidRPr="00717CEA">
        <w:rPr>
          <w:rFonts w:ascii="FreeSans" w:eastAsia="FreeSans" w:hAnsi="FreeSans" w:cs="FreeSans"/>
          <w:b/>
          <w:sz w:val="21"/>
          <w:szCs w:val="21"/>
          <w:lang w:val="el-GR" w:eastAsia="en-US"/>
        </w:rPr>
        <w:t>μείο</w:t>
      </w:r>
      <w:proofErr w:type="spellEnd"/>
      <w:r w:rsidRPr="00717CEA">
        <w:rPr>
          <w:rFonts w:ascii="FreeSans" w:eastAsia="FreeSans" w:hAnsi="FreeSans" w:cs="FreeSans"/>
          <w:b/>
          <w:sz w:val="21"/>
          <w:szCs w:val="21"/>
          <w:lang w:val="el-GR" w:eastAsia="en-US"/>
        </w:rPr>
        <w:t>:</w:t>
      </w:r>
    </w:p>
    <w:p w14:paraId="64ABE52A"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Τηλέφωνο:</w:t>
      </w:r>
    </w:p>
    <w:p w14:paraId="31836D0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φαξ:</w:t>
      </w:r>
    </w:p>
    <w:p w14:paraId="19FA672F"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Α.Φ.Μ., εφόσον υπάρχει</w:t>
      </w:r>
    </w:p>
    <w:p w14:paraId="36552E0C"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Δικτυακός τόπος (εφόσον υπάρχει):</w:t>
      </w:r>
    </w:p>
    <w:p w14:paraId="7CD45022"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b/>
          <w:sz w:val="28"/>
          <w:szCs w:val="21"/>
          <w:lang w:val="el-GR" w:eastAsia="en-US"/>
        </w:rPr>
      </w:pPr>
    </w:p>
    <w:p w14:paraId="78131704" w14:textId="77777777" w:rsidR="00717CEA" w:rsidRPr="00717CEA" w:rsidRDefault="00717CEA" w:rsidP="00717CEA">
      <w:pPr>
        <w:widowControl w:val="0"/>
        <w:suppressAutoHyphens w:val="0"/>
        <w:autoSpaceDE w:val="0"/>
        <w:autoSpaceDN w:val="0"/>
        <w:spacing w:after="0" w:line="280" w:lineRule="auto"/>
        <w:ind w:right="2201"/>
        <w:jc w:val="left"/>
        <w:rPr>
          <w:rFonts w:ascii="FreeSans" w:eastAsia="FreeSans" w:hAnsi="FreeSans" w:cs="FreeSans"/>
          <w:sz w:val="21"/>
          <w:szCs w:val="21"/>
          <w:lang w:val="el-GR" w:eastAsia="en-US"/>
        </w:rPr>
      </w:pP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πολύ</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μικρή,</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μικρή</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μεσαία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 xml:space="preserve">επιχείρηση; </w:t>
      </w:r>
      <w:r w:rsidRPr="00717CEA">
        <w:rPr>
          <w:rFonts w:ascii="FreeSans" w:eastAsia="FreeSans" w:hAnsi="FreeSans" w:cs="FreeSans"/>
          <w:sz w:val="21"/>
          <w:szCs w:val="21"/>
          <w:lang w:val="el-GR" w:eastAsia="en-US"/>
        </w:rPr>
        <w:t>Ναι /</w:t>
      </w:r>
      <w:r w:rsidRPr="00717CEA">
        <w:rPr>
          <w:rFonts w:ascii="FreeSans" w:eastAsia="FreeSans" w:hAnsi="FreeSans" w:cs="FreeSans"/>
          <w:spacing w:val="9"/>
          <w:sz w:val="21"/>
          <w:szCs w:val="21"/>
          <w:lang w:val="el-GR" w:eastAsia="en-US"/>
        </w:rPr>
        <w:t xml:space="preserve"> </w:t>
      </w:r>
      <w:r w:rsidRPr="00717CEA">
        <w:rPr>
          <w:rFonts w:ascii="FreeSans" w:eastAsia="FreeSans" w:hAnsi="FreeSans" w:cs="FreeSans"/>
          <w:sz w:val="21"/>
          <w:szCs w:val="21"/>
          <w:lang w:val="el-GR" w:eastAsia="en-US"/>
        </w:rPr>
        <w:t>Όχι</w:t>
      </w:r>
    </w:p>
    <w:p w14:paraId="0F66FF99" w14:textId="77777777" w:rsidR="00717CEA" w:rsidRPr="00717CEA" w:rsidRDefault="00717CEA" w:rsidP="00717CEA">
      <w:pPr>
        <w:widowControl w:val="0"/>
        <w:suppressAutoHyphens w:val="0"/>
        <w:autoSpaceDE w:val="0"/>
        <w:autoSpaceDN w:val="0"/>
        <w:spacing w:before="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Ο ΟΦ αποτελεί προστατευόμενο εργαστήριο</w:t>
      </w:r>
    </w:p>
    <w:p w14:paraId="7D684FE5"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 xml:space="preserve">Μόνο σε περίπτωση προμήθειας </w:t>
      </w:r>
      <w:proofErr w:type="spellStart"/>
      <w:r w:rsidRPr="00717CEA">
        <w:rPr>
          <w:rFonts w:ascii="FreeSans" w:eastAsia="FreeSans" w:hAnsi="FreeSans" w:cs="FreeSans"/>
          <w:sz w:val="21"/>
          <w:szCs w:val="21"/>
          <w:lang w:val="el-GR" w:eastAsia="en-US"/>
        </w:rPr>
        <w:t>κατ</w:t>
      </w:r>
      <w:proofErr w:type="spellEnd"/>
      <w:r w:rsidRPr="00717CEA">
        <w:rPr>
          <w:rFonts w:ascii="FreeSans" w:eastAsia="FreeSans" w:hAnsi="FreeSans" w:cs="FreeSans"/>
          <w:sz w:val="21"/>
          <w:szCs w:val="21"/>
          <w:lang w:val="el-GR" w:eastAsia="en-US"/>
        </w:rPr>
        <w:t>᾽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14:paraId="25CDF0B1" w14:textId="77777777" w:rsidR="00717CEA" w:rsidRPr="00717CEA" w:rsidRDefault="00717CEA" w:rsidP="00717CEA">
      <w:pPr>
        <w:widowControl w:val="0"/>
        <w:suppressAutoHyphens w:val="0"/>
        <w:autoSpaceDE w:val="0"/>
        <w:autoSpaceDN w:val="0"/>
        <w:spacing w:before="72" w:after="0"/>
        <w:ind w:right="6867"/>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Απάντηση:</w:t>
      </w:r>
    </w:p>
    <w:p w14:paraId="68976A60" w14:textId="77777777" w:rsidR="00717CEA" w:rsidRPr="00717CEA" w:rsidRDefault="00717CEA" w:rsidP="00717CEA">
      <w:pPr>
        <w:widowControl w:val="0"/>
        <w:suppressAutoHyphens w:val="0"/>
        <w:autoSpaceDE w:val="0"/>
        <w:autoSpaceDN w:val="0"/>
        <w:spacing w:before="42" w:after="0"/>
        <w:ind w:right="6867"/>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13D8C7EF"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type w:val="continuous"/>
          <w:pgSz w:w="11910" w:h="16840"/>
          <w:pgMar w:top="660" w:right="1140" w:bottom="700" w:left="1140" w:header="720" w:footer="720" w:gutter="0"/>
          <w:cols w:space="720"/>
        </w:sectPr>
      </w:pPr>
    </w:p>
    <w:p w14:paraId="7E7AD43E" w14:textId="77777777" w:rsidR="00717CEA" w:rsidRPr="00717CEA" w:rsidRDefault="00717CEA" w:rsidP="00717CEA">
      <w:pPr>
        <w:widowControl w:val="0"/>
        <w:suppressAutoHyphens w:val="0"/>
        <w:autoSpaceDE w:val="0"/>
        <w:autoSpaceDN w:val="0"/>
        <w:spacing w:before="108" w:after="0" w:line="280" w:lineRule="auto"/>
        <w:ind w:right="672"/>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lastRenderedPageBreak/>
        <w:t>Ποιο</w:t>
      </w:r>
      <w:r w:rsidRPr="00717CEA">
        <w:rPr>
          <w:rFonts w:ascii="FreeSans" w:eastAsia="FreeSans" w:hAnsi="FreeSans" w:cs="FreeSans"/>
          <w:b/>
          <w:spacing w:val="-30"/>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το</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αντίστοιχο</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ποσοστό</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των</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εργαζομένων</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με</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αναπηρία</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spacing w:val="-17"/>
          <w:w w:val="95"/>
          <w:sz w:val="21"/>
          <w:szCs w:val="21"/>
          <w:lang w:val="el-GR" w:eastAsia="en-US"/>
        </w:rPr>
        <w:t xml:space="preserve">ή </w:t>
      </w:r>
      <w:proofErr w:type="spellStart"/>
      <w:r w:rsidRPr="00717CEA">
        <w:rPr>
          <w:rFonts w:ascii="FreeSans" w:eastAsia="FreeSans" w:hAnsi="FreeSans" w:cs="FreeSans"/>
          <w:b/>
          <w:sz w:val="21"/>
          <w:szCs w:val="21"/>
          <w:lang w:val="el-GR" w:eastAsia="en-US"/>
        </w:rPr>
        <w:t>μειονεκτούντων</w:t>
      </w:r>
      <w:proofErr w:type="spellEnd"/>
      <w:r w:rsidRPr="00717CEA">
        <w:rPr>
          <w:rFonts w:ascii="FreeSans" w:eastAsia="FreeSans" w:hAnsi="FreeSans" w:cs="FreeSans"/>
          <w:b/>
          <w:spacing w:val="-6"/>
          <w:sz w:val="21"/>
          <w:szCs w:val="21"/>
          <w:lang w:val="el-GR" w:eastAsia="en-US"/>
        </w:rPr>
        <w:t xml:space="preserve"> </w:t>
      </w:r>
      <w:r w:rsidRPr="00717CEA">
        <w:rPr>
          <w:rFonts w:ascii="FreeSans" w:eastAsia="FreeSans" w:hAnsi="FreeSans" w:cs="FreeSans"/>
          <w:b/>
          <w:sz w:val="21"/>
          <w:szCs w:val="21"/>
          <w:lang w:val="el-GR" w:eastAsia="en-US"/>
        </w:rPr>
        <w:t>εργαζομένων;</w:t>
      </w:r>
    </w:p>
    <w:p w14:paraId="492D461C"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8E7761D" w14:textId="77777777" w:rsidR="00717CEA" w:rsidRPr="00717CEA" w:rsidRDefault="00717CEA" w:rsidP="00717CEA">
      <w:pPr>
        <w:widowControl w:val="0"/>
        <w:suppressAutoHyphens w:val="0"/>
        <w:autoSpaceDE w:val="0"/>
        <w:autoSpaceDN w:val="0"/>
        <w:spacing w:before="192" w:after="0" w:line="280" w:lineRule="auto"/>
        <w:ind w:right="242"/>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Εφόσον</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απαιτείται,</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ορίστε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κατηγορία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τις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κατηγορίες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στις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οποίες </w:t>
      </w:r>
      <w:r w:rsidRPr="00717CEA">
        <w:rPr>
          <w:rFonts w:ascii="FreeSans" w:eastAsia="FreeSans" w:hAnsi="FreeSans" w:cs="FreeSans"/>
          <w:b/>
          <w:sz w:val="21"/>
          <w:szCs w:val="21"/>
          <w:lang w:val="el-GR" w:eastAsia="en-US"/>
        </w:rPr>
        <w:t>ανήκουν</w:t>
      </w:r>
      <w:r w:rsidRPr="00717CEA">
        <w:rPr>
          <w:rFonts w:ascii="FreeSans" w:eastAsia="FreeSans" w:hAnsi="FreeSans" w:cs="FreeSans"/>
          <w:b/>
          <w:spacing w:val="-37"/>
          <w:sz w:val="21"/>
          <w:szCs w:val="21"/>
          <w:lang w:val="el-GR" w:eastAsia="en-US"/>
        </w:rPr>
        <w:t xml:space="preserve"> </w:t>
      </w:r>
      <w:r w:rsidRPr="00717CEA">
        <w:rPr>
          <w:rFonts w:ascii="FreeSans" w:eastAsia="FreeSans" w:hAnsi="FreeSans" w:cs="FreeSans"/>
          <w:b/>
          <w:sz w:val="21"/>
          <w:szCs w:val="21"/>
          <w:lang w:val="el-GR" w:eastAsia="en-US"/>
        </w:rPr>
        <w:t>οι</w:t>
      </w:r>
      <w:r w:rsidRPr="00717CEA">
        <w:rPr>
          <w:rFonts w:ascii="FreeSans" w:eastAsia="FreeSans" w:hAnsi="FreeSans" w:cs="FreeSans"/>
          <w:b/>
          <w:spacing w:val="-36"/>
          <w:sz w:val="21"/>
          <w:szCs w:val="21"/>
          <w:lang w:val="el-GR" w:eastAsia="en-US"/>
        </w:rPr>
        <w:t xml:space="preserve"> </w:t>
      </w:r>
      <w:r w:rsidRPr="00717CEA">
        <w:rPr>
          <w:rFonts w:ascii="FreeSans" w:eastAsia="FreeSans" w:hAnsi="FreeSans" w:cs="FreeSans"/>
          <w:b/>
          <w:sz w:val="21"/>
          <w:szCs w:val="21"/>
          <w:lang w:val="el-GR" w:eastAsia="en-US"/>
        </w:rPr>
        <w:t>ενδιαφερόμενοι</w:t>
      </w:r>
      <w:r w:rsidRPr="00717CEA">
        <w:rPr>
          <w:rFonts w:ascii="FreeSans" w:eastAsia="FreeSans" w:hAnsi="FreeSans" w:cs="FreeSans"/>
          <w:b/>
          <w:spacing w:val="-37"/>
          <w:sz w:val="21"/>
          <w:szCs w:val="21"/>
          <w:lang w:val="el-GR" w:eastAsia="en-US"/>
        </w:rPr>
        <w:t xml:space="preserve"> </w:t>
      </w:r>
      <w:r w:rsidRPr="00717CEA">
        <w:rPr>
          <w:rFonts w:ascii="FreeSans" w:eastAsia="FreeSans" w:hAnsi="FreeSans" w:cs="FreeSans"/>
          <w:b/>
          <w:sz w:val="21"/>
          <w:szCs w:val="21"/>
          <w:lang w:val="el-GR" w:eastAsia="en-US"/>
        </w:rPr>
        <w:t>εργαζόμενοι</w:t>
      </w:r>
      <w:r w:rsidRPr="00717CEA">
        <w:rPr>
          <w:rFonts w:ascii="FreeSans" w:eastAsia="FreeSans" w:hAnsi="FreeSans" w:cs="FreeSans"/>
          <w:b/>
          <w:spacing w:val="-36"/>
          <w:sz w:val="21"/>
          <w:szCs w:val="21"/>
          <w:lang w:val="el-GR" w:eastAsia="en-US"/>
        </w:rPr>
        <w:t xml:space="preserve"> </w:t>
      </w:r>
      <w:r w:rsidRPr="00717CEA">
        <w:rPr>
          <w:rFonts w:ascii="FreeSans" w:eastAsia="FreeSans" w:hAnsi="FreeSans" w:cs="FreeSans"/>
          <w:b/>
          <w:sz w:val="21"/>
          <w:szCs w:val="21"/>
          <w:lang w:val="el-GR" w:eastAsia="en-US"/>
        </w:rPr>
        <w:t>με</w:t>
      </w:r>
      <w:r w:rsidRPr="00717CEA">
        <w:rPr>
          <w:rFonts w:ascii="FreeSans" w:eastAsia="FreeSans" w:hAnsi="FreeSans" w:cs="FreeSans"/>
          <w:b/>
          <w:spacing w:val="-37"/>
          <w:sz w:val="21"/>
          <w:szCs w:val="21"/>
          <w:lang w:val="el-GR" w:eastAsia="en-US"/>
        </w:rPr>
        <w:t xml:space="preserve"> </w:t>
      </w:r>
      <w:r w:rsidRPr="00717CEA">
        <w:rPr>
          <w:rFonts w:ascii="FreeSans" w:eastAsia="FreeSans" w:hAnsi="FreeSans" w:cs="FreeSans"/>
          <w:b/>
          <w:sz w:val="21"/>
          <w:szCs w:val="21"/>
          <w:lang w:val="el-GR" w:eastAsia="en-US"/>
        </w:rPr>
        <w:t>αναπηρία</w:t>
      </w:r>
      <w:r w:rsidRPr="00717CEA">
        <w:rPr>
          <w:rFonts w:ascii="FreeSans" w:eastAsia="FreeSans" w:hAnsi="FreeSans" w:cs="FreeSans"/>
          <w:b/>
          <w:spacing w:val="-36"/>
          <w:sz w:val="21"/>
          <w:szCs w:val="21"/>
          <w:lang w:val="el-GR" w:eastAsia="en-US"/>
        </w:rPr>
        <w:t xml:space="preserve"> </w:t>
      </w:r>
      <w:r w:rsidRPr="00717CEA">
        <w:rPr>
          <w:rFonts w:ascii="FreeSans" w:eastAsia="FreeSans" w:hAnsi="FreeSans" w:cs="FreeSans"/>
          <w:b/>
          <w:sz w:val="21"/>
          <w:szCs w:val="21"/>
          <w:lang w:val="el-GR" w:eastAsia="en-US"/>
        </w:rPr>
        <w:t>ή</w:t>
      </w:r>
      <w:r w:rsidRPr="00717CEA">
        <w:rPr>
          <w:rFonts w:ascii="FreeSans" w:eastAsia="FreeSans" w:hAnsi="FreeSans" w:cs="FreeSans"/>
          <w:b/>
          <w:spacing w:val="-37"/>
          <w:sz w:val="21"/>
          <w:szCs w:val="21"/>
          <w:lang w:val="el-GR" w:eastAsia="en-US"/>
        </w:rPr>
        <w:t xml:space="preserve"> </w:t>
      </w:r>
      <w:r w:rsidRPr="00717CEA">
        <w:rPr>
          <w:rFonts w:ascii="FreeSans" w:eastAsia="FreeSans" w:hAnsi="FreeSans" w:cs="FreeSans"/>
          <w:b/>
          <w:sz w:val="21"/>
          <w:szCs w:val="21"/>
          <w:lang w:val="el-GR" w:eastAsia="en-US"/>
        </w:rPr>
        <w:t>μειονεξία</w:t>
      </w:r>
    </w:p>
    <w:p w14:paraId="12AB1D7D"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9970DEA"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42FDAB1D"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189A60F6"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58686A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44E85A8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0E4FCB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0BC03AB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898914F"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400B6AF3"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Ο ΟΦ είναι εγγεγραμμένος σε Εθνικό Σύστημα (Προ)Επιλογής</w:t>
      </w:r>
    </w:p>
    <w:p w14:paraId="1112D1A9"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14:paraId="1A01EAA8" w14:textId="77777777" w:rsidR="00717CEA" w:rsidRPr="00717CEA" w:rsidRDefault="00717CEA" w:rsidP="00717CEA">
      <w:pPr>
        <w:widowControl w:val="0"/>
        <w:suppressAutoHyphens w:val="0"/>
        <w:autoSpaceDE w:val="0"/>
        <w:autoSpaceDN w:val="0"/>
        <w:spacing w:before="73"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5693F39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04F4C96B" w14:textId="77777777" w:rsidR="00717CEA" w:rsidRPr="00717CEA" w:rsidRDefault="00717CEA" w:rsidP="00717CEA">
      <w:pPr>
        <w:widowControl w:val="0"/>
        <w:suppressAutoHyphens w:val="0"/>
        <w:autoSpaceDE w:val="0"/>
        <w:autoSpaceDN w:val="0"/>
        <w:spacing w:before="192" w:after="0" w:line="280" w:lineRule="auto"/>
        <w:ind w:right="374"/>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Αναφέρετε</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ονομασία</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καταλόγου</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πιστοποιητικού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και</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τον </w:t>
      </w:r>
      <w:r w:rsidRPr="00717CEA">
        <w:rPr>
          <w:rFonts w:ascii="FreeSans" w:eastAsia="FreeSans" w:hAnsi="FreeSans" w:cs="FreeSans"/>
          <w:b/>
          <w:sz w:val="21"/>
          <w:szCs w:val="21"/>
          <w:lang w:val="el-GR" w:eastAsia="en-US"/>
        </w:rPr>
        <w:t>σχετικό</w:t>
      </w:r>
      <w:r w:rsidRPr="00717CEA">
        <w:rPr>
          <w:rFonts w:ascii="FreeSans" w:eastAsia="FreeSans" w:hAnsi="FreeSans" w:cs="FreeSans"/>
          <w:b/>
          <w:spacing w:val="-24"/>
          <w:sz w:val="21"/>
          <w:szCs w:val="21"/>
          <w:lang w:val="el-GR" w:eastAsia="en-US"/>
        </w:rPr>
        <w:t xml:space="preserve"> </w:t>
      </w:r>
      <w:r w:rsidRPr="00717CEA">
        <w:rPr>
          <w:rFonts w:ascii="FreeSans" w:eastAsia="FreeSans" w:hAnsi="FreeSans" w:cs="FreeSans"/>
          <w:b/>
          <w:sz w:val="21"/>
          <w:szCs w:val="21"/>
          <w:lang w:val="el-GR" w:eastAsia="en-US"/>
        </w:rPr>
        <w:t>αριθμό</w:t>
      </w:r>
      <w:r w:rsidRPr="00717CEA">
        <w:rPr>
          <w:rFonts w:ascii="FreeSans" w:eastAsia="FreeSans" w:hAnsi="FreeSans" w:cs="FreeSans"/>
          <w:b/>
          <w:spacing w:val="-23"/>
          <w:sz w:val="21"/>
          <w:szCs w:val="21"/>
          <w:lang w:val="el-GR" w:eastAsia="en-US"/>
        </w:rPr>
        <w:t xml:space="preserve"> </w:t>
      </w:r>
      <w:r w:rsidRPr="00717CEA">
        <w:rPr>
          <w:rFonts w:ascii="FreeSans" w:eastAsia="FreeSans" w:hAnsi="FreeSans" w:cs="FreeSans"/>
          <w:b/>
          <w:sz w:val="21"/>
          <w:szCs w:val="21"/>
          <w:lang w:val="el-GR" w:eastAsia="en-US"/>
        </w:rPr>
        <w:t>εγγραφής</w:t>
      </w:r>
      <w:r w:rsidRPr="00717CEA">
        <w:rPr>
          <w:rFonts w:ascii="FreeSans" w:eastAsia="FreeSans" w:hAnsi="FreeSans" w:cs="FreeSans"/>
          <w:b/>
          <w:spacing w:val="-23"/>
          <w:sz w:val="21"/>
          <w:szCs w:val="21"/>
          <w:lang w:val="el-GR" w:eastAsia="en-US"/>
        </w:rPr>
        <w:t xml:space="preserve"> </w:t>
      </w:r>
      <w:r w:rsidRPr="00717CEA">
        <w:rPr>
          <w:rFonts w:ascii="FreeSans" w:eastAsia="FreeSans" w:hAnsi="FreeSans" w:cs="FreeSans"/>
          <w:b/>
          <w:sz w:val="21"/>
          <w:szCs w:val="21"/>
          <w:lang w:val="el-GR" w:eastAsia="en-US"/>
        </w:rPr>
        <w:t>ή</w:t>
      </w:r>
      <w:r w:rsidRPr="00717CEA">
        <w:rPr>
          <w:rFonts w:ascii="FreeSans" w:eastAsia="FreeSans" w:hAnsi="FreeSans" w:cs="FreeSans"/>
          <w:b/>
          <w:spacing w:val="-23"/>
          <w:sz w:val="21"/>
          <w:szCs w:val="21"/>
          <w:lang w:val="el-GR" w:eastAsia="en-US"/>
        </w:rPr>
        <w:t xml:space="preserve"> </w:t>
      </w:r>
      <w:r w:rsidRPr="00717CEA">
        <w:rPr>
          <w:rFonts w:ascii="FreeSans" w:eastAsia="FreeSans" w:hAnsi="FreeSans" w:cs="FreeSans"/>
          <w:b/>
          <w:sz w:val="21"/>
          <w:szCs w:val="21"/>
          <w:lang w:val="el-GR" w:eastAsia="en-US"/>
        </w:rPr>
        <w:t>πιστοποίησης,</w:t>
      </w:r>
      <w:r w:rsidRPr="00717CEA">
        <w:rPr>
          <w:rFonts w:ascii="FreeSans" w:eastAsia="FreeSans" w:hAnsi="FreeSans" w:cs="FreeSans"/>
          <w:b/>
          <w:spacing w:val="-23"/>
          <w:sz w:val="21"/>
          <w:szCs w:val="21"/>
          <w:lang w:val="el-GR" w:eastAsia="en-US"/>
        </w:rPr>
        <w:t xml:space="preserve"> </w:t>
      </w:r>
      <w:r w:rsidRPr="00717CEA">
        <w:rPr>
          <w:rFonts w:ascii="FreeSans" w:eastAsia="FreeSans" w:hAnsi="FreeSans" w:cs="FreeSans"/>
          <w:b/>
          <w:sz w:val="21"/>
          <w:szCs w:val="21"/>
          <w:lang w:val="el-GR" w:eastAsia="en-US"/>
        </w:rPr>
        <w:t>κατά</w:t>
      </w:r>
      <w:r w:rsidRPr="00717CEA">
        <w:rPr>
          <w:rFonts w:ascii="FreeSans" w:eastAsia="FreeSans" w:hAnsi="FreeSans" w:cs="FreeSans"/>
          <w:b/>
          <w:spacing w:val="-23"/>
          <w:sz w:val="21"/>
          <w:szCs w:val="21"/>
          <w:lang w:val="el-GR" w:eastAsia="en-US"/>
        </w:rPr>
        <w:t xml:space="preserve"> </w:t>
      </w:r>
      <w:r w:rsidRPr="00717CEA">
        <w:rPr>
          <w:rFonts w:ascii="FreeSans" w:eastAsia="FreeSans" w:hAnsi="FreeSans" w:cs="FreeSans"/>
          <w:b/>
          <w:sz w:val="21"/>
          <w:szCs w:val="21"/>
          <w:lang w:val="el-GR" w:eastAsia="en-US"/>
        </w:rPr>
        <w:t>περίπτωση:</w:t>
      </w:r>
    </w:p>
    <w:p w14:paraId="3DDFAE04"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923A65F" w14:textId="77777777" w:rsidR="00717CEA" w:rsidRPr="00717CEA" w:rsidRDefault="00717CEA" w:rsidP="00717CEA">
      <w:pPr>
        <w:widowControl w:val="0"/>
        <w:suppressAutoHyphens w:val="0"/>
        <w:autoSpaceDE w:val="0"/>
        <w:autoSpaceDN w:val="0"/>
        <w:spacing w:before="192" w:after="0" w:line="280" w:lineRule="auto"/>
        <w:ind w:right="1353"/>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Εάν</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το</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πιστοποιητικό</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εγγραφής</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η</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πιστοποίηση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 xml:space="preserve">διατίθεται </w:t>
      </w:r>
      <w:r w:rsidRPr="00717CEA">
        <w:rPr>
          <w:rFonts w:ascii="FreeSans" w:eastAsia="FreeSans" w:hAnsi="FreeSans" w:cs="FreeSans"/>
          <w:b/>
          <w:sz w:val="21"/>
          <w:szCs w:val="21"/>
          <w:lang w:val="el-GR" w:eastAsia="en-US"/>
        </w:rPr>
        <w:t>ηλεκτρονικά,</w:t>
      </w:r>
      <w:r w:rsidRPr="00717CEA">
        <w:rPr>
          <w:rFonts w:ascii="FreeSans" w:eastAsia="FreeSans" w:hAnsi="FreeSans" w:cs="FreeSans"/>
          <w:b/>
          <w:spacing w:val="-4"/>
          <w:sz w:val="21"/>
          <w:szCs w:val="21"/>
          <w:lang w:val="el-GR" w:eastAsia="en-US"/>
        </w:rPr>
        <w:t xml:space="preserve"> </w:t>
      </w:r>
      <w:r w:rsidRPr="00717CEA">
        <w:rPr>
          <w:rFonts w:ascii="FreeSans" w:eastAsia="FreeSans" w:hAnsi="FreeSans" w:cs="FreeSans"/>
          <w:b/>
          <w:sz w:val="21"/>
          <w:szCs w:val="21"/>
          <w:lang w:val="el-GR" w:eastAsia="en-US"/>
        </w:rPr>
        <w:t>αναφέρετε:</w:t>
      </w:r>
    </w:p>
    <w:p w14:paraId="77B258F5"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00BB607" w14:textId="77777777" w:rsidR="00717CEA" w:rsidRPr="00717CEA" w:rsidRDefault="00717CEA" w:rsidP="00717CEA">
      <w:pPr>
        <w:widowControl w:val="0"/>
        <w:suppressAutoHyphens w:val="0"/>
        <w:autoSpaceDE w:val="0"/>
        <w:autoSpaceDN w:val="0"/>
        <w:spacing w:before="192" w:after="0" w:line="280" w:lineRule="auto"/>
        <w:ind w:right="156"/>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 xml:space="preserve">Αναφέρετε τα δικαιολογητικά στα οποία βασίζεται η εγγραφή ή η </w:t>
      </w:r>
      <w:r w:rsidRPr="00717CEA">
        <w:rPr>
          <w:rFonts w:ascii="FreeSans" w:eastAsia="FreeSans" w:hAnsi="FreeSans" w:cs="FreeSans"/>
          <w:b/>
          <w:w w:val="95"/>
          <w:sz w:val="21"/>
          <w:szCs w:val="21"/>
          <w:lang w:val="el-GR" w:eastAsia="en-US"/>
        </w:rPr>
        <w:t>πιστοποίηση</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και</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κατά</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κατάταξη</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στον</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επίσημο</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3"/>
          <w:w w:val="95"/>
          <w:sz w:val="21"/>
          <w:szCs w:val="21"/>
          <w:lang w:val="el-GR" w:eastAsia="en-US"/>
        </w:rPr>
        <w:t>κατάλογο</w:t>
      </w:r>
    </w:p>
    <w:p w14:paraId="2C52EA4F"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3F3A248" w14:textId="77777777" w:rsidR="00717CEA" w:rsidRPr="00717CEA" w:rsidRDefault="00717CEA" w:rsidP="00717CEA">
      <w:pPr>
        <w:widowControl w:val="0"/>
        <w:suppressAutoHyphens w:val="0"/>
        <w:autoSpaceDE w:val="0"/>
        <w:autoSpaceDN w:val="0"/>
        <w:spacing w:before="192" w:after="0" w:line="280" w:lineRule="auto"/>
        <w:ind w:right="693"/>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Η</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εγγραφή</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η</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πιστοποίηση</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καλύπτει</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όλα</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τα</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απαιτούμενα</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κριτήρια </w:t>
      </w:r>
      <w:r w:rsidRPr="00717CEA">
        <w:rPr>
          <w:rFonts w:ascii="FreeSans" w:eastAsia="FreeSans" w:hAnsi="FreeSans" w:cs="FreeSans"/>
          <w:b/>
          <w:sz w:val="21"/>
          <w:szCs w:val="21"/>
          <w:lang w:val="el-GR" w:eastAsia="en-US"/>
        </w:rPr>
        <w:t>επιλογής;</w:t>
      </w:r>
    </w:p>
    <w:p w14:paraId="34A565DF"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w:t>
      </w:r>
      <w:r w:rsidRPr="00717CEA">
        <w:rPr>
          <w:rFonts w:ascii="FreeSans" w:eastAsia="FreeSans" w:hAnsi="FreeSans" w:cs="FreeSans"/>
          <w:spacing w:val="5"/>
          <w:sz w:val="21"/>
          <w:szCs w:val="21"/>
          <w:lang w:val="el-GR" w:eastAsia="en-US"/>
        </w:rPr>
        <w:t xml:space="preserve"> </w:t>
      </w:r>
      <w:r w:rsidRPr="00717CEA">
        <w:rPr>
          <w:rFonts w:ascii="FreeSans" w:eastAsia="FreeSans" w:hAnsi="FreeSans" w:cs="FreeSans"/>
          <w:sz w:val="21"/>
          <w:szCs w:val="21"/>
          <w:lang w:val="el-GR" w:eastAsia="en-US"/>
        </w:rPr>
        <w:t>Όχι</w:t>
      </w:r>
    </w:p>
    <w:p w14:paraId="4841DAF4" w14:textId="77777777" w:rsidR="00717CEA" w:rsidRPr="00717CEA" w:rsidRDefault="00717CEA" w:rsidP="00717CEA">
      <w:pPr>
        <w:widowControl w:val="0"/>
        <w:suppressAutoHyphens w:val="0"/>
        <w:autoSpaceDE w:val="0"/>
        <w:autoSpaceDN w:val="0"/>
        <w:spacing w:before="192" w:after="0" w:line="280" w:lineRule="auto"/>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Ο</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οικονομικός</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φορέας</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θα</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είναι</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σε</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θέση</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να</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προσκομίσει</w:t>
      </w:r>
      <w:r w:rsidRPr="00717CEA">
        <w:rPr>
          <w:rFonts w:ascii="FreeSans" w:eastAsia="FreeSans" w:hAnsi="FreeSans" w:cs="FreeSans"/>
          <w:b/>
          <w:spacing w:val="-34"/>
          <w:sz w:val="21"/>
          <w:szCs w:val="21"/>
          <w:lang w:val="el-GR" w:eastAsia="en-US"/>
        </w:rPr>
        <w:t xml:space="preserve"> </w:t>
      </w:r>
      <w:r w:rsidRPr="00717CEA">
        <w:rPr>
          <w:rFonts w:ascii="FreeSans" w:eastAsia="FreeSans" w:hAnsi="FreeSans" w:cs="FreeSans"/>
          <w:b/>
          <w:sz w:val="21"/>
          <w:szCs w:val="21"/>
          <w:lang w:val="el-GR" w:eastAsia="en-US"/>
        </w:rPr>
        <w:t xml:space="preserve">βεβαίωση </w:t>
      </w:r>
      <w:r w:rsidRPr="00717CEA">
        <w:rPr>
          <w:rFonts w:ascii="FreeSans" w:eastAsia="FreeSans" w:hAnsi="FreeSans" w:cs="FreeSans"/>
          <w:b/>
          <w:w w:val="95"/>
          <w:sz w:val="21"/>
          <w:szCs w:val="21"/>
          <w:lang w:val="el-GR" w:eastAsia="en-US"/>
        </w:rPr>
        <w:t>πληρωμής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εισφορών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κοινωνικής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ασφάλισης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και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φόρων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παράσχει πληροφορίες</w:t>
      </w:r>
      <w:r w:rsidRPr="00717CEA">
        <w:rPr>
          <w:rFonts w:ascii="FreeSans" w:eastAsia="FreeSans" w:hAnsi="FreeSans" w:cs="FreeSans"/>
          <w:b/>
          <w:spacing w:val="-21"/>
          <w:w w:val="95"/>
          <w:sz w:val="21"/>
          <w:szCs w:val="21"/>
          <w:lang w:val="el-GR" w:eastAsia="en-US"/>
        </w:rPr>
        <w:t xml:space="preserve"> </w:t>
      </w:r>
      <w:r w:rsidRPr="00717CEA">
        <w:rPr>
          <w:rFonts w:ascii="FreeSans" w:eastAsia="FreeSans" w:hAnsi="FreeSans" w:cs="FreeSans"/>
          <w:b/>
          <w:w w:val="95"/>
          <w:sz w:val="21"/>
          <w:szCs w:val="21"/>
          <w:lang w:val="el-GR" w:eastAsia="en-US"/>
        </w:rPr>
        <w:t>που</w:t>
      </w:r>
      <w:r w:rsidRPr="00717CEA">
        <w:rPr>
          <w:rFonts w:ascii="FreeSans" w:eastAsia="FreeSans" w:hAnsi="FreeSans" w:cs="FreeSans"/>
          <w:b/>
          <w:spacing w:val="-21"/>
          <w:w w:val="95"/>
          <w:sz w:val="21"/>
          <w:szCs w:val="21"/>
          <w:lang w:val="el-GR" w:eastAsia="en-US"/>
        </w:rPr>
        <w:t xml:space="preserve"> </w:t>
      </w:r>
      <w:r w:rsidRPr="00717CEA">
        <w:rPr>
          <w:rFonts w:ascii="FreeSans" w:eastAsia="FreeSans" w:hAnsi="FreeSans" w:cs="FreeSans"/>
          <w:b/>
          <w:w w:val="95"/>
          <w:sz w:val="21"/>
          <w:szCs w:val="21"/>
          <w:lang w:val="el-GR" w:eastAsia="en-US"/>
        </w:rPr>
        <w:t>θα</w:t>
      </w:r>
      <w:r w:rsidRPr="00717CEA">
        <w:rPr>
          <w:rFonts w:ascii="FreeSans" w:eastAsia="FreeSans" w:hAnsi="FreeSans" w:cs="FreeSans"/>
          <w:b/>
          <w:spacing w:val="-20"/>
          <w:w w:val="95"/>
          <w:sz w:val="21"/>
          <w:szCs w:val="21"/>
          <w:lang w:val="el-GR" w:eastAsia="en-US"/>
        </w:rPr>
        <w:t xml:space="preserve"> </w:t>
      </w:r>
      <w:r w:rsidRPr="00717CEA">
        <w:rPr>
          <w:rFonts w:ascii="FreeSans" w:eastAsia="FreeSans" w:hAnsi="FreeSans" w:cs="FreeSans"/>
          <w:b/>
          <w:w w:val="95"/>
          <w:sz w:val="21"/>
          <w:szCs w:val="21"/>
          <w:lang w:val="el-GR" w:eastAsia="en-US"/>
        </w:rPr>
        <w:t>δίνουν</w:t>
      </w:r>
      <w:r w:rsidRPr="00717CEA">
        <w:rPr>
          <w:rFonts w:ascii="FreeSans" w:eastAsia="FreeSans" w:hAnsi="FreeSans" w:cs="FreeSans"/>
          <w:b/>
          <w:spacing w:val="-21"/>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0"/>
          <w:w w:val="95"/>
          <w:sz w:val="21"/>
          <w:szCs w:val="21"/>
          <w:lang w:val="el-GR" w:eastAsia="en-US"/>
        </w:rPr>
        <w:t xml:space="preserve"> </w:t>
      </w:r>
      <w:r w:rsidRPr="00717CEA">
        <w:rPr>
          <w:rFonts w:ascii="FreeSans" w:eastAsia="FreeSans" w:hAnsi="FreeSans" w:cs="FreeSans"/>
          <w:b/>
          <w:w w:val="95"/>
          <w:sz w:val="21"/>
          <w:szCs w:val="21"/>
          <w:lang w:val="el-GR" w:eastAsia="en-US"/>
        </w:rPr>
        <w:t>δυνατότητα</w:t>
      </w:r>
      <w:r w:rsidRPr="00717CEA">
        <w:rPr>
          <w:rFonts w:ascii="FreeSans" w:eastAsia="FreeSans" w:hAnsi="FreeSans" w:cs="FreeSans"/>
          <w:b/>
          <w:spacing w:val="-21"/>
          <w:w w:val="95"/>
          <w:sz w:val="21"/>
          <w:szCs w:val="21"/>
          <w:lang w:val="el-GR" w:eastAsia="en-US"/>
        </w:rPr>
        <w:t xml:space="preserve"> </w:t>
      </w:r>
      <w:r w:rsidRPr="00717CEA">
        <w:rPr>
          <w:rFonts w:ascii="FreeSans" w:eastAsia="FreeSans" w:hAnsi="FreeSans" w:cs="FreeSans"/>
          <w:b/>
          <w:w w:val="95"/>
          <w:sz w:val="21"/>
          <w:szCs w:val="21"/>
          <w:lang w:val="el-GR" w:eastAsia="en-US"/>
        </w:rPr>
        <w:t>στην</w:t>
      </w:r>
      <w:r w:rsidRPr="00717CEA">
        <w:rPr>
          <w:rFonts w:ascii="FreeSans" w:eastAsia="FreeSans" w:hAnsi="FreeSans" w:cs="FreeSans"/>
          <w:b/>
          <w:spacing w:val="-20"/>
          <w:w w:val="95"/>
          <w:sz w:val="21"/>
          <w:szCs w:val="21"/>
          <w:lang w:val="el-GR" w:eastAsia="en-US"/>
        </w:rPr>
        <w:t xml:space="preserve"> </w:t>
      </w:r>
      <w:r w:rsidRPr="00717CEA">
        <w:rPr>
          <w:rFonts w:ascii="FreeSans" w:eastAsia="FreeSans" w:hAnsi="FreeSans" w:cs="FreeSans"/>
          <w:b/>
          <w:w w:val="95"/>
          <w:sz w:val="21"/>
          <w:szCs w:val="21"/>
          <w:lang w:val="el-GR" w:eastAsia="en-US"/>
        </w:rPr>
        <w:t>αναθέτουσα</w:t>
      </w:r>
      <w:r w:rsidRPr="00717CEA">
        <w:rPr>
          <w:rFonts w:ascii="FreeSans" w:eastAsia="FreeSans" w:hAnsi="FreeSans" w:cs="FreeSans"/>
          <w:b/>
          <w:spacing w:val="-21"/>
          <w:w w:val="95"/>
          <w:sz w:val="21"/>
          <w:szCs w:val="21"/>
          <w:lang w:val="el-GR" w:eastAsia="en-US"/>
        </w:rPr>
        <w:t xml:space="preserve"> </w:t>
      </w:r>
      <w:r w:rsidRPr="00717CEA">
        <w:rPr>
          <w:rFonts w:ascii="FreeSans" w:eastAsia="FreeSans" w:hAnsi="FreeSans" w:cs="FreeSans"/>
          <w:b/>
          <w:w w:val="95"/>
          <w:sz w:val="21"/>
          <w:szCs w:val="21"/>
          <w:lang w:val="el-GR" w:eastAsia="en-US"/>
        </w:rPr>
        <w:t>αρχή</w:t>
      </w:r>
      <w:r w:rsidRPr="00717CEA">
        <w:rPr>
          <w:rFonts w:ascii="FreeSans" w:eastAsia="FreeSans" w:hAnsi="FreeSans" w:cs="FreeSans"/>
          <w:b/>
          <w:spacing w:val="-20"/>
          <w:w w:val="95"/>
          <w:sz w:val="21"/>
          <w:szCs w:val="21"/>
          <w:lang w:val="el-GR" w:eastAsia="en-US"/>
        </w:rPr>
        <w:t xml:space="preserve"> </w:t>
      </w:r>
      <w:r w:rsidRPr="00717CEA">
        <w:rPr>
          <w:rFonts w:ascii="FreeSans" w:eastAsia="FreeSans" w:hAnsi="FreeSans" w:cs="FreeSans"/>
          <w:b/>
          <w:w w:val="95"/>
          <w:sz w:val="21"/>
          <w:szCs w:val="21"/>
          <w:lang w:val="el-GR" w:eastAsia="en-US"/>
        </w:rPr>
        <w:t>ή στον</w:t>
      </w:r>
      <w:r w:rsidRPr="00717CEA">
        <w:rPr>
          <w:rFonts w:ascii="FreeSans" w:eastAsia="FreeSans" w:hAnsi="FreeSans" w:cs="FreeSans"/>
          <w:b/>
          <w:spacing w:val="-17"/>
          <w:w w:val="95"/>
          <w:sz w:val="21"/>
          <w:szCs w:val="21"/>
          <w:lang w:val="el-GR" w:eastAsia="en-US"/>
        </w:rPr>
        <w:t xml:space="preserve"> </w:t>
      </w:r>
      <w:r w:rsidRPr="00717CEA">
        <w:rPr>
          <w:rFonts w:ascii="FreeSans" w:eastAsia="FreeSans" w:hAnsi="FreeSans" w:cs="FreeSans"/>
          <w:b/>
          <w:w w:val="95"/>
          <w:sz w:val="21"/>
          <w:szCs w:val="21"/>
          <w:lang w:val="el-GR" w:eastAsia="en-US"/>
        </w:rPr>
        <w:t>αναθέτοντα</w:t>
      </w:r>
      <w:r w:rsidRPr="00717CEA">
        <w:rPr>
          <w:rFonts w:ascii="FreeSans" w:eastAsia="FreeSans" w:hAnsi="FreeSans" w:cs="FreeSans"/>
          <w:b/>
          <w:spacing w:val="-16"/>
          <w:w w:val="95"/>
          <w:sz w:val="21"/>
          <w:szCs w:val="21"/>
          <w:lang w:val="el-GR" w:eastAsia="en-US"/>
        </w:rPr>
        <w:t xml:space="preserve"> </w:t>
      </w:r>
      <w:r w:rsidRPr="00717CEA">
        <w:rPr>
          <w:rFonts w:ascii="FreeSans" w:eastAsia="FreeSans" w:hAnsi="FreeSans" w:cs="FreeSans"/>
          <w:b/>
          <w:w w:val="95"/>
          <w:sz w:val="21"/>
          <w:szCs w:val="21"/>
          <w:lang w:val="el-GR" w:eastAsia="en-US"/>
        </w:rPr>
        <w:t>φορέα</w:t>
      </w:r>
      <w:r w:rsidRPr="00717CEA">
        <w:rPr>
          <w:rFonts w:ascii="FreeSans" w:eastAsia="FreeSans" w:hAnsi="FreeSans" w:cs="FreeSans"/>
          <w:b/>
          <w:spacing w:val="-17"/>
          <w:w w:val="95"/>
          <w:sz w:val="21"/>
          <w:szCs w:val="21"/>
          <w:lang w:val="el-GR" w:eastAsia="en-US"/>
        </w:rPr>
        <w:t xml:space="preserve">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16"/>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16"/>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17"/>
          <w:w w:val="95"/>
          <w:sz w:val="21"/>
          <w:szCs w:val="21"/>
          <w:lang w:val="el-GR" w:eastAsia="en-US"/>
        </w:rPr>
        <w:t xml:space="preserve"> </w:t>
      </w:r>
      <w:r w:rsidRPr="00717CEA">
        <w:rPr>
          <w:rFonts w:ascii="FreeSans" w:eastAsia="FreeSans" w:hAnsi="FreeSans" w:cs="FreeSans"/>
          <w:b/>
          <w:w w:val="95"/>
          <w:sz w:val="21"/>
          <w:szCs w:val="21"/>
          <w:lang w:val="el-GR" w:eastAsia="en-US"/>
        </w:rPr>
        <w:t>απευθείας</w:t>
      </w:r>
      <w:r w:rsidRPr="00717CEA">
        <w:rPr>
          <w:rFonts w:ascii="FreeSans" w:eastAsia="FreeSans" w:hAnsi="FreeSans" w:cs="FreeSans"/>
          <w:b/>
          <w:spacing w:val="-16"/>
          <w:w w:val="95"/>
          <w:sz w:val="21"/>
          <w:szCs w:val="21"/>
          <w:lang w:val="el-GR" w:eastAsia="en-US"/>
        </w:rPr>
        <w:t xml:space="preserve"> </w:t>
      </w:r>
      <w:r w:rsidRPr="00717CEA">
        <w:rPr>
          <w:rFonts w:ascii="FreeSans" w:eastAsia="FreeSans" w:hAnsi="FreeSans" w:cs="FreeSans"/>
          <w:b/>
          <w:w w:val="95"/>
          <w:sz w:val="21"/>
          <w:szCs w:val="21"/>
          <w:lang w:val="el-GR" w:eastAsia="en-US"/>
        </w:rPr>
        <w:t>μέσω</w:t>
      </w:r>
      <w:r w:rsidRPr="00717CEA">
        <w:rPr>
          <w:rFonts w:ascii="FreeSans" w:eastAsia="FreeSans" w:hAnsi="FreeSans" w:cs="FreeSans"/>
          <w:b/>
          <w:spacing w:val="-16"/>
          <w:w w:val="95"/>
          <w:sz w:val="21"/>
          <w:szCs w:val="21"/>
          <w:lang w:val="el-GR" w:eastAsia="en-US"/>
        </w:rPr>
        <w:t xml:space="preserve"> </w:t>
      </w:r>
      <w:r w:rsidRPr="00717CEA">
        <w:rPr>
          <w:rFonts w:ascii="FreeSans" w:eastAsia="FreeSans" w:hAnsi="FreeSans" w:cs="FreeSans"/>
          <w:b/>
          <w:w w:val="95"/>
          <w:sz w:val="21"/>
          <w:szCs w:val="21"/>
          <w:lang w:val="el-GR" w:eastAsia="en-US"/>
        </w:rPr>
        <w:t>πρόσβασης</w:t>
      </w:r>
      <w:r w:rsidRPr="00717CEA">
        <w:rPr>
          <w:rFonts w:ascii="FreeSans" w:eastAsia="FreeSans" w:hAnsi="FreeSans" w:cs="FreeSans"/>
          <w:b/>
          <w:spacing w:val="-17"/>
          <w:w w:val="95"/>
          <w:sz w:val="21"/>
          <w:szCs w:val="21"/>
          <w:lang w:val="el-GR" w:eastAsia="en-US"/>
        </w:rPr>
        <w:t xml:space="preserve"> </w:t>
      </w:r>
      <w:r w:rsidRPr="00717CEA">
        <w:rPr>
          <w:rFonts w:ascii="FreeSans" w:eastAsia="FreeSans" w:hAnsi="FreeSans" w:cs="FreeSans"/>
          <w:b/>
          <w:w w:val="95"/>
          <w:sz w:val="21"/>
          <w:szCs w:val="21"/>
          <w:lang w:val="el-GR" w:eastAsia="en-US"/>
        </w:rPr>
        <w:t xml:space="preserve">σε </w:t>
      </w:r>
      <w:r w:rsidRPr="00717CEA">
        <w:rPr>
          <w:rFonts w:ascii="FreeSans" w:eastAsia="FreeSans" w:hAnsi="FreeSans" w:cs="FreeSans"/>
          <w:b/>
          <w:w w:val="90"/>
          <w:sz w:val="21"/>
          <w:szCs w:val="21"/>
          <w:lang w:val="el-GR" w:eastAsia="en-US"/>
        </w:rPr>
        <w:t xml:space="preserve">εθνική βάση δεδομένων σε οποιοδήποτε κράτος μέλος αυτή διατίθεται </w:t>
      </w:r>
      <w:r w:rsidRPr="00717CEA">
        <w:rPr>
          <w:rFonts w:ascii="FreeSans" w:eastAsia="FreeSans" w:hAnsi="FreeSans" w:cs="FreeSans"/>
          <w:b/>
          <w:sz w:val="21"/>
          <w:szCs w:val="21"/>
          <w:lang w:val="el-GR" w:eastAsia="en-US"/>
        </w:rPr>
        <w:t>δωρεάν;</w:t>
      </w:r>
    </w:p>
    <w:p w14:paraId="21798C4C" w14:textId="77777777" w:rsidR="00717CEA" w:rsidRPr="00717CEA" w:rsidRDefault="00717CEA" w:rsidP="00717CEA">
      <w:pPr>
        <w:widowControl w:val="0"/>
        <w:suppressAutoHyphens w:val="0"/>
        <w:autoSpaceDE w:val="0"/>
        <w:autoSpaceDN w:val="0"/>
        <w:spacing w:after="0" w:line="247"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4F08084A"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0232E012" w14:textId="77777777" w:rsidR="00717CEA" w:rsidRPr="00717CEA" w:rsidRDefault="00717CEA" w:rsidP="00717CEA">
      <w:pPr>
        <w:widowControl w:val="0"/>
        <w:suppressAutoHyphens w:val="0"/>
        <w:autoSpaceDE w:val="0"/>
        <w:autoSpaceDN w:val="0"/>
        <w:spacing w:after="0" w:line="280" w:lineRule="auto"/>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74CAB634" w14:textId="77777777" w:rsidR="00717CEA" w:rsidRPr="00717CEA" w:rsidRDefault="00717CEA" w:rsidP="00717CEA">
      <w:pPr>
        <w:widowControl w:val="0"/>
        <w:suppressAutoHyphens w:val="0"/>
        <w:autoSpaceDE w:val="0"/>
        <w:autoSpaceDN w:val="0"/>
        <w:spacing w:before="10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Διαδικτυακή Διεύθυνση</w:t>
      </w:r>
    </w:p>
    <w:p w14:paraId="1FBCD46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A2DCA17"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39AE973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9EB0D8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49733FB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55F847A"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1C6A1CFB"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O ΟΦ συμμετάσχει στη διαδικασία μαζί με άλλους Οικονομικούς Φορείς</w:t>
      </w:r>
    </w:p>
    <w:p w14:paraId="2DE688CD"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συμμετέχει στη διαδικασία σύναψης σύμβασης από κοινού με άλλους;</w:t>
      </w:r>
    </w:p>
    <w:p w14:paraId="001ADC1F" w14:textId="77777777" w:rsidR="00717CEA" w:rsidRPr="00717CEA" w:rsidRDefault="00717CEA" w:rsidP="00717CEA">
      <w:pPr>
        <w:widowControl w:val="0"/>
        <w:suppressAutoHyphens w:val="0"/>
        <w:autoSpaceDE w:val="0"/>
        <w:autoSpaceDN w:val="0"/>
        <w:spacing w:before="73"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217B34DB"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0EA773C1" w14:textId="77777777" w:rsidR="00717CEA" w:rsidRPr="00717CEA" w:rsidRDefault="00717CEA" w:rsidP="00717CEA">
      <w:pPr>
        <w:widowControl w:val="0"/>
        <w:suppressAutoHyphens w:val="0"/>
        <w:autoSpaceDE w:val="0"/>
        <w:autoSpaceDN w:val="0"/>
        <w:spacing w:before="192" w:after="0" w:line="280" w:lineRule="auto"/>
        <w:ind w:right="265"/>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Αναφέρετε</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τον</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ρόλο</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οικονομικού</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φορέα</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στην</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ένωση</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spacing w:val="-2"/>
          <w:w w:val="95"/>
          <w:sz w:val="21"/>
          <w:szCs w:val="21"/>
          <w:lang w:val="el-GR" w:eastAsia="en-US"/>
        </w:rPr>
        <w:t xml:space="preserve">(συντονιστής, </w:t>
      </w:r>
      <w:r w:rsidRPr="00717CEA">
        <w:rPr>
          <w:rFonts w:ascii="FreeSans" w:eastAsia="FreeSans" w:hAnsi="FreeSans" w:cs="FreeSans"/>
          <w:b/>
          <w:sz w:val="21"/>
          <w:szCs w:val="21"/>
          <w:lang w:val="el-GR" w:eastAsia="en-US"/>
        </w:rPr>
        <w:t>υπεύθυνος για συγκεκριμένα</w:t>
      </w:r>
      <w:r w:rsidRPr="00717CEA">
        <w:rPr>
          <w:rFonts w:ascii="FreeSans" w:eastAsia="FreeSans" w:hAnsi="FreeSans" w:cs="FreeSans"/>
          <w:b/>
          <w:spacing w:val="-23"/>
          <w:sz w:val="21"/>
          <w:szCs w:val="21"/>
          <w:lang w:val="el-GR" w:eastAsia="en-US"/>
        </w:rPr>
        <w:t xml:space="preserve"> </w:t>
      </w:r>
      <w:r w:rsidRPr="00717CEA">
        <w:rPr>
          <w:rFonts w:ascii="FreeSans" w:eastAsia="FreeSans" w:hAnsi="FreeSans" w:cs="FreeSans"/>
          <w:b/>
          <w:sz w:val="21"/>
          <w:szCs w:val="21"/>
          <w:lang w:val="el-GR" w:eastAsia="en-US"/>
        </w:rPr>
        <w:t>καθήκοντα...):</w:t>
      </w:r>
    </w:p>
    <w:p w14:paraId="49106BD5"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605B77A" w14:textId="77777777" w:rsidR="00717CEA" w:rsidRPr="00717CEA" w:rsidRDefault="00717CEA" w:rsidP="00717CEA">
      <w:pPr>
        <w:widowControl w:val="0"/>
        <w:suppressAutoHyphens w:val="0"/>
        <w:autoSpaceDE w:val="0"/>
        <w:autoSpaceDN w:val="0"/>
        <w:spacing w:before="192" w:after="0" w:line="280" w:lineRule="auto"/>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Προσδιορίστε τους άλλους οικονομικούς φορείς που συμμετέχουν </w:t>
      </w:r>
      <w:r w:rsidRPr="00717CEA">
        <w:rPr>
          <w:rFonts w:ascii="FreeSans" w:eastAsia="FreeSans" w:hAnsi="FreeSans" w:cs="FreeSans"/>
          <w:b/>
          <w:spacing w:val="-6"/>
          <w:w w:val="90"/>
          <w:sz w:val="21"/>
          <w:szCs w:val="21"/>
          <w:lang w:val="el-GR" w:eastAsia="en-US"/>
        </w:rPr>
        <w:t xml:space="preserve">από </w:t>
      </w:r>
      <w:r w:rsidRPr="00717CEA">
        <w:rPr>
          <w:rFonts w:ascii="FreeSans" w:eastAsia="FreeSans" w:hAnsi="FreeSans" w:cs="FreeSans"/>
          <w:b/>
          <w:sz w:val="21"/>
          <w:szCs w:val="21"/>
          <w:lang w:val="el-GR" w:eastAsia="en-US"/>
        </w:rPr>
        <w:t>κοινού στη διαδικασία σύναψης</w:t>
      </w:r>
      <w:r w:rsidRPr="00717CEA">
        <w:rPr>
          <w:rFonts w:ascii="FreeSans" w:eastAsia="FreeSans" w:hAnsi="FreeSans" w:cs="FreeSans"/>
          <w:b/>
          <w:spacing w:val="-30"/>
          <w:sz w:val="21"/>
          <w:szCs w:val="21"/>
          <w:lang w:val="el-GR" w:eastAsia="en-US"/>
        </w:rPr>
        <w:t xml:space="preserve"> </w:t>
      </w:r>
      <w:r w:rsidRPr="00717CEA">
        <w:rPr>
          <w:rFonts w:ascii="FreeSans" w:eastAsia="FreeSans" w:hAnsi="FreeSans" w:cs="FreeSans"/>
          <w:b/>
          <w:sz w:val="21"/>
          <w:szCs w:val="21"/>
          <w:lang w:val="el-GR" w:eastAsia="en-US"/>
        </w:rPr>
        <w:t>σύμβασης:</w:t>
      </w:r>
    </w:p>
    <w:p w14:paraId="745C88C7"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CF822BF"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Κατά περίπτωση, επωνυμία της συμμετέχουσας ένωσης:</w:t>
      </w:r>
    </w:p>
    <w:p w14:paraId="7659B4F4"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A7FDDFD"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46741BBC" w14:textId="77777777" w:rsidR="00717CEA" w:rsidRPr="00717CEA" w:rsidRDefault="00717CEA" w:rsidP="00717CEA">
      <w:pPr>
        <w:widowControl w:val="0"/>
        <w:suppressAutoHyphens w:val="0"/>
        <w:autoSpaceDE w:val="0"/>
        <w:autoSpaceDN w:val="0"/>
        <w:spacing w:before="149"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6F58D98E"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E9F09C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764623F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BDF191D"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38D371E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2C6B62B"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3C474904" w14:textId="77777777" w:rsidR="00717CEA" w:rsidRPr="00717CEA" w:rsidRDefault="00717CEA" w:rsidP="00717CEA">
      <w:pPr>
        <w:widowControl w:val="0"/>
        <w:suppressAutoHyphens w:val="0"/>
        <w:autoSpaceDE w:val="0"/>
        <w:autoSpaceDN w:val="0"/>
        <w:spacing w:before="11" w:after="0"/>
        <w:jc w:val="left"/>
        <w:rPr>
          <w:rFonts w:ascii="FreeSans" w:eastAsia="FreeSans" w:hAnsi="FreeSans" w:cs="FreeSans"/>
          <w:sz w:val="38"/>
          <w:szCs w:val="21"/>
          <w:lang w:val="el-GR" w:eastAsia="en-US"/>
        </w:rPr>
      </w:pPr>
    </w:p>
    <w:p w14:paraId="15C8FD8A" w14:textId="77777777" w:rsidR="00717CEA" w:rsidRPr="00717CEA" w:rsidRDefault="00717CEA" w:rsidP="00717CEA">
      <w:pPr>
        <w:widowControl w:val="0"/>
        <w:suppressAutoHyphens w:val="0"/>
        <w:autoSpaceDE w:val="0"/>
        <w:autoSpaceDN w:val="0"/>
        <w:spacing w:before="1"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Τμήματα που συμμετάσχει ο ΟΦ</w:t>
      </w:r>
    </w:p>
    <w:p w14:paraId="5AB35DDD" w14:textId="77777777" w:rsidR="00717CEA" w:rsidRPr="00717CEA" w:rsidRDefault="00717CEA" w:rsidP="00717CEA">
      <w:pPr>
        <w:widowControl w:val="0"/>
        <w:suppressAutoHyphens w:val="0"/>
        <w:autoSpaceDE w:val="0"/>
        <w:autoSpaceDN w:val="0"/>
        <w:spacing w:before="117" w:after="0" w:line="280" w:lineRule="auto"/>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Κατά περίπτωση, αναφορά του τμήματος ή των τμημάτων για τα οποία ο οικονομικός φορέας επιθυμεί να υποβάλει προσφορά.</w:t>
      </w:r>
    </w:p>
    <w:p w14:paraId="2E24D31C" w14:textId="77777777" w:rsidR="00717CEA" w:rsidRPr="00717CEA" w:rsidRDefault="00717CEA" w:rsidP="00717CEA">
      <w:pPr>
        <w:widowControl w:val="0"/>
        <w:suppressAutoHyphens w:val="0"/>
        <w:autoSpaceDE w:val="0"/>
        <w:autoSpaceDN w:val="0"/>
        <w:spacing w:before="73"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55C39B42"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C2814C2"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38B131E4" w14:textId="77777777" w:rsidR="00717CEA" w:rsidRPr="00717CEA" w:rsidRDefault="00717CEA" w:rsidP="00717CEA">
      <w:pPr>
        <w:widowControl w:val="0"/>
        <w:suppressAutoHyphens w:val="0"/>
        <w:autoSpaceDE w:val="0"/>
        <w:autoSpaceDN w:val="0"/>
        <w:spacing w:before="101"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Β: Πληροφορίες σχετικά με τους εκπροσώπους του οικονομικού φορέα #1</w:t>
      </w:r>
    </w:p>
    <w:p w14:paraId="00D3C26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Όνομα:</w:t>
      </w:r>
    </w:p>
    <w:p w14:paraId="56D4F92D"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Επώνυμο:</w:t>
      </w:r>
    </w:p>
    <w:p w14:paraId="43680971"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Ημερομηνία γέννησης:</w:t>
      </w:r>
    </w:p>
    <w:p w14:paraId="093F0E0B"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Τόπος γέννησης:</w:t>
      </w:r>
    </w:p>
    <w:p w14:paraId="530A753E"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Οδός και αριθμός:</w:t>
      </w:r>
    </w:p>
    <w:p w14:paraId="53409CAC"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proofErr w:type="spellStart"/>
      <w:r w:rsidRPr="00717CEA">
        <w:rPr>
          <w:rFonts w:ascii="FreeSans" w:eastAsia="FreeSans" w:hAnsi="FreeSans" w:cs="FreeSans"/>
          <w:b/>
          <w:sz w:val="21"/>
          <w:szCs w:val="21"/>
          <w:lang w:val="el-GR" w:eastAsia="en-US"/>
        </w:rPr>
        <w:t>Ταχ</w:t>
      </w:r>
      <w:proofErr w:type="spellEnd"/>
      <w:r w:rsidRPr="00717CEA">
        <w:rPr>
          <w:rFonts w:ascii="FreeSans" w:eastAsia="FreeSans" w:hAnsi="FreeSans" w:cs="FreeSans"/>
          <w:b/>
          <w:sz w:val="21"/>
          <w:szCs w:val="21"/>
          <w:lang w:val="el-GR" w:eastAsia="en-US"/>
        </w:rPr>
        <w:t xml:space="preserve">. </w:t>
      </w:r>
      <w:proofErr w:type="spellStart"/>
      <w:r w:rsidRPr="00717CEA">
        <w:rPr>
          <w:rFonts w:ascii="FreeSans" w:eastAsia="FreeSans" w:hAnsi="FreeSans" w:cs="FreeSans"/>
          <w:b/>
          <w:sz w:val="21"/>
          <w:szCs w:val="21"/>
          <w:lang w:val="el-GR" w:eastAsia="en-US"/>
        </w:rPr>
        <w:t>κωδ</w:t>
      </w:r>
      <w:proofErr w:type="spellEnd"/>
      <w:r w:rsidRPr="00717CEA">
        <w:rPr>
          <w:rFonts w:ascii="FreeSans" w:eastAsia="FreeSans" w:hAnsi="FreeSans" w:cs="FreeSans"/>
          <w:b/>
          <w:sz w:val="21"/>
          <w:szCs w:val="21"/>
          <w:lang w:val="el-GR" w:eastAsia="en-US"/>
        </w:rPr>
        <w:t>.:</w:t>
      </w:r>
    </w:p>
    <w:p w14:paraId="70C74175"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Πόλη:</w:t>
      </w:r>
    </w:p>
    <w:p w14:paraId="27271094"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Χώρα:</w:t>
      </w:r>
    </w:p>
    <w:p w14:paraId="20B3C6F9"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Τηλέφωνο:</w:t>
      </w:r>
    </w:p>
    <w:p w14:paraId="2BE503B1"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proofErr w:type="spellStart"/>
      <w:r w:rsidRPr="00717CEA">
        <w:rPr>
          <w:rFonts w:ascii="FreeSans" w:eastAsia="FreeSans" w:hAnsi="FreeSans" w:cs="FreeSans"/>
          <w:b/>
          <w:sz w:val="21"/>
          <w:szCs w:val="21"/>
          <w:lang w:val="el-GR" w:eastAsia="en-US"/>
        </w:rPr>
        <w:t>Ηλ</w:t>
      </w:r>
      <w:proofErr w:type="spellEnd"/>
      <w:r w:rsidRPr="00717CEA">
        <w:rPr>
          <w:rFonts w:ascii="FreeSans" w:eastAsia="FreeSans" w:hAnsi="FreeSans" w:cs="FreeSans"/>
          <w:b/>
          <w:sz w:val="21"/>
          <w:szCs w:val="21"/>
          <w:lang w:val="el-GR" w:eastAsia="en-US"/>
        </w:rPr>
        <w:t xml:space="preserve">. </w:t>
      </w:r>
      <w:proofErr w:type="spellStart"/>
      <w:r w:rsidRPr="00717CEA">
        <w:rPr>
          <w:rFonts w:ascii="FreeSans" w:eastAsia="FreeSans" w:hAnsi="FreeSans" w:cs="FreeSans"/>
          <w:b/>
          <w:sz w:val="21"/>
          <w:szCs w:val="21"/>
          <w:lang w:val="el-GR" w:eastAsia="en-US"/>
        </w:rPr>
        <w:t>ταχ</w:t>
      </w:r>
      <w:proofErr w:type="spellEnd"/>
      <w:r w:rsidRPr="00717CEA">
        <w:rPr>
          <w:rFonts w:ascii="FreeSans" w:eastAsia="FreeSans" w:hAnsi="FreeSans" w:cs="FreeSans"/>
          <w:b/>
          <w:sz w:val="21"/>
          <w:szCs w:val="21"/>
          <w:lang w:val="el-GR" w:eastAsia="en-US"/>
        </w:rPr>
        <w:t>/</w:t>
      </w:r>
      <w:proofErr w:type="spellStart"/>
      <w:r w:rsidRPr="00717CEA">
        <w:rPr>
          <w:rFonts w:ascii="FreeSans" w:eastAsia="FreeSans" w:hAnsi="FreeSans" w:cs="FreeSans"/>
          <w:b/>
          <w:sz w:val="21"/>
          <w:szCs w:val="21"/>
          <w:lang w:val="el-GR" w:eastAsia="en-US"/>
        </w:rPr>
        <w:t>μείο</w:t>
      </w:r>
      <w:proofErr w:type="spellEnd"/>
      <w:r w:rsidRPr="00717CEA">
        <w:rPr>
          <w:rFonts w:ascii="FreeSans" w:eastAsia="FreeSans" w:hAnsi="FreeSans" w:cs="FreeSans"/>
          <w:b/>
          <w:sz w:val="21"/>
          <w:szCs w:val="21"/>
          <w:lang w:val="el-GR" w:eastAsia="en-US"/>
        </w:rPr>
        <w:t>:</w:t>
      </w:r>
    </w:p>
    <w:p w14:paraId="0BCB70D9"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Θέση/Ενεργών υπό την ιδιότητα:</w:t>
      </w:r>
    </w:p>
    <w:p w14:paraId="16B4FC9E" w14:textId="77777777" w:rsidR="00717CEA" w:rsidRPr="00717CEA" w:rsidRDefault="00717CEA" w:rsidP="00717CEA">
      <w:pPr>
        <w:widowControl w:val="0"/>
        <w:suppressAutoHyphens w:val="0"/>
        <w:autoSpaceDE w:val="0"/>
        <w:autoSpaceDN w:val="0"/>
        <w:spacing w:before="204" w:after="0" w:line="350" w:lineRule="auto"/>
        <w:ind w:right="2464"/>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Γ:</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σχετικά</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με</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στήριξη</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στις</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ικανότητες</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άλλων</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 xml:space="preserve">οντοτήτων </w:t>
      </w:r>
      <w:r w:rsidRPr="00717CEA">
        <w:rPr>
          <w:rFonts w:ascii="FreeSans" w:eastAsia="FreeSans" w:hAnsi="FreeSans" w:cs="FreeSans"/>
          <w:b/>
          <w:sz w:val="21"/>
          <w:szCs w:val="21"/>
          <w:lang w:val="el-GR" w:eastAsia="en-US"/>
        </w:rPr>
        <w:t>Βασίζεται σε ικανότητες άλλων</w:t>
      </w:r>
      <w:r w:rsidRPr="00717CEA">
        <w:rPr>
          <w:rFonts w:ascii="FreeSans" w:eastAsia="FreeSans" w:hAnsi="FreeSans" w:cs="FreeSans"/>
          <w:b/>
          <w:spacing w:val="-40"/>
          <w:sz w:val="21"/>
          <w:szCs w:val="21"/>
          <w:lang w:val="el-GR" w:eastAsia="en-US"/>
        </w:rPr>
        <w:t xml:space="preserve"> </w:t>
      </w:r>
      <w:r w:rsidRPr="00717CEA">
        <w:rPr>
          <w:rFonts w:ascii="FreeSans" w:eastAsia="FreeSans" w:hAnsi="FreeSans" w:cs="FreeSans"/>
          <w:b/>
          <w:sz w:val="21"/>
          <w:szCs w:val="21"/>
          <w:lang w:val="el-GR" w:eastAsia="en-US"/>
        </w:rPr>
        <w:t>οντοτήτων</w:t>
      </w:r>
    </w:p>
    <w:p w14:paraId="384BED53" w14:textId="77777777" w:rsidR="00717CEA" w:rsidRPr="00717CEA" w:rsidRDefault="00717CEA" w:rsidP="00717CEA">
      <w:pPr>
        <w:widowControl w:val="0"/>
        <w:suppressAutoHyphens w:val="0"/>
        <w:autoSpaceDE w:val="0"/>
        <w:autoSpaceDN w:val="0"/>
        <w:spacing w:before="3"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14:paraId="53DC5E45" w14:textId="77777777" w:rsidR="00717CEA" w:rsidRPr="00717CEA" w:rsidRDefault="00717CEA" w:rsidP="00717CEA">
      <w:pPr>
        <w:widowControl w:val="0"/>
        <w:suppressAutoHyphens w:val="0"/>
        <w:autoSpaceDE w:val="0"/>
        <w:autoSpaceDN w:val="0"/>
        <w:spacing w:before="7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48196418"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1121BD32"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Όνομα της οντότητας</w:t>
      </w:r>
    </w:p>
    <w:p w14:paraId="5663DDC9"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04051D1"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Ταυτότητα της οντότητας</w:t>
      </w:r>
    </w:p>
    <w:p w14:paraId="4E8FAB0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8A1C95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Τύπος ταυτότητας</w:t>
      </w:r>
    </w:p>
    <w:p w14:paraId="71B5201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C9CC8FA"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Κωδικοί CPV</w:t>
      </w:r>
    </w:p>
    <w:p w14:paraId="35D708B2"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5756165"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5326132B"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76BA2A4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EF558A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0556338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70321A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2E2FB1B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6C127A5"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80" w:right="1140" w:bottom="700" w:left="1140" w:header="0" w:footer="505" w:gutter="0"/>
          <w:cols w:space="720"/>
        </w:sectPr>
      </w:pPr>
    </w:p>
    <w:p w14:paraId="6B1ADC4D" w14:textId="77777777" w:rsidR="00717CEA" w:rsidRPr="00717CEA" w:rsidRDefault="00717CEA" w:rsidP="00717CEA">
      <w:pPr>
        <w:widowControl w:val="0"/>
        <w:suppressAutoHyphens w:val="0"/>
        <w:autoSpaceDE w:val="0"/>
        <w:autoSpaceDN w:val="0"/>
        <w:spacing w:before="108" w:after="0" w:line="280" w:lineRule="auto"/>
        <w:ind w:right="1217"/>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lastRenderedPageBreak/>
        <w:t>Δ:</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σχετικά</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με</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υπεργολάβους</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στην</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ικανότητα</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των</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οποίων</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δεν</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 xml:space="preserve">στηρίζεται </w:t>
      </w:r>
      <w:r w:rsidRPr="00717CEA">
        <w:rPr>
          <w:rFonts w:ascii="FreeSans" w:eastAsia="FreeSans" w:hAnsi="FreeSans" w:cs="FreeSans"/>
          <w:b/>
          <w:sz w:val="21"/>
          <w:szCs w:val="21"/>
          <w:lang w:val="el-GR" w:eastAsia="en-US"/>
        </w:rPr>
        <w:t>ο οικονομικός</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φορέας</w:t>
      </w:r>
    </w:p>
    <w:p w14:paraId="00825D74" w14:textId="77777777" w:rsidR="00717CEA" w:rsidRPr="00717CEA" w:rsidRDefault="00717CEA" w:rsidP="00717CEA">
      <w:pPr>
        <w:widowControl w:val="0"/>
        <w:suppressAutoHyphens w:val="0"/>
        <w:autoSpaceDE w:val="0"/>
        <w:autoSpaceDN w:val="0"/>
        <w:spacing w:before="73"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Δεν βασίζεται σε ικανότητες άλλων οντοτήτων</w:t>
      </w:r>
    </w:p>
    <w:p w14:paraId="2447D8C6"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προτίθεται να αναθέσει οποιοδήποτε τμήμα της σύμβασης σε τρίτους υπό μορφή υπεργολαβίας;</w:t>
      </w:r>
    </w:p>
    <w:p w14:paraId="7353EF28" w14:textId="77777777" w:rsidR="00717CEA" w:rsidRPr="00717CEA" w:rsidRDefault="00717CEA" w:rsidP="00717CEA">
      <w:pPr>
        <w:widowControl w:val="0"/>
        <w:suppressAutoHyphens w:val="0"/>
        <w:autoSpaceDE w:val="0"/>
        <w:autoSpaceDN w:val="0"/>
        <w:spacing w:before="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760AC4F5"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1632D122"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Όνομα της οντότητας</w:t>
      </w:r>
    </w:p>
    <w:p w14:paraId="368DCF02"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94B4867"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Ταυτότητα της οντότητας</w:t>
      </w:r>
    </w:p>
    <w:p w14:paraId="58259EF6"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65033D6"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Τύπος ταυτότητας</w:t>
      </w:r>
    </w:p>
    <w:p w14:paraId="3DE164D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AE78779"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Κωδικοί CPV</w:t>
      </w:r>
    </w:p>
    <w:p w14:paraId="6F44D2DE"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E5A8B68"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32A2D8E4"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2C6780F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9CA566D"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026241E8"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E871E80"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70A9D756"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EB6EFFC"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0B216633"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1B5A693A" w14:textId="77777777" w:rsidR="00717CEA" w:rsidRPr="00717CEA" w:rsidRDefault="00717CEA" w:rsidP="00717CEA">
      <w:pPr>
        <w:widowControl w:val="0"/>
        <w:suppressAutoHyphens w:val="0"/>
        <w:autoSpaceDE w:val="0"/>
        <w:autoSpaceDN w:val="0"/>
        <w:spacing w:before="7" w:after="0"/>
        <w:jc w:val="left"/>
        <w:rPr>
          <w:rFonts w:ascii="FreeSans" w:eastAsia="FreeSans" w:hAnsi="FreeSans" w:cs="FreeSans"/>
          <w:sz w:val="24"/>
          <w:szCs w:val="21"/>
          <w:lang w:val="el-GR" w:eastAsia="en-US"/>
        </w:rPr>
      </w:pPr>
    </w:p>
    <w:p w14:paraId="7683A079" w14:textId="77777777" w:rsidR="00717CEA" w:rsidRPr="00717CEA" w:rsidRDefault="00717CEA" w:rsidP="00717CEA">
      <w:pPr>
        <w:widowControl w:val="0"/>
        <w:tabs>
          <w:tab w:val="left" w:pos="9511"/>
        </w:tabs>
        <w:suppressAutoHyphens w:val="0"/>
        <w:autoSpaceDE w:val="0"/>
        <w:autoSpaceDN w:val="0"/>
        <w:spacing w:after="0"/>
        <w:jc w:val="left"/>
        <w:outlineLvl w:val="0"/>
        <w:rPr>
          <w:rFonts w:ascii="FreeSans" w:eastAsia="FreeSans" w:hAnsi="FreeSans" w:cs="FreeSans"/>
          <w:b/>
          <w:sz w:val="24"/>
          <w:lang w:val="el-GR" w:eastAsia="en-US"/>
        </w:rPr>
      </w:pPr>
      <w:r w:rsidRPr="00717CEA">
        <w:rPr>
          <w:rFonts w:ascii="FreeSans" w:eastAsia="FreeSans" w:hAnsi="FreeSans" w:cs="FreeSans"/>
          <w:b/>
          <w:w w:val="95"/>
          <w:sz w:val="24"/>
          <w:shd w:val="clear" w:color="auto" w:fill="DEDEDE"/>
          <w:lang w:val="el-GR" w:eastAsia="en-US"/>
        </w:rPr>
        <w:t>Μέρος ΙΙΙ: Λόγοι</w:t>
      </w:r>
      <w:r w:rsidRPr="00717CEA">
        <w:rPr>
          <w:rFonts w:ascii="FreeSans" w:eastAsia="FreeSans" w:hAnsi="FreeSans" w:cs="FreeSans"/>
          <w:b/>
          <w:spacing w:val="-46"/>
          <w:w w:val="95"/>
          <w:sz w:val="24"/>
          <w:shd w:val="clear" w:color="auto" w:fill="DEDEDE"/>
          <w:lang w:val="el-GR" w:eastAsia="en-US"/>
        </w:rPr>
        <w:t xml:space="preserve"> </w:t>
      </w:r>
      <w:r w:rsidRPr="00717CEA">
        <w:rPr>
          <w:rFonts w:ascii="FreeSans" w:eastAsia="FreeSans" w:hAnsi="FreeSans" w:cs="FreeSans"/>
          <w:b/>
          <w:w w:val="95"/>
          <w:sz w:val="24"/>
          <w:shd w:val="clear" w:color="auto" w:fill="DEDEDE"/>
          <w:lang w:val="el-GR" w:eastAsia="en-US"/>
        </w:rPr>
        <w:t>αποκλεισμού</w:t>
      </w:r>
      <w:r w:rsidRPr="00717CEA">
        <w:rPr>
          <w:rFonts w:ascii="FreeSans" w:eastAsia="FreeSans" w:hAnsi="FreeSans" w:cs="FreeSans"/>
          <w:b/>
          <w:sz w:val="24"/>
          <w:shd w:val="clear" w:color="auto" w:fill="DEDEDE"/>
          <w:lang w:val="el-GR" w:eastAsia="en-US"/>
        </w:rPr>
        <w:tab/>
      </w:r>
    </w:p>
    <w:p w14:paraId="32B029F5" w14:textId="77777777" w:rsidR="00717CEA" w:rsidRPr="00717CEA" w:rsidRDefault="00717CEA" w:rsidP="00717CEA">
      <w:pPr>
        <w:widowControl w:val="0"/>
        <w:suppressAutoHyphens w:val="0"/>
        <w:autoSpaceDE w:val="0"/>
        <w:autoSpaceDN w:val="0"/>
        <w:spacing w:before="186"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 Λόγοι που σχετίζονται με ποινικές καταδίκες</w:t>
      </w:r>
    </w:p>
    <w:p w14:paraId="2B467A57" w14:textId="77777777" w:rsidR="00717CEA" w:rsidRPr="00717CEA" w:rsidRDefault="00717CEA" w:rsidP="00717CEA">
      <w:pPr>
        <w:widowControl w:val="0"/>
        <w:suppressAutoHyphens w:val="0"/>
        <w:autoSpaceDE w:val="0"/>
        <w:autoSpaceDN w:val="0"/>
        <w:spacing w:before="117" w:after="0" w:line="280" w:lineRule="auto"/>
        <w:ind w:right="753"/>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Λόγοι</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που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σχετίζονται</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με</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ποινικές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καταδίκες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βάσει</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των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εθνικών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διατάξεων</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για</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την </w:t>
      </w:r>
      <w:r w:rsidRPr="00717CEA">
        <w:rPr>
          <w:rFonts w:ascii="FreeSans" w:eastAsia="FreeSans" w:hAnsi="FreeSans" w:cs="FreeSans"/>
          <w:b/>
          <w:sz w:val="21"/>
          <w:szCs w:val="21"/>
          <w:lang w:val="el-GR" w:eastAsia="en-US"/>
        </w:rPr>
        <w:t>εφαρμογή</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των</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λόγων</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που</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ορίζονται</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στο</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άρθρο</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57</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παράγραφος</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1</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της</w:t>
      </w:r>
      <w:r w:rsidRPr="00717CEA">
        <w:rPr>
          <w:rFonts w:ascii="FreeSans" w:eastAsia="FreeSans" w:hAnsi="FreeSans" w:cs="FreeSans"/>
          <w:b/>
          <w:spacing w:val="-35"/>
          <w:sz w:val="21"/>
          <w:szCs w:val="21"/>
          <w:lang w:val="el-GR" w:eastAsia="en-US"/>
        </w:rPr>
        <w:t xml:space="preserve"> </w:t>
      </w:r>
      <w:r w:rsidRPr="00717CEA">
        <w:rPr>
          <w:rFonts w:ascii="FreeSans" w:eastAsia="FreeSans" w:hAnsi="FreeSans" w:cs="FreeSans"/>
          <w:b/>
          <w:sz w:val="21"/>
          <w:szCs w:val="21"/>
          <w:lang w:val="el-GR" w:eastAsia="en-US"/>
        </w:rPr>
        <w:t>οδηγίας: Συμμετοχή σε εγκληματική</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οργάνωση</w:t>
      </w:r>
    </w:p>
    <w:p w14:paraId="49D02961" w14:textId="77777777" w:rsidR="00717CEA" w:rsidRPr="00717CEA" w:rsidRDefault="00717CEA" w:rsidP="00717CEA">
      <w:pPr>
        <w:widowControl w:val="0"/>
        <w:suppressAutoHyphens w:val="0"/>
        <w:autoSpaceDE w:val="0"/>
        <w:autoSpaceDN w:val="0"/>
        <w:spacing w:before="72"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51D05CE8" w14:textId="77777777" w:rsidR="00717CEA" w:rsidRPr="00717CEA" w:rsidRDefault="00717CEA" w:rsidP="00717CEA">
      <w:pPr>
        <w:widowControl w:val="0"/>
        <w:suppressAutoHyphens w:val="0"/>
        <w:autoSpaceDE w:val="0"/>
        <w:autoSpaceDN w:val="0"/>
        <w:spacing w:before="70"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418914FC"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42F6E62E"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Ημερομηνία της καταδίκης</w:t>
      </w:r>
    </w:p>
    <w:p w14:paraId="14E95C5D"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w w:val="110"/>
          <w:sz w:val="21"/>
          <w:szCs w:val="21"/>
          <w:lang w:val="el-GR" w:eastAsia="en-US"/>
        </w:rPr>
        <w:t>..</w:t>
      </w:r>
    </w:p>
    <w:p w14:paraId="5789139B"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Λόγος(-οι)</w:t>
      </w:r>
    </w:p>
    <w:p w14:paraId="40C20783"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EA6FD23"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174A0BAC" w14:textId="77777777" w:rsidR="00717CEA" w:rsidRPr="00717CEA" w:rsidRDefault="00717CEA" w:rsidP="00717CEA">
      <w:pPr>
        <w:widowControl w:val="0"/>
        <w:suppressAutoHyphens w:val="0"/>
        <w:autoSpaceDE w:val="0"/>
        <w:autoSpaceDN w:val="0"/>
        <w:spacing w:before="10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Προσδιορίστε ποιος έχει καταδικαστεί</w:t>
      </w:r>
    </w:p>
    <w:p w14:paraId="0EAE84F4"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82F3259" w14:textId="77777777" w:rsidR="00717CEA" w:rsidRPr="00717CEA" w:rsidRDefault="00717CEA" w:rsidP="00717CEA">
      <w:pPr>
        <w:widowControl w:val="0"/>
        <w:suppressAutoHyphens w:val="0"/>
        <w:autoSpaceDE w:val="0"/>
        <w:autoSpaceDN w:val="0"/>
        <w:spacing w:before="192" w:after="0" w:line="280" w:lineRule="auto"/>
        <w:ind w:right="242"/>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Εφόσον καθορίζεται απευθείας στην καταδικαστική απόφαση, διάρκεια </w:t>
      </w:r>
      <w:r w:rsidRPr="00717CEA">
        <w:rPr>
          <w:rFonts w:ascii="FreeSans" w:eastAsia="FreeSans" w:hAnsi="FreeSans" w:cs="FreeSans"/>
          <w:b/>
          <w:sz w:val="21"/>
          <w:szCs w:val="21"/>
          <w:lang w:val="el-GR" w:eastAsia="en-US"/>
        </w:rPr>
        <w:t>της περιόδου αποκλεισμού και σχετικό(-ά) σημείο(-α)</w:t>
      </w:r>
    </w:p>
    <w:p w14:paraId="25AB5288"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889E8D9"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1DB6A493" w14:textId="77777777" w:rsidR="00717CEA" w:rsidRPr="00717CEA" w:rsidRDefault="00717CEA" w:rsidP="00717CEA">
      <w:pPr>
        <w:widowControl w:val="0"/>
        <w:suppressAutoHyphens w:val="0"/>
        <w:autoSpaceDE w:val="0"/>
        <w:autoSpaceDN w:val="0"/>
        <w:spacing w:after="0" w:line="250"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02D469C8"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29EAD0FC"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0601749"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716A1DCA"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0F05B92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99D073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482B11C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756446E"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038C05D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DC87600"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7E63AB9F"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Διαφθορά</w:t>
      </w:r>
    </w:p>
    <w:p w14:paraId="50BBF9DB"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566D3394" w14:textId="77777777" w:rsidR="00717CEA" w:rsidRPr="00717CEA" w:rsidRDefault="00717CEA" w:rsidP="00717CEA">
      <w:pPr>
        <w:widowControl w:val="0"/>
        <w:suppressAutoHyphens w:val="0"/>
        <w:autoSpaceDE w:val="0"/>
        <w:autoSpaceDN w:val="0"/>
        <w:spacing w:before="70"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3660999F"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32F22EF8"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Ημερομηνία της καταδίκης</w:t>
      </w:r>
    </w:p>
    <w:p w14:paraId="1000C181"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w w:val="110"/>
          <w:sz w:val="21"/>
          <w:szCs w:val="21"/>
          <w:lang w:val="el-GR" w:eastAsia="en-US"/>
        </w:rPr>
        <w:t>..</w:t>
      </w:r>
    </w:p>
    <w:p w14:paraId="080C2A70"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Λόγος(-οι)</w:t>
      </w:r>
    </w:p>
    <w:p w14:paraId="55C4C37B"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88C39BF"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Προσδιορίστε ποιος έχει καταδικαστεί</w:t>
      </w:r>
    </w:p>
    <w:p w14:paraId="36903C1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65E00D1" w14:textId="77777777" w:rsidR="00717CEA" w:rsidRPr="00717CEA" w:rsidRDefault="00717CEA" w:rsidP="00717CEA">
      <w:pPr>
        <w:widowControl w:val="0"/>
        <w:suppressAutoHyphens w:val="0"/>
        <w:autoSpaceDE w:val="0"/>
        <w:autoSpaceDN w:val="0"/>
        <w:spacing w:before="192" w:after="0" w:line="280" w:lineRule="auto"/>
        <w:ind w:right="242"/>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Εφόσον καθορίζεται απευθείας στην καταδικαστική απόφαση, διάρκεια </w:t>
      </w:r>
      <w:r w:rsidRPr="00717CEA">
        <w:rPr>
          <w:rFonts w:ascii="FreeSans" w:eastAsia="FreeSans" w:hAnsi="FreeSans" w:cs="FreeSans"/>
          <w:b/>
          <w:sz w:val="21"/>
          <w:szCs w:val="21"/>
          <w:lang w:val="el-GR" w:eastAsia="en-US"/>
        </w:rPr>
        <w:t>της περιόδου αποκλεισμού και σχετικό(-ά) σημείο(-α)</w:t>
      </w:r>
    </w:p>
    <w:p w14:paraId="6F52302F"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F0F683F"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4D1F0563"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3A1E9243"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41DDF260" w14:textId="77777777" w:rsidR="00717CEA" w:rsidRPr="00717CEA" w:rsidRDefault="00717CEA" w:rsidP="00717CEA">
      <w:pPr>
        <w:widowControl w:val="0"/>
        <w:suppressAutoHyphens w:val="0"/>
        <w:autoSpaceDE w:val="0"/>
        <w:autoSpaceDN w:val="0"/>
        <w:spacing w:before="10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Περιγράψτε τα μέτρα που λήφθηκαν</w:t>
      </w:r>
    </w:p>
    <w:p w14:paraId="7AA82523"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FA5AEDF"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32325DEE"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514A40C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8A44A3E"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41C10397"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4B3943E"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184AE6F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C8A6BEB"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355ACAF9"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Απάτη</w:t>
      </w:r>
    </w:p>
    <w:p w14:paraId="77297990"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0D29719E" w14:textId="77777777" w:rsidR="00717CEA" w:rsidRPr="00717CEA" w:rsidRDefault="00717CEA" w:rsidP="00717CEA">
      <w:pPr>
        <w:widowControl w:val="0"/>
        <w:suppressAutoHyphens w:val="0"/>
        <w:autoSpaceDE w:val="0"/>
        <w:autoSpaceDN w:val="0"/>
        <w:spacing w:before="70"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09F867E2"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19B60665"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Ημερομηνία της καταδίκης</w:t>
      </w:r>
    </w:p>
    <w:p w14:paraId="77201A7E"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w w:val="110"/>
          <w:sz w:val="21"/>
          <w:szCs w:val="21"/>
          <w:lang w:val="el-GR" w:eastAsia="en-US"/>
        </w:rPr>
        <w:t>..</w:t>
      </w:r>
    </w:p>
    <w:p w14:paraId="25A550C1"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Λόγος(-οι)</w:t>
      </w:r>
    </w:p>
    <w:p w14:paraId="5217D50D"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75544DC"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Προσδιορίστε ποιος έχει καταδικαστεί</w:t>
      </w:r>
    </w:p>
    <w:p w14:paraId="1D3FB6C4"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0534702" w14:textId="77777777" w:rsidR="00717CEA" w:rsidRPr="00717CEA" w:rsidRDefault="00717CEA" w:rsidP="00717CEA">
      <w:pPr>
        <w:widowControl w:val="0"/>
        <w:suppressAutoHyphens w:val="0"/>
        <w:autoSpaceDE w:val="0"/>
        <w:autoSpaceDN w:val="0"/>
        <w:spacing w:before="192" w:after="0" w:line="280" w:lineRule="auto"/>
        <w:ind w:right="242"/>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Εφόσον καθορίζεται απευθείας στην καταδικαστική απόφαση, διάρκεια </w:t>
      </w:r>
      <w:r w:rsidRPr="00717CEA">
        <w:rPr>
          <w:rFonts w:ascii="FreeSans" w:eastAsia="FreeSans" w:hAnsi="FreeSans" w:cs="FreeSans"/>
          <w:b/>
          <w:sz w:val="21"/>
          <w:szCs w:val="21"/>
          <w:lang w:val="el-GR" w:eastAsia="en-US"/>
        </w:rPr>
        <w:t>της περιόδου αποκλεισμού και σχετικό(-ά) σημείο(-α)</w:t>
      </w:r>
    </w:p>
    <w:p w14:paraId="05D7EE59"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7DF7EE9"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64147B6C"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00CFC2B8"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3D6DB036"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40DD745"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1208343B" w14:textId="77777777" w:rsidR="00717CEA" w:rsidRPr="00717CEA" w:rsidRDefault="00717CEA" w:rsidP="00717CEA">
      <w:pPr>
        <w:widowControl w:val="0"/>
        <w:suppressAutoHyphens w:val="0"/>
        <w:autoSpaceDE w:val="0"/>
        <w:autoSpaceDN w:val="0"/>
        <w:spacing w:after="0" w:line="280" w:lineRule="auto"/>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5FC87DD2" w14:textId="77777777" w:rsidR="00717CEA" w:rsidRPr="00717CEA" w:rsidRDefault="00717CEA" w:rsidP="00717CEA">
      <w:pPr>
        <w:widowControl w:val="0"/>
        <w:suppressAutoHyphens w:val="0"/>
        <w:autoSpaceDE w:val="0"/>
        <w:autoSpaceDN w:val="0"/>
        <w:spacing w:before="10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Διαδικτυακή Διεύθυνση</w:t>
      </w:r>
    </w:p>
    <w:p w14:paraId="298FB89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9A8F710"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321AC68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83E045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0E39C11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8B18BBC"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2E4A9938"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Τρομοκρατικά εγκλήματα ή εγκλήματα συνδεόμενα με τρομοκρατικές δραστηριότητες</w:t>
      </w:r>
    </w:p>
    <w:p w14:paraId="7EE4BEB9"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2875C70E" w14:textId="77777777" w:rsidR="00717CEA" w:rsidRPr="00717CEA" w:rsidRDefault="00717CEA" w:rsidP="00717CEA">
      <w:pPr>
        <w:widowControl w:val="0"/>
        <w:suppressAutoHyphens w:val="0"/>
        <w:autoSpaceDE w:val="0"/>
        <w:autoSpaceDN w:val="0"/>
        <w:spacing w:before="70"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496223B3"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55006C08"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Ημερομηνία της καταδίκης</w:t>
      </w:r>
    </w:p>
    <w:p w14:paraId="0C3D5F3A"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w w:val="110"/>
          <w:sz w:val="21"/>
          <w:szCs w:val="21"/>
          <w:lang w:val="el-GR" w:eastAsia="en-US"/>
        </w:rPr>
        <w:t>..</w:t>
      </w:r>
    </w:p>
    <w:p w14:paraId="297AF243"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Λόγος(-οι)</w:t>
      </w:r>
    </w:p>
    <w:p w14:paraId="6CACC509"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B0FDC29"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Προσδιορίστε ποιος έχει καταδικαστεί</w:t>
      </w:r>
    </w:p>
    <w:p w14:paraId="6A7DEE54"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C2CF9C2" w14:textId="77777777" w:rsidR="00717CEA" w:rsidRPr="00717CEA" w:rsidRDefault="00717CEA" w:rsidP="00717CEA">
      <w:pPr>
        <w:widowControl w:val="0"/>
        <w:suppressAutoHyphens w:val="0"/>
        <w:autoSpaceDE w:val="0"/>
        <w:autoSpaceDN w:val="0"/>
        <w:spacing w:before="192" w:after="0" w:line="280" w:lineRule="auto"/>
        <w:ind w:right="242"/>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Εφόσον καθορίζεται απευθείας στην καταδικαστική απόφαση, διάρκεια </w:t>
      </w:r>
      <w:r w:rsidRPr="00717CEA">
        <w:rPr>
          <w:rFonts w:ascii="FreeSans" w:eastAsia="FreeSans" w:hAnsi="FreeSans" w:cs="FreeSans"/>
          <w:b/>
          <w:sz w:val="21"/>
          <w:szCs w:val="21"/>
          <w:lang w:val="el-GR" w:eastAsia="en-US"/>
        </w:rPr>
        <w:t>της περιόδου αποκλεισμού και σχετικό(-ά) σημείο(-α)</w:t>
      </w:r>
    </w:p>
    <w:p w14:paraId="6476813C"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148BB15"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4E3DD7C4"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358B4A74"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3BB40C39"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545B682"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5E775DDC"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2458A97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869632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7E0E198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DF7013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07F6E12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528F308"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2F004D87" w14:textId="77777777" w:rsidR="00717CEA" w:rsidRPr="00717CEA" w:rsidRDefault="00717CEA" w:rsidP="00717CEA">
      <w:pPr>
        <w:widowControl w:val="0"/>
        <w:suppressAutoHyphens w:val="0"/>
        <w:autoSpaceDE w:val="0"/>
        <w:autoSpaceDN w:val="0"/>
        <w:spacing w:before="174" w:after="0" w:line="280" w:lineRule="auto"/>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Νομιμοποίηση εσόδων από παράνομες δραστηριότητες ή χρηματοδότηση της </w:t>
      </w:r>
      <w:r w:rsidRPr="00717CEA">
        <w:rPr>
          <w:rFonts w:ascii="FreeSans" w:eastAsia="FreeSans" w:hAnsi="FreeSans" w:cs="FreeSans"/>
          <w:b/>
          <w:sz w:val="21"/>
          <w:szCs w:val="21"/>
          <w:lang w:val="el-GR" w:eastAsia="en-US"/>
        </w:rPr>
        <w:t>τρομοκρατίας</w:t>
      </w:r>
    </w:p>
    <w:p w14:paraId="39AB02CB" w14:textId="77777777" w:rsidR="00717CEA" w:rsidRPr="00717CEA" w:rsidRDefault="00717CEA" w:rsidP="00717CEA">
      <w:pPr>
        <w:widowControl w:val="0"/>
        <w:suppressAutoHyphens w:val="0"/>
        <w:autoSpaceDE w:val="0"/>
        <w:autoSpaceDN w:val="0"/>
        <w:spacing w:after="0" w:line="280" w:lineRule="auto"/>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7096FBE9" w14:textId="77777777" w:rsidR="00717CEA" w:rsidRPr="00717CEA" w:rsidRDefault="00717CEA" w:rsidP="00717CEA">
      <w:pPr>
        <w:widowControl w:val="0"/>
        <w:suppressAutoHyphens w:val="0"/>
        <w:autoSpaceDE w:val="0"/>
        <w:autoSpaceDN w:val="0"/>
        <w:spacing w:before="108"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lastRenderedPageBreak/>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6B4B1580" w14:textId="77777777" w:rsidR="00717CEA" w:rsidRPr="00717CEA" w:rsidRDefault="00717CEA" w:rsidP="00717CEA">
      <w:pPr>
        <w:widowControl w:val="0"/>
        <w:suppressAutoHyphens w:val="0"/>
        <w:autoSpaceDE w:val="0"/>
        <w:autoSpaceDN w:val="0"/>
        <w:spacing w:before="70"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3A84B315"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0FD6EF8B"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Ημερομηνία της καταδίκης</w:t>
      </w:r>
    </w:p>
    <w:p w14:paraId="43B062D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w w:val="110"/>
          <w:sz w:val="21"/>
          <w:szCs w:val="21"/>
          <w:lang w:val="el-GR" w:eastAsia="en-US"/>
        </w:rPr>
        <w:t>..</w:t>
      </w:r>
    </w:p>
    <w:p w14:paraId="60CCA68C"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Λόγος(-οι)</w:t>
      </w:r>
    </w:p>
    <w:p w14:paraId="261E3DE6"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1396FC0"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Προσδιορίστε ποιος έχει καταδικαστεί</w:t>
      </w:r>
    </w:p>
    <w:p w14:paraId="438118BA"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A9E7AB3" w14:textId="77777777" w:rsidR="00717CEA" w:rsidRPr="00717CEA" w:rsidRDefault="00717CEA" w:rsidP="00717CEA">
      <w:pPr>
        <w:widowControl w:val="0"/>
        <w:suppressAutoHyphens w:val="0"/>
        <w:autoSpaceDE w:val="0"/>
        <w:autoSpaceDN w:val="0"/>
        <w:spacing w:before="192" w:after="0" w:line="280" w:lineRule="auto"/>
        <w:ind w:right="242"/>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Εφόσον καθορίζεται απευθείας στην καταδικαστική απόφαση, διάρκεια </w:t>
      </w:r>
      <w:r w:rsidRPr="00717CEA">
        <w:rPr>
          <w:rFonts w:ascii="FreeSans" w:eastAsia="FreeSans" w:hAnsi="FreeSans" w:cs="FreeSans"/>
          <w:b/>
          <w:sz w:val="21"/>
          <w:szCs w:val="21"/>
          <w:lang w:val="el-GR" w:eastAsia="en-US"/>
        </w:rPr>
        <w:t>της περιόδου αποκλεισμού και σχετικό(-ά) σημείο(-α)</w:t>
      </w:r>
    </w:p>
    <w:p w14:paraId="3CD60AC8"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A6867C1"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126153CC"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3AD8762D"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1D3A779D"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70B7EA6"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3F06A47C"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7CE0FE6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E8C17E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3F7D96D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00F959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00EB58A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FB5472D"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487865E3"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Παιδική εργασία και άλλες μορφές εμπορίας ανθρώπων</w:t>
      </w:r>
    </w:p>
    <w:p w14:paraId="4DE980EB"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12038DD7" w14:textId="77777777" w:rsidR="00717CEA" w:rsidRPr="00717CEA" w:rsidRDefault="00717CEA" w:rsidP="00717CEA">
      <w:pPr>
        <w:widowControl w:val="0"/>
        <w:suppressAutoHyphens w:val="0"/>
        <w:autoSpaceDE w:val="0"/>
        <w:autoSpaceDN w:val="0"/>
        <w:spacing w:before="70"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2D653C1C"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1FBFD132"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Ημερομηνία της καταδίκης</w:t>
      </w:r>
    </w:p>
    <w:p w14:paraId="1CC92888"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w w:val="110"/>
          <w:sz w:val="21"/>
          <w:szCs w:val="21"/>
          <w:lang w:val="el-GR" w:eastAsia="en-US"/>
        </w:rPr>
        <w:t>..</w:t>
      </w:r>
    </w:p>
    <w:p w14:paraId="6C24BA2D"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58074935" w14:textId="77777777" w:rsidR="00717CEA" w:rsidRPr="00717CEA" w:rsidRDefault="00717CEA" w:rsidP="00717CEA">
      <w:pPr>
        <w:widowControl w:val="0"/>
        <w:suppressAutoHyphens w:val="0"/>
        <w:autoSpaceDE w:val="0"/>
        <w:autoSpaceDN w:val="0"/>
        <w:spacing w:before="10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Λόγος(-οι)</w:t>
      </w:r>
    </w:p>
    <w:p w14:paraId="2A904FA5"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D4C3B2A"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Προσδιορίστε ποιος έχει καταδικαστεί</w:t>
      </w:r>
    </w:p>
    <w:p w14:paraId="7086AC5F"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98FAAED" w14:textId="77777777" w:rsidR="00717CEA" w:rsidRPr="00717CEA" w:rsidRDefault="00717CEA" w:rsidP="00717CEA">
      <w:pPr>
        <w:widowControl w:val="0"/>
        <w:suppressAutoHyphens w:val="0"/>
        <w:autoSpaceDE w:val="0"/>
        <w:autoSpaceDN w:val="0"/>
        <w:spacing w:before="192" w:after="0" w:line="280" w:lineRule="auto"/>
        <w:ind w:right="242"/>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Εφόσον καθορίζεται απευθείας στην καταδικαστική απόφαση, διάρκεια </w:t>
      </w:r>
      <w:r w:rsidRPr="00717CEA">
        <w:rPr>
          <w:rFonts w:ascii="FreeSans" w:eastAsia="FreeSans" w:hAnsi="FreeSans" w:cs="FreeSans"/>
          <w:b/>
          <w:sz w:val="21"/>
          <w:szCs w:val="21"/>
          <w:lang w:val="el-GR" w:eastAsia="en-US"/>
        </w:rPr>
        <w:t>της περιόδου αποκλεισμού και σχετικό(-ά) σημείο(-α)</w:t>
      </w:r>
    </w:p>
    <w:p w14:paraId="179D2E07"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3FB73A0"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608F73A0"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7A53AB4C"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76DF6B35"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420BFF8"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277186B4"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494979BD"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2D0130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2377362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F64857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3E616BF7"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A77C9FB"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208C8790" w14:textId="77777777" w:rsidR="00717CEA" w:rsidRPr="00717CEA" w:rsidRDefault="00717CEA" w:rsidP="00717CEA">
      <w:pPr>
        <w:widowControl w:val="0"/>
        <w:suppressAutoHyphens w:val="0"/>
        <w:autoSpaceDE w:val="0"/>
        <w:autoSpaceDN w:val="0"/>
        <w:spacing w:before="219" w:after="0" w:line="370" w:lineRule="atLeast"/>
        <w:ind w:right="1339"/>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Β:</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Λόγοι</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που</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σχετίζονται</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με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καταβολή</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φόρων</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εισφορών</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κοινωνικής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 xml:space="preserve">ασφάλισης </w:t>
      </w:r>
      <w:r w:rsidRPr="00717CEA">
        <w:rPr>
          <w:rFonts w:ascii="FreeSans" w:eastAsia="FreeSans" w:hAnsi="FreeSans" w:cs="FreeSans"/>
          <w:b/>
          <w:sz w:val="21"/>
          <w:szCs w:val="21"/>
          <w:lang w:val="el-GR" w:eastAsia="en-US"/>
        </w:rPr>
        <w:t>Καταβολή</w:t>
      </w:r>
      <w:r w:rsidRPr="00717CEA">
        <w:rPr>
          <w:rFonts w:ascii="FreeSans" w:eastAsia="FreeSans" w:hAnsi="FreeSans" w:cs="FreeSans"/>
          <w:b/>
          <w:spacing w:val="-11"/>
          <w:sz w:val="21"/>
          <w:szCs w:val="21"/>
          <w:lang w:val="el-GR" w:eastAsia="en-US"/>
        </w:rPr>
        <w:t xml:space="preserve"> </w:t>
      </w:r>
      <w:r w:rsidRPr="00717CEA">
        <w:rPr>
          <w:rFonts w:ascii="FreeSans" w:eastAsia="FreeSans" w:hAnsi="FreeSans" w:cs="FreeSans"/>
          <w:b/>
          <w:sz w:val="21"/>
          <w:szCs w:val="21"/>
          <w:lang w:val="el-GR" w:eastAsia="en-US"/>
        </w:rPr>
        <w:t>φόρων</w:t>
      </w:r>
      <w:r w:rsidRPr="00717CEA">
        <w:rPr>
          <w:rFonts w:ascii="FreeSans" w:eastAsia="FreeSans" w:hAnsi="FreeSans" w:cs="FreeSans"/>
          <w:b/>
          <w:spacing w:val="-11"/>
          <w:sz w:val="21"/>
          <w:szCs w:val="21"/>
          <w:lang w:val="el-GR" w:eastAsia="en-US"/>
        </w:rPr>
        <w:t xml:space="preserve"> </w:t>
      </w:r>
      <w:r w:rsidRPr="00717CEA">
        <w:rPr>
          <w:rFonts w:ascii="FreeSans" w:eastAsia="FreeSans" w:hAnsi="FreeSans" w:cs="FreeSans"/>
          <w:b/>
          <w:sz w:val="21"/>
          <w:szCs w:val="21"/>
          <w:lang w:val="el-GR" w:eastAsia="en-US"/>
        </w:rPr>
        <w:t>ή</w:t>
      </w:r>
      <w:r w:rsidRPr="00717CEA">
        <w:rPr>
          <w:rFonts w:ascii="FreeSans" w:eastAsia="FreeSans" w:hAnsi="FreeSans" w:cs="FreeSans"/>
          <w:b/>
          <w:spacing w:val="-10"/>
          <w:sz w:val="21"/>
          <w:szCs w:val="21"/>
          <w:lang w:val="el-GR" w:eastAsia="en-US"/>
        </w:rPr>
        <w:t xml:space="preserve"> </w:t>
      </w:r>
      <w:r w:rsidRPr="00717CEA">
        <w:rPr>
          <w:rFonts w:ascii="FreeSans" w:eastAsia="FreeSans" w:hAnsi="FreeSans" w:cs="FreeSans"/>
          <w:b/>
          <w:sz w:val="21"/>
          <w:szCs w:val="21"/>
          <w:lang w:val="el-GR" w:eastAsia="en-US"/>
        </w:rPr>
        <w:t>εισφορών</w:t>
      </w:r>
      <w:r w:rsidRPr="00717CEA">
        <w:rPr>
          <w:rFonts w:ascii="FreeSans" w:eastAsia="FreeSans" w:hAnsi="FreeSans" w:cs="FreeSans"/>
          <w:b/>
          <w:spacing w:val="-11"/>
          <w:sz w:val="21"/>
          <w:szCs w:val="21"/>
          <w:lang w:val="el-GR" w:eastAsia="en-US"/>
        </w:rPr>
        <w:t xml:space="preserve"> </w:t>
      </w:r>
      <w:r w:rsidRPr="00717CEA">
        <w:rPr>
          <w:rFonts w:ascii="FreeSans" w:eastAsia="FreeSans" w:hAnsi="FreeSans" w:cs="FreeSans"/>
          <w:b/>
          <w:sz w:val="21"/>
          <w:szCs w:val="21"/>
          <w:lang w:val="el-GR" w:eastAsia="en-US"/>
        </w:rPr>
        <w:t>κοινωνικής</w:t>
      </w:r>
      <w:r w:rsidRPr="00717CEA">
        <w:rPr>
          <w:rFonts w:ascii="FreeSans" w:eastAsia="FreeSans" w:hAnsi="FreeSans" w:cs="FreeSans"/>
          <w:b/>
          <w:spacing w:val="-10"/>
          <w:sz w:val="21"/>
          <w:szCs w:val="21"/>
          <w:lang w:val="el-GR" w:eastAsia="en-US"/>
        </w:rPr>
        <w:t xml:space="preserve"> </w:t>
      </w:r>
      <w:r w:rsidRPr="00717CEA">
        <w:rPr>
          <w:rFonts w:ascii="FreeSans" w:eastAsia="FreeSans" w:hAnsi="FreeSans" w:cs="FreeSans"/>
          <w:b/>
          <w:sz w:val="21"/>
          <w:szCs w:val="21"/>
          <w:lang w:val="el-GR" w:eastAsia="en-US"/>
        </w:rPr>
        <w:t>ασφάλισης:</w:t>
      </w:r>
    </w:p>
    <w:p w14:paraId="4A396FEF" w14:textId="77777777" w:rsidR="00717CEA" w:rsidRPr="00717CEA" w:rsidRDefault="00717CEA" w:rsidP="00717CEA">
      <w:pPr>
        <w:widowControl w:val="0"/>
        <w:suppressAutoHyphens w:val="0"/>
        <w:autoSpaceDE w:val="0"/>
        <w:autoSpaceDN w:val="0"/>
        <w:spacing w:before="41"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Καταβολή φόρων</w:t>
      </w:r>
    </w:p>
    <w:p w14:paraId="18880EC0"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14:paraId="36AA96F2" w14:textId="77777777" w:rsidR="00717CEA" w:rsidRPr="00717CEA" w:rsidRDefault="00717CEA" w:rsidP="00717CEA">
      <w:pPr>
        <w:widowControl w:val="0"/>
        <w:suppressAutoHyphens w:val="0"/>
        <w:autoSpaceDE w:val="0"/>
        <w:autoSpaceDN w:val="0"/>
        <w:spacing w:before="7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496D886C"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0A176E28"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Χώρα ή κράτος μέλος για το οποίο πρόκειται</w:t>
      </w:r>
    </w:p>
    <w:p w14:paraId="3FE99C9E"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02A3A0F"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Ενεχόμενο ποσό</w:t>
      </w:r>
    </w:p>
    <w:p w14:paraId="6F021110"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b/>
          <w:sz w:val="26"/>
          <w:szCs w:val="21"/>
          <w:lang w:val="el-GR" w:eastAsia="en-US"/>
        </w:rPr>
      </w:pPr>
    </w:p>
    <w:p w14:paraId="3D5574D2" w14:textId="77777777" w:rsidR="00717CEA" w:rsidRPr="00717CEA" w:rsidRDefault="00717CEA" w:rsidP="00717CEA">
      <w:pPr>
        <w:widowControl w:val="0"/>
        <w:suppressAutoHyphens w:val="0"/>
        <w:autoSpaceDE w:val="0"/>
        <w:autoSpaceDN w:val="0"/>
        <w:spacing w:before="174" w:after="0" w:line="280" w:lineRule="auto"/>
        <w:ind w:right="4283"/>
        <w:jc w:val="left"/>
        <w:rPr>
          <w:rFonts w:ascii="FreeSans" w:eastAsia="FreeSans" w:hAnsi="FreeSans" w:cs="FreeSans"/>
          <w:sz w:val="21"/>
          <w:szCs w:val="21"/>
          <w:lang w:val="el-GR" w:eastAsia="en-US"/>
        </w:rPr>
      </w:pPr>
      <w:r w:rsidRPr="00717CEA">
        <w:rPr>
          <w:rFonts w:ascii="FreeSans" w:eastAsia="FreeSans" w:hAnsi="FreeSans" w:cs="FreeSans"/>
          <w:b/>
          <w:w w:val="95"/>
          <w:sz w:val="21"/>
          <w:szCs w:val="21"/>
          <w:lang w:val="el-GR" w:eastAsia="en-US"/>
        </w:rPr>
        <w:t xml:space="preserve">Με άλλα μέσα; Διευκρινίστε: </w:t>
      </w:r>
      <w:r w:rsidRPr="00717CEA">
        <w:rPr>
          <w:rFonts w:ascii="FreeSans" w:eastAsia="FreeSans" w:hAnsi="FreeSans" w:cs="FreeSans"/>
          <w:sz w:val="21"/>
          <w:szCs w:val="21"/>
          <w:lang w:val="el-GR" w:eastAsia="en-US"/>
        </w:rPr>
        <w:t>Ναι / Όχι</w:t>
      </w:r>
    </w:p>
    <w:p w14:paraId="126F74A2"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Διευκρινίστε:</w:t>
      </w:r>
    </w:p>
    <w:p w14:paraId="58DA243F"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3AD63F9"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6DE10E30" w14:textId="77777777" w:rsidR="00717CEA" w:rsidRPr="00717CEA" w:rsidRDefault="00717CEA" w:rsidP="00717CEA">
      <w:pPr>
        <w:widowControl w:val="0"/>
        <w:suppressAutoHyphens w:val="0"/>
        <w:autoSpaceDE w:val="0"/>
        <w:autoSpaceDN w:val="0"/>
        <w:spacing w:before="108" w:after="0" w:line="280" w:lineRule="auto"/>
        <w:ind w:right="237"/>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lastRenderedPageBreak/>
        <w:t>Ο</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εκπληρώσει</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τις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υποχρεώσεις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5"/>
          <w:w w:val="95"/>
          <w:sz w:val="21"/>
          <w:szCs w:val="21"/>
          <w:lang w:val="el-GR" w:eastAsia="en-US"/>
        </w:rPr>
        <w:t xml:space="preserve">είτε </w:t>
      </w:r>
      <w:r w:rsidRPr="00717CEA">
        <w:rPr>
          <w:rFonts w:ascii="FreeSans" w:eastAsia="FreeSans" w:hAnsi="FreeSans" w:cs="FreeSans"/>
          <w:b/>
          <w:sz w:val="21"/>
          <w:szCs w:val="21"/>
          <w:lang w:val="el-GR" w:eastAsia="en-US"/>
        </w:rPr>
        <w:t xml:space="preserve">καταβάλλοντας τους φόρους ή τις εισφορές κοινωνικής </w:t>
      </w:r>
      <w:r w:rsidRPr="00717CEA">
        <w:rPr>
          <w:rFonts w:ascii="FreeSans" w:eastAsia="FreeSans" w:hAnsi="FreeSans" w:cs="FreeSans"/>
          <w:b/>
          <w:w w:val="95"/>
          <w:sz w:val="21"/>
          <w:szCs w:val="21"/>
          <w:lang w:val="el-GR" w:eastAsia="en-US"/>
        </w:rPr>
        <w:t>ασφάλισης</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που</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οφείλει,</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συμπεριλαμβανομένων,</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κατά</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περίπτωση, των</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δεδουλευμένων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τόκων</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των</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προστίμων,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είτε</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υπαγόμενος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σε </w:t>
      </w:r>
      <w:r w:rsidRPr="00717CEA">
        <w:rPr>
          <w:rFonts w:ascii="FreeSans" w:eastAsia="FreeSans" w:hAnsi="FreeSans" w:cs="FreeSans"/>
          <w:b/>
          <w:sz w:val="21"/>
          <w:szCs w:val="21"/>
          <w:lang w:val="el-GR" w:eastAsia="en-US"/>
        </w:rPr>
        <w:t>δεσμευτικό</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διακανονισμό</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για</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την</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καταβολή</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τους;</w:t>
      </w:r>
    </w:p>
    <w:p w14:paraId="6DEA3342" w14:textId="77777777" w:rsidR="00717CEA" w:rsidRPr="00717CEA" w:rsidRDefault="00717CEA" w:rsidP="00717CEA">
      <w:pPr>
        <w:widowControl w:val="0"/>
        <w:suppressAutoHyphens w:val="0"/>
        <w:autoSpaceDE w:val="0"/>
        <w:autoSpaceDN w:val="0"/>
        <w:spacing w:after="0" w:line="248"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4CBD5380"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16393E54"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D18D46A" w14:textId="77777777" w:rsidR="00717CEA" w:rsidRPr="00717CEA" w:rsidRDefault="00717CEA" w:rsidP="00717CEA">
      <w:pPr>
        <w:widowControl w:val="0"/>
        <w:suppressAutoHyphens w:val="0"/>
        <w:autoSpaceDE w:val="0"/>
        <w:autoSpaceDN w:val="0"/>
        <w:spacing w:before="192" w:after="0" w:line="280" w:lineRule="auto"/>
        <w:ind w:right="1522"/>
        <w:jc w:val="left"/>
        <w:rPr>
          <w:rFonts w:ascii="FreeSans" w:eastAsia="FreeSans" w:hAnsi="FreeSans" w:cs="FreeSans"/>
          <w:sz w:val="21"/>
          <w:szCs w:val="21"/>
          <w:lang w:val="el-GR" w:eastAsia="en-US"/>
        </w:rPr>
      </w:pPr>
      <w:r w:rsidRPr="00717CEA">
        <w:rPr>
          <w:rFonts w:ascii="FreeSans" w:eastAsia="FreeSans" w:hAnsi="FreeSans" w:cs="FreeSans"/>
          <w:b/>
          <w:w w:val="95"/>
          <w:sz w:val="21"/>
          <w:szCs w:val="21"/>
          <w:lang w:val="el-GR" w:eastAsia="en-US"/>
        </w:rPr>
        <w:t>H</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εν</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λόγω</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απόφαση</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τελεσίδικη</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και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δεσμευτική; </w:t>
      </w:r>
      <w:r w:rsidRPr="00717CEA">
        <w:rPr>
          <w:rFonts w:ascii="FreeSans" w:eastAsia="FreeSans" w:hAnsi="FreeSans" w:cs="FreeSans"/>
          <w:sz w:val="21"/>
          <w:szCs w:val="21"/>
          <w:lang w:val="el-GR" w:eastAsia="en-US"/>
        </w:rPr>
        <w:t>Ναι /</w:t>
      </w:r>
      <w:r w:rsidRPr="00717CEA">
        <w:rPr>
          <w:rFonts w:ascii="FreeSans" w:eastAsia="FreeSans" w:hAnsi="FreeSans" w:cs="FreeSans"/>
          <w:spacing w:val="9"/>
          <w:sz w:val="21"/>
          <w:szCs w:val="21"/>
          <w:lang w:val="el-GR" w:eastAsia="en-US"/>
        </w:rPr>
        <w:t xml:space="preserve"> </w:t>
      </w:r>
      <w:r w:rsidRPr="00717CEA">
        <w:rPr>
          <w:rFonts w:ascii="FreeSans" w:eastAsia="FreeSans" w:hAnsi="FreeSans" w:cs="FreeSans"/>
          <w:sz w:val="21"/>
          <w:szCs w:val="21"/>
          <w:lang w:val="el-GR" w:eastAsia="en-US"/>
        </w:rPr>
        <w:t>Όχι</w:t>
      </w:r>
    </w:p>
    <w:p w14:paraId="2C99AD51"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sz w:val="21"/>
          <w:szCs w:val="21"/>
          <w:lang w:val="el-GR" w:eastAsia="en-US"/>
        </w:rPr>
      </w:pPr>
      <w:r w:rsidRPr="00717CEA">
        <w:rPr>
          <w:rFonts w:ascii="FreeSans" w:eastAsia="FreeSans" w:hAnsi="FreeSans" w:cs="FreeSans"/>
          <w:w w:val="110"/>
          <w:sz w:val="21"/>
          <w:szCs w:val="21"/>
          <w:lang w:val="el-GR" w:eastAsia="en-US"/>
        </w:rPr>
        <w:t>..</w:t>
      </w:r>
    </w:p>
    <w:p w14:paraId="1E9AC8DB" w14:textId="77777777" w:rsidR="00717CEA" w:rsidRPr="00717CEA" w:rsidRDefault="00717CEA" w:rsidP="00717CEA">
      <w:pPr>
        <w:widowControl w:val="0"/>
        <w:suppressAutoHyphens w:val="0"/>
        <w:autoSpaceDE w:val="0"/>
        <w:autoSpaceDN w:val="0"/>
        <w:spacing w:before="192" w:after="0" w:line="280" w:lineRule="auto"/>
        <w:ind w:right="903"/>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36"/>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36"/>
          <w:w w:val="95"/>
          <w:sz w:val="21"/>
          <w:szCs w:val="21"/>
          <w:lang w:val="el-GR" w:eastAsia="en-US"/>
        </w:rPr>
        <w:t xml:space="preserve"> </w:t>
      </w:r>
      <w:r w:rsidRPr="00717CEA">
        <w:rPr>
          <w:rFonts w:ascii="FreeSans" w:eastAsia="FreeSans" w:hAnsi="FreeSans" w:cs="FreeSans"/>
          <w:b/>
          <w:w w:val="95"/>
          <w:sz w:val="21"/>
          <w:szCs w:val="21"/>
          <w:lang w:val="el-GR" w:eastAsia="en-US"/>
        </w:rPr>
        <w:t>καταδικαστικής</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απόφασης,</w:t>
      </w:r>
      <w:r w:rsidRPr="00717CEA">
        <w:rPr>
          <w:rFonts w:ascii="FreeSans" w:eastAsia="FreeSans" w:hAnsi="FreeSans" w:cs="FreeSans"/>
          <w:b/>
          <w:spacing w:val="-36"/>
          <w:w w:val="95"/>
          <w:sz w:val="21"/>
          <w:szCs w:val="21"/>
          <w:lang w:val="el-GR" w:eastAsia="en-US"/>
        </w:rPr>
        <w:t xml:space="preserve"> </w:t>
      </w:r>
      <w:r w:rsidRPr="00717CEA">
        <w:rPr>
          <w:rFonts w:ascii="FreeSans" w:eastAsia="FreeSans" w:hAnsi="FreeSans" w:cs="FreeSans"/>
          <w:b/>
          <w:w w:val="95"/>
          <w:sz w:val="21"/>
          <w:szCs w:val="21"/>
          <w:lang w:val="el-GR" w:eastAsia="en-US"/>
        </w:rPr>
        <w:t>εφόσον</w:t>
      </w:r>
      <w:r w:rsidRPr="00717CEA">
        <w:rPr>
          <w:rFonts w:ascii="FreeSans" w:eastAsia="FreeSans" w:hAnsi="FreeSans" w:cs="FreeSans"/>
          <w:b/>
          <w:spacing w:val="-36"/>
          <w:w w:val="95"/>
          <w:sz w:val="21"/>
          <w:szCs w:val="21"/>
          <w:lang w:val="el-GR" w:eastAsia="en-US"/>
        </w:rPr>
        <w:t xml:space="preserve"> </w:t>
      </w:r>
      <w:r w:rsidRPr="00717CEA">
        <w:rPr>
          <w:rFonts w:ascii="FreeSans" w:eastAsia="FreeSans" w:hAnsi="FreeSans" w:cs="FreeSans"/>
          <w:b/>
          <w:w w:val="95"/>
          <w:sz w:val="21"/>
          <w:szCs w:val="21"/>
          <w:lang w:val="el-GR" w:eastAsia="en-US"/>
        </w:rPr>
        <w:t>ορίζεται απευθείας</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αυτήν,</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η</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διάρκεια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της</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περιόδου</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2"/>
          <w:w w:val="95"/>
          <w:sz w:val="21"/>
          <w:szCs w:val="21"/>
          <w:lang w:val="el-GR" w:eastAsia="en-US"/>
        </w:rPr>
        <w:t>αποκλεισμού:</w:t>
      </w:r>
    </w:p>
    <w:p w14:paraId="33183787"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316F1D6"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624876A2" w14:textId="77777777" w:rsidR="00717CEA" w:rsidRPr="00717CEA" w:rsidRDefault="00717CEA" w:rsidP="00717CEA">
      <w:pPr>
        <w:widowControl w:val="0"/>
        <w:suppressAutoHyphens w:val="0"/>
        <w:autoSpaceDE w:val="0"/>
        <w:autoSpaceDN w:val="0"/>
        <w:spacing w:before="149"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10FC012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EC579B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68DAD93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ECCD3C0"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02E4376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82D5AC9"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4F007CA1"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Καταβολή εισφορών κοινωνικής ασφάλισης</w:t>
      </w:r>
    </w:p>
    <w:p w14:paraId="60BA1261"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14:paraId="5D60055A" w14:textId="77777777" w:rsidR="00717CEA" w:rsidRPr="00717CEA" w:rsidRDefault="00717CEA" w:rsidP="00717CEA">
      <w:pPr>
        <w:widowControl w:val="0"/>
        <w:suppressAutoHyphens w:val="0"/>
        <w:autoSpaceDE w:val="0"/>
        <w:autoSpaceDN w:val="0"/>
        <w:spacing w:before="71"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47BA4009"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4F377A27"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Χώρα ή κράτος μέλος για το οποίο πρόκειται</w:t>
      </w:r>
    </w:p>
    <w:p w14:paraId="1E55FEB1"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4187B94"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Ενεχόμενο ποσό</w:t>
      </w:r>
    </w:p>
    <w:p w14:paraId="1A49CE36"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b/>
          <w:sz w:val="26"/>
          <w:szCs w:val="21"/>
          <w:lang w:val="el-GR" w:eastAsia="en-US"/>
        </w:rPr>
      </w:pPr>
    </w:p>
    <w:p w14:paraId="1C78A13F" w14:textId="77777777" w:rsidR="00717CEA" w:rsidRPr="00717CEA" w:rsidRDefault="00717CEA" w:rsidP="00717CEA">
      <w:pPr>
        <w:widowControl w:val="0"/>
        <w:suppressAutoHyphens w:val="0"/>
        <w:autoSpaceDE w:val="0"/>
        <w:autoSpaceDN w:val="0"/>
        <w:spacing w:before="174" w:after="0" w:line="280" w:lineRule="auto"/>
        <w:ind w:right="4283"/>
        <w:jc w:val="left"/>
        <w:rPr>
          <w:rFonts w:ascii="FreeSans" w:eastAsia="FreeSans" w:hAnsi="FreeSans" w:cs="FreeSans"/>
          <w:sz w:val="21"/>
          <w:szCs w:val="21"/>
          <w:lang w:val="el-GR" w:eastAsia="en-US"/>
        </w:rPr>
      </w:pPr>
      <w:r w:rsidRPr="00717CEA">
        <w:rPr>
          <w:rFonts w:ascii="FreeSans" w:eastAsia="FreeSans" w:hAnsi="FreeSans" w:cs="FreeSans"/>
          <w:b/>
          <w:w w:val="95"/>
          <w:sz w:val="21"/>
          <w:szCs w:val="21"/>
          <w:lang w:val="el-GR" w:eastAsia="en-US"/>
        </w:rPr>
        <w:t xml:space="preserve">Με άλλα μέσα; Διευκρινίστε: </w:t>
      </w:r>
      <w:r w:rsidRPr="00717CEA">
        <w:rPr>
          <w:rFonts w:ascii="FreeSans" w:eastAsia="FreeSans" w:hAnsi="FreeSans" w:cs="FreeSans"/>
          <w:sz w:val="21"/>
          <w:szCs w:val="21"/>
          <w:lang w:val="el-GR" w:eastAsia="en-US"/>
        </w:rPr>
        <w:t>Ναι / Όχι</w:t>
      </w:r>
    </w:p>
    <w:p w14:paraId="5ACEA721" w14:textId="77777777" w:rsidR="00717CEA" w:rsidRPr="00717CEA" w:rsidRDefault="00717CEA" w:rsidP="00717CEA">
      <w:pPr>
        <w:widowControl w:val="0"/>
        <w:suppressAutoHyphens w:val="0"/>
        <w:autoSpaceDE w:val="0"/>
        <w:autoSpaceDN w:val="0"/>
        <w:spacing w:before="149"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Διευκρινίστε:</w:t>
      </w:r>
    </w:p>
    <w:p w14:paraId="44EE9480"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FC3C17A"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63E22A07" w14:textId="77777777" w:rsidR="00717CEA" w:rsidRPr="00717CEA" w:rsidRDefault="00717CEA" w:rsidP="00717CEA">
      <w:pPr>
        <w:widowControl w:val="0"/>
        <w:suppressAutoHyphens w:val="0"/>
        <w:autoSpaceDE w:val="0"/>
        <w:autoSpaceDN w:val="0"/>
        <w:spacing w:before="108" w:after="0" w:line="280" w:lineRule="auto"/>
        <w:ind w:right="237"/>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lastRenderedPageBreak/>
        <w:t>Ο</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εκπληρώσει</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τις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υποχρεώσεις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5"/>
          <w:w w:val="95"/>
          <w:sz w:val="21"/>
          <w:szCs w:val="21"/>
          <w:lang w:val="el-GR" w:eastAsia="en-US"/>
        </w:rPr>
        <w:t xml:space="preserve">είτε </w:t>
      </w:r>
      <w:r w:rsidRPr="00717CEA">
        <w:rPr>
          <w:rFonts w:ascii="FreeSans" w:eastAsia="FreeSans" w:hAnsi="FreeSans" w:cs="FreeSans"/>
          <w:b/>
          <w:sz w:val="21"/>
          <w:szCs w:val="21"/>
          <w:lang w:val="el-GR" w:eastAsia="en-US"/>
        </w:rPr>
        <w:t xml:space="preserve">καταβάλλοντας τους φόρους ή τις εισφορές κοινωνικής </w:t>
      </w:r>
      <w:r w:rsidRPr="00717CEA">
        <w:rPr>
          <w:rFonts w:ascii="FreeSans" w:eastAsia="FreeSans" w:hAnsi="FreeSans" w:cs="FreeSans"/>
          <w:b/>
          <w:w w:val="95"/>
          <w:sz w:val="21"/>
          <w:szCs w:val="21"/>
          <w:lang w:val="el-GR" w:eastAsia="en-US"/>
        </w:rPr>
        <w:t>ασφάλισης</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που</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οφείλει,</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συμπεριλαμβανομένων,</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κατά</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περίπτωση, των</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δεδουλευμένων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τόκων</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των</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προστίμων,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είτε</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υπαγόμενος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σε </w:t>
      </w:r>
      <w:r w:rsidRPr="00717CEA">
        <w:rPr>
          <w:rFonts w:ascii="FreeSans" w:eastAsia="FreeSans" w:hAnsi="FreeSans" w:cs="FreeSans"/>
          <w:b/>
          <w:sz w:val="21"/>
          <w:szCs w:val="21"/>
          <w:lang w:val="el-GR" w:eastAsia="en-US"/>
        </w:rPr>
        <w:t>δεσμευτικό</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διακανονισμό</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για</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την</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καταβολή</w:t>
      </w:r>
      <w:r w:rsidRPr="00717CEA">
        <w:rPr>
          <w:rFonts w:ascii="FreeSans" w:eastAsia="FreeSans" w:hAnsi="FreeSans" w:cs="FreeSans"/>
          <w:b/>
          <w:spacing w:val="-14"/>
          <w:sz w:val="21"/>
          <w:szCs w:val="21"/>
          <w:lang w:val="el-GR" w:eastAsia="en-US"/>
        </w:rPr>
        <w:t xml:space="preserve"> </w:t>
      </w:r>
      <w:r w:rsidRPr="00717CEA">
        <w:rPr>
          <w:rFonts w:ascii="FreeSans" w:eastAsia="FreeSans" w:hAnsi="FreeSans" w:cs="FreeSans"/>
          <w:b/>
          <w:sz w:val="21"/>
          <w:szCs w:val="21"/>
          <w:lang w:val="el-GR" w:eastAsia="en-US"/>
        </w:rPr>
        <w:t>τους;</w:t>
      </w:r>
    </w:p>
    <w:p w14:paraId="76733E09" w14:textId="77777777" w:rsidR="00717CEA" w:rsidRPr="00717CEA" w:rsidRDefault="00717CEA" w:rsidP="00717CEA">
      <w:pPr>
        <w:widowControl w:val="0"/>
        <w:suppressAutoHyphens w:val="0"/>
        <w:autoSpaceDE w:val="0"/>
        <w:autoSpaceDN w:val="0"/>
        <w:spacing w:after="0" w:line="248"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3E1FC3E6"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63AB264B"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7E8FFFC" w14:textId="77777777" w:rsidR="00717CEA" w:rsidRPr="00717CEA" w:rsidRDefault="00717CEA" w:rsidP="00717CEA">
      <w:pPr>
        <w:widowControl w:val="0"/>
        <w:suppressAutoHyphens w:val="0"/>
        <w:autoSpaceDE w:val="0"/>
        <w:autoSpaceDN w:val="0"/>
        <w:spacing w:before="192" w:after="0" w:line="280" w:lineRule="auto"/>
        <w:ind w:right="1522"/>
        <w:jc w:val="left"/>
        <w:rPr>
          <w:rFonts w:ascii="FreeSans" w:eastAsia="FreeSans" w:hAnsi="FreeSans" w:cs="FreeSans"/>
          <w:sz w:val="21"/>
          <w:szCs w:val="21"/>
          <w:lang w:val="el-GR" w:eastAsia="en-US"/>
        </w:rPr>
      </w:pPr>
      <w:r w:rsidRPr="00717CEA">
        <w:rPr>
          <w:rFonts w:ascii="FreeSans" w:eastAsia="FreeSans" w:hAnsi="FreeSans" w:cs="FreeSans"/>
          <w:b/>
          <w:w w:val="95"/>
          <w:sz w:val="21"/>
          <w:szCs w:val="21"/>
          <w:lang w:val="el-GR" w:eastAsia="en-US"/>
        </w:rPr>
        <w:t>H</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εν</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λόγω</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απόφαση</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τελεσίδικη</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και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δεσμευτική; </w:t>
      </w:r>
      <w:r w:rsidRPr="00717CEA">
        <w:rPr>
          <w:rFonts w:ascii="FreeSans" w:eastAsia="FreeSans" w:hAnsi="FreeSans" w:cs="FreeSans"/>
          <w:sz w:val="21"/>
          <w:szCs w:val="21"/>
          <w:lang w:val="el-GR" w:eastAsia="en-US"/>
        </w:rPr>
        <w:t>Ναι /</w:t>
      </w:r>
      <w:r w:rsidRPr="00717CEA">
        <w:rPr>
          <w:rFonts w:ascii="FreeSans" w:eastAsia="FreeSans" w:hAnsi="FreeSans" w:cs="FreeSans"/>
          <w:spacing w:val="9"/>
          <w:sz w:val="21"/>
          <w:szCs w:val="21"/>
          <w:lang w:val="el-GR" w:eastAsia="en-US"/>
        </w:rPr>
        <w:t xml:space="preserve"> </w:t>
      </w:r>
      <w:r w:rsidRPr="00717CEA">
        <w:rPr>
          <w:rFonts w:ascii="FreeSans" w:eastAsia="FreeSans" w:hAnsi="FreeSans" w:cs="FreeSans"/>
          <w:sz w:val="21"/>
          <w:szCs w:val="21"/>
          <w:lang w:val="el-GR" w:eastAsia="en-US"/>
        </w:rPr>
        <w:t>Όχι</w:t>
      </w:r>
    </w:p>
    <w:p w14:paraId="00B1403D"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sz w:val="21"/>
          <w:szCs w:val="21"/>
          <w:lang w:val="el-GR" w:eastAsia="en-US"/>
        </w:rPr>
      </w:pPr>
      <w:r w:rsidRPr="00717CEA">
        <w:rPr>
          <w:rFonts w:ascii="FreeSans" w:eastAsia="FreeSans" w:hAnsi="FreeSans" w:cs="FreeSans"/>
          <w:w w:val="110"/>
          <w:sz w:val="21"/>
          <w:szCs w:val="21"/>
          <w:lang w:val="el-GR" w:eastAsia="en-US"/>
        </w:rPr>
        <w:t>..</w:t>
      </w:r>
    </w:p>
    <w:p w14:paraId="2AFA27E6" w14:textId="77777777" w:rsidR="00717CEA" w:rsidRPr="00717CEA" w:rsidRDefault="00717CEA" w:rsidP="00717CEA">
      <w:pPr>
        <w:widowControl w:val="0"/>
        <w:suppressAutoHyphens w:val="0"/>
        <w:autoSpaceDE w:val="0"/>
        <w:autoSpaceDN w:val="0"/>
        <w:spacing w:before="192" w:after="0" w:line="280" w:lineRule="auto"/>
        <w:ind w:right="903"/>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36"/>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36"/>
          <w:w w:val="95"/>
          <w:sz w:val="21"/>
          <w:szCs w:val="21"/>
          <w:lang w:val="el-GR" w:eastAsia="en-US"/>
        </w:rPr>
        <w:t xml:space="preserve"> </w:t>
      </w:r>
      <w:r w:rsidRPr="00717CEA">
        <w:rPr>
          <w:rFonts w:ascii="FreeSans" w:eastAsia="FreeSans" w:hAnsi="FreeSans" w:cs="FreeSans"/>
          <w:b/>
          <w:w w:val="95"/>
          <w:sz w:val="21"/>
          <w:szCs w:val="21"/>
          <w:lang w:val="el-GR" w:eastAsia="en-US"/>
        </w:rPr>
        <w:t>καταδικαστικής</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απόφασης,</w:t>
      </w:r>
      <w:r w:rsidRPr="00717CEA">
        <w:rPr>
          <w:rFonts w:ascii="FreeSans" w:eastAsia="FreeSans" w:hAnsi="FreeSans" w:cs="FreeSans"/>
          <w:b/>
          <w:spacing w:val="-36"/>
          <w:w w:val="95"/>
          <w:sz w:val="21"/>
          <w:szCs w:val="21"/>
          <w:lang w:val="el-GR" w:eastAsia="en-US"/>
        </w:rPr>
        <w:t xml:space="preserve"> </w:t>
      </w:r>
      <w:r w:rsidRPr="00717CEA">
        <w:rPr>
          <w:rFonts w:ascii="FreeSans" w:eastAsia="FreeSans" w:hAnsi="FreeSans" w:cs="FreeSans"/>
          <w:b/>
          <w:w w:val="95"/>
          <w:sz w:val="21"/>
          <w:szCs w:val="21"/>
          <w:lang w:val="el-GR" w:eastAsia="en-US"/>
        </w:rPr>
        <w:t>εφόσον</w:t>
      </w:r>
      <w:r w:rsidRPr="00717CEA">
        <w:rPr>
          <w:rFonts w:ascii="FreeSans" w:eastAsia="FreeSans" w:hAnsi="FreeSans" w:cs="FreeSans"/>
          <w:b/>
          <w:spacing w:val="-36"/>
          <w:w w:val="95"/>
          <w:sz w:val="21"/>
          <w:szCs w:val="21"/>
          <w:lang w:val="el-GR" w:eastAsia="en-US"/>
        </w:rPr>
        <w:t xml:space="preserve"> </w:t>
      </w:r>
      <w:r w:rsidRPr="00717CEA">
        <w:rPr>
          <w:rFonts w:ascii="FreeSans" w:eastAsia="FreeSans" w:hAnsi="FreeSans" w:cs="FreeSans"/>
          <w:b/>
          <w:w w:val="95"/>
          <w:sz w:val="21"/>
          <w:szCs w:val="21"/>
          <w:lang w:val="el-GR" w:eastAsia="en-US"/>
        </w:rPr>
        <w:t>ορίζεται απευθείας</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αυτήν,</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η</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διάρκεια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της</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περιόδου</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2"/>
          <w:w w:val="95"/>
          <w:sz w:val="21"/>
          <w:szCs w:val="21"/>
          <w:lang w:val="el-GR" w:eastAsia="en-US"/>
        </w:rPr>
        <w:t>αποκλεισμού:</w:t>
      </w:r>
    </w:p>
    <w:p w14:paraId="59D95DD3"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2F140A2"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7C4941E4" w14:textId="77777777" w:rsidR="00717CEA" w:rsidRPr="00717CEA" w:rsidRDefault="00717CEA" w:rsidP="00717CEA">
      <w:pPr>
        <w:widowControl w:val="0"/>
        <w:suppressAutoHyphens w:val="0"/>
        <w:autoSpaceDE w:val="0"/>
        <w:autoSpaceDN w:val="0"/>
        <w:spacing w:before="149"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2171CD2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5D73AC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4CF71C04"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EFAADF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31F1389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E141055"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32C357CF" w14:textId="77777777" w:rsidR="00717CEA" w:rsidRPr="00717CEA" w:rsidRDefault="00717CEA" w:rsidP="00717CEA">
      <w:pPr>
        <w:widowControl w:val="0"/>
        <w:suppressAutoHyphens w:val="0"/>
        <w:autoSpaceDE w:val="0"/>
        <w:autoSpaceDN w:val="0"/>
        <w:spacing w:before="11" w:after="0"/>
        <w:jc w:val="left"/>
        <w:rPr>
          <w:rFonts w:ascii="FreeSans" w:eastAsia="FreeSans" w:hAnsi="FreeSans" w:cs="FreeSans"/>
          <w:sz w:val="26"/>
          <w:szCs w:val="21"/>
          <w:lang w:val="el-GR" w:eastAsia="en-US"/>
        </w:rPr>
      </w:pPr>
    </w:p>
    <w:p w14:paraId="0B0C6C41" w14:textId="77777777" w:rsidR="00717CEA" w:rsidRPr="00717CEA" w:rsidRDefault="00717CEA" w:rsidP="00717CEA">
      <w:pPr>
        <w:widowControl w:val="0"/>
        <w:suppressAutoHyphens w:val="0"/>
        <w:autoSpaceDE w:val="0"/>
        <w:autoSpaceDN w:val="0"/>
        <w:spacing w:before="1" w:after="0" w:line="280" w:lineRule="auto"/>
        <w:ind w:right="2540"/>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Γ:</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Λόγοι</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που</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σχετίζονται</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με</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αφερεγγυότητα,</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σύγκρουση</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w w:val="95"/>
          <w:sz w:val="21"/>
          <w:szCs w:val="21"/>
          <w:lang w:val="el-GR" w:eastAsia="en-US"/>
        </w:rPr>
        <w:t>συμφερόντων</w:t>
      </w:r>
      <w:r w:rsidRPr="00717CEA">
        <w:rPr>
          <w:rFonts w:ascii="FreeSans" w:eastAsia="FreeSans" w:hAnsi="FreeSans" w:cs="FreeSans"/>
          <w:b/>
          <w:spacing w:val="-33"/>
          <w:w w:val="95"/>
          <w:sz w:val="21"/>
          <w:szCs w:val="21"/>
          <w:lang w:val="el-GR" w:eastAsia="en-US"/>
        </w:rPr>
        <w:t xml:space="preserve"> </w:t>
      </w:r>
      <w:r w:rsidRPr="00717CEA">
        <w:rPr>
          <w:rFonts w:ascii="FreeSans" w:eastAsia="FreeSans" w:hAnsi="FreeSans" w:cs="FreeSans"/>
          <w:b/>
          <w:spacing w:val="-18"/>
          <w:w w:val="95"/>
          <w:sz w:val="21"/>
          <w:szCs w:val="21"/>
          <w:lang w:val="el-GR" w:eastAsia="en-US"/>
        </w:rPr>
        <w:t xml:space="preserve">ή </w:t>
      </w:r>
      <w:r w:rsidRPr="00717CEA">
        <w:rPr>
          <w:rFonts w:ascii="FreeSans" w:eastAsia="FreeSans" w:hAnsi="FreeSans" w:cs="FreeSans"/>
          <w:b/>
          <w:sz w:val="21"/>
          <w:szCs w:val="21"/>
          <w:lang w:val="el-GR" w:eastAsia="en-US"/>
        </w:rPr>
        <w:t>επαγγελματικό</w:t>
      </w:r>
      <w:r w:rsidRPr="00717CEA">
        <w:rPr>
          <w:rFonts w:ascii="FreeSans" w:eastAsia="FreeSans" w:hAnsi="FreeSans" w:cs="FreeSans"/>
          <w:b/>
          <w:spacing w:val="-4"/>
          <w:sz w:val="21"/>
          <w:szCs w:val="21"/>
          <w:lang w:val="el-GR" w:eastAsia="en-US"/>
        </w:rPr>
        <w:t xml:space="preserve"> </w:t>
      </w:r>
      <w:r w:rsidRPr="00717CEA">
        <w:rPr>
          <w:rFonts w:ascii="FreeSans" w:eastAsia="FreeSans" w:hAnsi="FreeSans" w:cs="FreeSans"/>
          <w:b/>
          <w:sz w:val="21"/>
          <w:szCs w:val="21"/>
          <w:lang w:val="el-GR" w:eastAsia="en-US"/>
        </w:rPr>
        <w:t>παράπτωμα</w:t>
      </w:r>
    </w:p>
    <w:p w14:paraId="76A1BB19" w14:textId="77777777" w:rsidR="00717CEA" w:rsidRPr="00717CEA" w:rsidRDefault="00717CEA" w:rsidP="00717CEA">
      <w:pPr>
        <w:widowControl w:val="0"/>
        <w:suppressAutoHyphens w:val="0"/>
        <w:autoSpaceDE w:val="0"/>
        <w:autoSpaceDN w:val="0"/>
        <w:spacing w:before="73" w:after="0" w:line="280" w:lineRule="auto"/>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Πληροφορίες σχετικά με πιθανή αφερεγγυότητα, σύγκρουση συμφερόντων ή </w:t>
      </w:r>
      <w:r w:rsidRPr="00717CEA">
        <w:rPr>
          <w:rFonts w:ascii="FreeSans" w:eastAsia="FreeSans" w:hAnsi="FreeSans" w:cs="FreeSans"/>
          <w:b/>
          <w:sz w:val="21"/>
          <w:szCs w:val="21"/>
          <w:lang w:val="el-GR" w:eastAsia="en-US"/>
        </w:rPr>
        <w:t>επαγγελματικό παράπτωμα</w:t>
      </w:r>
    </w:p>
    <w:p w14:paraId="3593A4D8" w14:textId="77777777" w:rsidR="00717CEA" w:rsidRPr="00717CEA" w:rsidRDefault="00717CEA" w:rsidP="00717CEA">
      <w:pPr>
        <w:widowControl w:val="0"/>
        <w:suppressAutoHyphens w:val="0"/>
        <w:autoSpaceDE w:val="0"/>
        <w:autoSpaceDN w:val="0"/>
        <w:spacing w:after="0" w:line="250" w:lineRule="exact"/>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Αθέτηση των υποχρεώσεων στον τομέα του περιβαλλοντικού δικαίου</w:t>
      </w:r>
    </w:p>
    <w:p w14:paraId="7C27C88F"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έχει, εν γνώσει του, αθετήσει τις υποχρεώσεις του στους τομείς του περιβαλλοντικού δικαίου;</w:t>
      </w:r>
    </w:p>
    <w:p w14:paraId="1D460AD7" w14:textId="77777777" w:rsidR="00717CEA" w:rsidRPr="00717CEA" w:rsidRDefault="00717CEA" w:rsidP="00717CEA">
      <w:pPr>
        <w:widowControl w:val="0"/>
        <w:suppressAutoHyphens w:val="0"/>
        <w:autoSpaceDE w:val="0"/>
        <w:autoSpaceDN w:val="0"/>
        <w:spacing w:before="73"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231A9B5F"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4EC74701"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4DFBD3BE"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0F70CD2"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30B3A43D"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76B08ABA"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6DC7083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7930F8F"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2FC891E1" w14:textId="77777777" w:rsidR="00717CEA" w:rsidRPr="00717CEA" w:rsidRDefault="00717CEA" w:rsidP="00717CEA">
      <w:pPr>
        <w:widowControl w:val="0"/>
        <w:suppressAutoHyphens w:val="0"/>
        <w:autoSpaceDE w:val="0"/>
        <w:autoSpaceDN w:val="0"/>
        <w:spacing w:after="0" w:line="280" w:lineRule="auto"/>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3C912FAB" w14:textId="77777777" w:rsidR="00717CEA" w:rsidRPr="00717CEA" w:rsidRDefault="00717CEA" w:rsidP="00717CEA">
      <w:pPr>
        <w:widowControl w:val="0"/>
        <w:suppressAutoHyphens w:val="0"/>
        <w:autoSpaceDE w:val="0"/>
        <w:autoSpaceDN w:val="0"/>
        <w:spacing w:before="10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Διαδικτυακή Διεύθυνση</w:t>
      </w:r>
    </w:p>
    <w:p w14:paraId="28DE7F2D"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AC1A2D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7190BC2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88E872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6EE4719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CE64FB9"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3A8D49F1"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Αθέτηση των υποχρεώσεων στον τομέα του κοινωνικού δικαίου</w:t>
      </w:r>
    </w:p>
    <w:p w14:paraId="595A854E"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έχει, εν γνώσει του, αθετήσει τις υποχρεώσεις του στους τομείς του κοινωνικού δικαίου;</w:t>
      </w:r>
    </w:p>
    <w:p w14:paraId="00B8EA9D" w14:textId="77777777" w:rsidR="00717CEA" w:rsidRPr="00717CEA" w:rsidRDefault="00717CEA" w:rsidP="00717CEA">
      <w:pPr>
        <w:widowControl w:val="0"/>
        <w:suppressAutoHyphens w:val="0"/>
        <w:autoSpaceDE w:val="0"/>
        <w:autoSpaceDN w:val="0"/>
        <w:spacing w:before="73"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510D4461"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050511B0"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2E8440B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2B373AA"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596909A9"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2DA48E7C"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1CFAE8B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0BE7AC3"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06787338" w14:textId="77777777" w:rsidR="00717CEA" w:rsidRPr="00717CEA" w:rsidRDefault="00717CEA" w:rsidP="00717CEA">
      <w:pPr>
        <w:widowControl w:val="0"/>
        <w:suppressAutoHyphens w:val="0"/>
        <w:autoSpaceDE w:val="0"/>
        <w:autoSpaceDN w:val="0"/>
        <w:spacing w:before="149"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55E8DFC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1DE4E47"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286DEA56"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BC3B857"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3E83A5F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B81DB33"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1FC32CC3"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Αθέτηση των υποχρεώσεων στον τομέα του εργατικού δικαίου</w:t>
      </w:r>
    </w:p>
    <w:p w14:paraId="1D990AA3"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έχει, εν γνώσει του, αθετήσει τις υποχρεώσεις του στους τομείς του εργατικού δικαίου;</w:t>
      </w:r>
    </w:p>
    <w:p w14:paraId="1339C1DF" w14:textId="77777777" w:rsidR="00717CEA" w:rsidRPr="00717CEA" w:rsidRDefault="00717CEA" w:rsidP="00717CEA">
      <w:pPr>
        <w:widowControl w:val="0"/>
        <w:suppressAutoHyphens w:val="0"/>
        <w:autoSpaceDE w:val="0"/>
        <w:autoSpaceDN w:val="0"/>
        <w:spacing w:before="73"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29CF3366"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0CF38A0D"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7603DED3"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D883725"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3DB84EE6"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62B799D4"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389556C6"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42EADF7"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1DD4B3E0" w14:textId="77777777" w:rsidR="00717CEA" w:rsidRPr="00717CEA" w:rsidRDefault="00717CEA" w:rsidP="00717CEA">
      <w:pPr>
        <w:widowControl w:val="0"/>
        <w:suppressAutoHyphens w:val="0"/>
        <w:autoSpaceDE w:val="0"/>
        <w:autoSpaceDN w:val="0"/>
        <w:spacing w:before="108"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lastRenderedPageBreak/>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0405555F"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5BA8CB7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5919526"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6D13D09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C36C99D"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4CE156E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BCF2DE9"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56212F9D"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Πτώχευση</w:t>
      </w:r>
    </w:p>
    <w:p w14:paraId="522C907F" w14:textId="77777777" w:rsidR="00717CEA" w:rsidRPr="00717CEA" w:rsidRDefault="00717CEA" w:rsidP="00717CEA">
      <w:pPr>
        <w:widowControl w:val="0"/>
        <w:suppressAutoHyphens w:val="0"/>
        <w:autoSpaceDE w:val="0"/>
        <w:autoSpaceDN w:val="0"/>
        <w:spacing w:after="0" w:line="370" w:lineRule="atLeast"/>
        <w:ind w:right="4283"/>
        <w:jc w:val="left"/>
        <w:rPr>
          <w:rFonts w:ascii="FreeSans" w:eastAsia="FreeSans" w:hAnsi="FreeSans" w:cs="FreeSans"/>
          <w:b/>
          <w:sz w:val="21"/>
          <w:szCs w:val="21"/>
          <w:lang w:val="el-GR" w:eastAsia="en-US"/>
        </w:rPr>
      </w:pPr>
      <w:r w:rsidRPr="00717CEA">
        <w:rPr>
          <w:rFonts w:ascii="FreeSans" w:eastAsia="FreeSans" w:hAnsi="FreeSans" w:cs="FreeSans"/>
          <w:sz w:val="21"/>
          <w:szCs w:val="21"/>
          <w:lang w:val="el-GR" w:eastAsia="en-US"/>
        </w:rPr>
        <w:t xml:space="preserve">Ο οικονομικός φορέας τελεί υπό πτώχευση; </w:t>
      </w:r>
      <w:r w:rsidRPr="00717CEA">
        <w:rPr>
          <w:rFonts w:ascii="FreeSans" w:eastAsia="FreeSans" w:hAnsi="FreeSans" w:cs="FreeSans"/>
          <w:b/>
          <w:sz w:val="21"/>
          <w:szCs w:val="21"/>
          <w:lang w:val="el-GR" w:eastAsia="en-US"/>
        </w:rPr>
        <w:t>Απάντηση:</w:t>
      </w:r>
    </w:p>
    <w:p w14:paraId="12B038A6" w14:textId="77777777" w:rsidR="00717CEA" w:rsidRPr="00717CEA" w:rsidRDefault="00717CEA" w:rsidP="00717CEA">
      <w:pPr>
        <w:widowControl w:val="0"/>
        <w:suppressAutoHyphens w:val="0"/>
        <w:autoSpaceDE w:val="0"/>
        <w:autoSpaceDN w:val="0"/>
        <w:spacing w:before="40"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0D79E9FC"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19122C6F"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93F6787" w14:textId="77777777" w:rsidR="00717CEA" w:rsidRPr="00717CEA" w:rsidRDefault="00717CEA" w:rsidP="00717CEA">
      <w:pPr>
        <w:widowControl w:val="0"/>
        <w:suppressAutoHyphens w:val="0"/>
        <w:autoSpaceDE w:val="0"/>
        <w:autoSpaceDN w:val="0"/>
        <w:spacing w:before="192" w:after="0" w:line="280" w:lineRule="auto"/>
        <w:ind w:right="351"/>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Διευκρινίστε τους λόγους για τους οποίους, ωστόσο, μπορείτε να εκτελέσετε</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σύμβαση.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Οι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αυτές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δεν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απαραίτητο να παρασχεθούν εάν ο αποκλεισμός των οικονομικών φορέων στην </w:t>
      </w:r>
      <w:r w:rsidRPr="00717CEA">
        <w:rPr>
          <w:rFonts w:ascii="FreeSans" w:eastAsia="FreeSans" w:hAnsi="FreeSans" w:cs="FreeSans"/>
          <w:b/>
          <w:sz w:val="21"/>
          <w:szCs w:val="21"/>
          <w:lang w:val="el-GR" w:eastAsia="en-US"/>
        </w:rPr>
        <w:t xml:space="preserve">παρούσα περίπτωση έχει καταστεί υποχρεωτικός βάσει του </w:t>
      </w:r>
      <w:r w:rsidRPr="00717CEA">
        <w:rPr>
          <w:rFonts w:ascii="FreeSans" w:eastAsia="FreeSans" w:hAnsi="FreeSans" w:cs="FreeSans"/>
          <w:b/>
          <w:w w:val="95"/>
          <w:sz w:val="21"/>
          <w:szCs w:val="21"/>
          <w:lang w:val="el-GR" w:eastAsia="en-US"/>
        </w:rPr>
        <w:t>εφαρμοστέου</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εθνικού</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δικαίου</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χωρίς</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δυνατότητα</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παρέκκλισης</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όταν</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ο οικονομικός</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ωστόσο,</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θέση</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εκτελέσει</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spacing w:val="-3"/>
          <w:w w:val="95"/>
          <w:sz w:val="21"/>
          <w:szCs w:val="21"/>
          <w:lang w:val="el-GR" w:eastAsia="en-US"/>
        </w:rPr>
        <w:t>σύμβαση.</w:t>
      </w:r>
    </w:p>
    <w:p w14:paraId="407391A4" w14:textId="77777777" w:rsidR="00717CEA" w:rsidRPr="00717CEA" w:rsidRDefault="00717CEA" w:rsidP="00717CEA">
      <w:pPr>
        <w:widowControl w:val="0"/>
        <w:suppressAutoHyphens w:val="0"/>
        <w:autoSpaceDE w:val="0"/>
        <w:autoSpaceDN w:val="0"/>
        <w:spacing w:after="0" w:line="247"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CA71420"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20BBD769" w14:textId="77777777" w:rsidR="00717CEA" w:rsidRPr="00717CEA" w:rsidRDefault="00717CEA" w:rsidP="00717CEA">
      <w:pPr>
        <w:widowControl w:val="0"/>
        <w:suppressAutoHyphens w:val="0"/>
        <w:autoSpaceDE w:val="0"/>
        <w:autoSpaceDN w:val="0"/>
        <w:spacing w:before="149"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61438B1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73B06A8"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2E7B420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9A209F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68665F97"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A6E0989"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2A7092E7"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Διαδικασία εξυγίανσης ή ειδικής εκκαθάρισης</w:t>
      </w:r>
    </w:p>
    <w:p w14:paraId="3BC0825B" w14:textId="77777777" w:rsidR="00717CEA" w:rsidRPr="00717CEA" w:rsidRDefault="00717CEA" w:rsidP="00717CEA">
      <w:pPr>
        <w:widowControl w:val="0"/>
        <w:suppressAutoHyphens w:val="0"/>
        <w:autoSpaceDE w:val="0"/>
        <w:autoSpaceDN w:val="0"/>
        <w:spacing w:after="0" w:line="370" w:lineRule="atLeast"/>
        <w:jc w:val="left"/>
        <w:rPr>
          <w:rFonts w:ascii="FreeSans" w:eastAsia="FreeSans" w:hAnsi="FreeSans" w:cs="FreeSans"/>
          <w:b/>
          <w:sz w:val="21"/>
          <w:szCs w:val="21"/>
          <w:lang w:val="el-GR" w:eastAsia="en-US"/>
        </w:rPr>
      </w:pPr>
      <w:r w:rsidRPr="00717CEA">
        <w:rPr>
          <w:rFonts w:ascii="FreeSans" w:eastAsia="FreeSans" w:hAnsi="FreeSans" w:cs="FreeSans"/>
          <w:sz w:val="21"/>
          <w:szCs w:val="21"/>
          <w:lang w:val="el-GR" w:eastAsia="en-US"/>
        </w:rPr>
        <w:t xml:space="preserve">Έχει υπαχθεί ο οικονομικός φορέας σε διαδικασία εξυγίανσης ή ειδικής εκκαθάρισης; </w:t>
      </w:r>
      <w:r w:rsidRPr="00717CEA">
        <w:rPr>
          <w:rFonts w:ascii="FreeSans" w:eastAsia="FreeSans" w:hAnsi="FreeSans" w:cs="FreeSans"/>
          <w:b/>
          <w:sz w:val="21"/>
          <w:szCs w:val="21"/>
          <w:lang w:val="el-GR" w:eastAsia="en-US"/>
        </w:rPr>
        <w:t>Απάντηση:</w:t>
      </w:r>
    </w:p>
    <w:p w14:paraId="6355C01D" w14:textId="77777777" w:rsidR="00717CEA" w:rsidRPr="00717CEA" w:rsidRDefault="00717CEA" w:rsidP="00717CEA">
      <w:pPr>
        <w:widowControl w:val="0"/>
        <w:suppressAutoHyphens w:val="0"/>
        <w:autoSpaceDE w:val="0"/>
        <w:autoSpaceDN w:val="0"/>
        <w:spacing w:before="40"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6BB7F751"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0B97D604"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AFA0708"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44ECA4DC" w14:textId="77777777" w:rsidR="00717CEA" w:rsidRPr="00717CEA" w:rsidRDefault="00717CEA" w:rsidP="00717CEA">
      <w:pPr>
        <w:widowControl w:val="0"/>
        <w:suppressAutoHyphens w:val="0"/>
        <w:autoSpaceDE w:val="0"/>
        <w:autoSpaceDN w:val="0"/>
        <w:spacing w:before="108" w:after="0" w:line="280" w:lineRule="auto"/>
        <w:ind w:right="351"/>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lastRenderedPageBreak/>
        <w:t>Διευκρινίστε τους λόγους για τους οποίους, ωστόσο, μπορείτε να εκτελέσετε</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σύμβαση.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Οι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αυτές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δεν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απαραίτητο να παρασχεθούν εάν ο αποκλεισμός των οικονομικών φορέων στην </w:t>
      </w:r>
      <w:r w:rsidRPr="00717CEA">
        <w:rPr>
          <w:rFonts w:ascii="FreeSans" w:eastAsia="FreeSans" w:hAnsi="FreeSans" w:cs="FreeSans"/>
          <w:b/>
          <w:sz w:val="21"/>
          <w:szCs w:val="21"/>
          <w:lang w:val="el-GR" w:eastAsia="en-US"/>
        </w:rPr>
        <w:t xml:space="preserve">παρούσα περίπτωση έχει καταστεί υποχρεωτικός βάσει του </w:t>
      </w:r>
      <w:r w:rsidRPr="00717CEA">
        <w:rPr>
          <w:rFonts w:ascii="FreeSans" w:eastAsia="FreeSans" w:hAnsi="FreeSans" w:cs="FreeSans"/>
          <w:b/>
          <w:w w:val="95"/>
          <w:sz w:val="21"/>
          <w:szCs w:val="21"/>
          <w:lang w:val="el-GR" w:eastAsia="en-US"/>
        </w:rPr>
        <w:t>εφαρμοστέου</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εθνικού</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δικαίου</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χωρίς</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δυνατότητα</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παρέκκλισης</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όταν</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ο οικονομικός</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ωστόσο,</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θέση</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εκτελέσει</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spacing w:val="-3"/>
          <w:w w:val="95"/>
          <w:sz w:val="21"/>
          <w:szCs w:val="21"/>
          <w:lang w:val="el-GR" w:eastAsia="en-US"/>
        </w:rPr>
        <w:t>σύμβαση.</w:t>
      </w:r>
    </w:p>
    <w:p w14:paraId="457D556D" w14:textId="77777777" w:rsidR="00717CEA" w:rsidRPr="00717CEA" w:rsidRDefault="00717CEA" w:rsidP="00717CEA">
      <w:pPr>
        <w:widowControl w:val="0"/>
        <w:suppressAutoHyphens w:val="0"/>
        <w:autoSpaceDE w:val="0"/>
        <w:autoSpaceDN w:val="0"/>
        <w:spacing w:after="0" w:line="247"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44317B4"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4CF13DD0"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5DDD4447"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C91515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3DE9CED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DB016D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77684988"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6D9DF0A"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1F4E6D8F"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Διαδικασία πτωχευτικού συμβιβασμού</w:t>
      </w:r>
    </w:p>
    <w:p w14:paraId="1ECDC238" w14:textId="77777777" w:rsidR="00717CEA" w:rsidRPr="00717CEA" w:rsidRDefault="00717CEA" w:rsidP="00717CEA">
      <w:pPr>
        <w:widowControl w:val="0"/>
        <w:suppressAutoHyphens w:val="0"/>
        <w:autoSpaceDE w:val="0"/>
        <w:autoSpaceDN w:val="0"/>
        <w:spacing w:after="0" w:line="370" w:lineRule="atLeast"/>
        <w:ind w:right="374"/>
        <w:jc w:val="left"/>
        <w:rPr>
          <w:rFonts w:ascii="FreeSans" w:eastAsia="FreeSans" w:hAnsi="FreeSans" w:cs="FreeSans"/>
          <w:b/>
          <w:sz w:val="21"/>
          <w:szCs w:val="21"/>
          <w:lang w:val="el-GR" w:eastAsia="en-US"/>
        </w:rPr>
      </w:pPr>
      <w:r w:rsidRPr="00717CEA">
        <w:rPr>
          <w:rFonts w:ascii="FreeSans" w:eastAsia="FreeSans" w:hAnsi="FreeSans" w:cs="FreeSans"/>
          <w:sz w:val="21"/>
          <w:szCs w:val="21"/>
          <w:lang w:val="el-GR" w:eastAsia="en-US"/>
        </w:rPr>
        <w:t xml:space="preserve">Έχει υπαχθεί ο οικονομικός φορέας σε διαδικασία πτωχευτικού συμβιβασμού; </w:t>
      </w:r>
      <w:r w:rsidRPr="00717CEA">
        <w:rPr>
          <w:rFonts w:ascii="FreeSans" w:eastAsia="FreeSans" w:hAnsi="FreeSans" w:cs="FreeSans"/>
          <w:b/>
          <w:sz w:val="21"/>
          <w:szCs w:val="21"/>
          <w:lang w:val="el-GR" w:eastAsia="en-US"/>
        </w:rPr>
        <w:t>Απάντηση:</w:t>
      </w:r>
    </w:p>
    <w:p w14:paraId="56A0ABD2" w14:textId="77777777" w:rsidR="00717CEA" w:rsidRPr="00717CEA" w:rsidRDefault="00717CEA" w:rsidP="00717CEA">
      <w:pPr>
        <w:widowControl w:val="0"/>
        <w:suppressAutoHyphens w:val="0"/>
        <w:autoSpaceDE w:val="0"/>
        <w:autoSpaceDN w:val="0"/>
        <w:spacing w:before="40"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6CEC6A15"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44AE9CD1"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9C2DB0F" w14:textId="77777777" w:rsidR="00717CEA" w:rsidRPr="00717CEA" w:rsidRDefault="00717CEA" w:rsidP="00717CEA">
      <w:pPr>
        <w:widowControl w:val="0"/>
        <w:suppressAutoHyphens w:val="0"/>
        <w:autoSpaceDE w:val="0"/>
        <w:autoSpaceDN w:val="0"/>
        <w:spacing w:before="192" w:after="0" w:line="280" w:lineRule="auto"/>
        <w:ind w:right="351"/>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Διευκρινίστε τους λόγους για τους οποίους, ωστόσο, μπορείτε να εκτελέσετε</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σύμβαση.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Οι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αυτές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δεν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απαραίτητο να παρασχεθούν εάν ο αποκλεισμός των οικονομικών φορέων στην </w:t>
      </w:r>
      <w:r w:rsidRPr="00717CEA">
        <w:rPr>
          <w:rFonts w:ascii="FreeSans" w:eastAsia="FreeSans" w:hAnsi="FreeSans" w:cs="FreeSans"/>
          <w:b/>
          <w:sz w:val="21"/>
          <w:szCs w:val="21"/>
          <w:lang w:val="el-GR" w:eastAsia="en-US"/>
        </w:rPr>
        <w:t xml:space="preserve">παρούσα περίπτωση έχει καταστεί υποχρεωτικός βάσει του </w:t>
      </w:r>
      <w:r w:rsidRPr="00717CEA">
        <w:rPr>
          <w:rFonts w:ascii="FreeSans" w:eastAsia="FreeSans" w:hAnsi="FreeSans" w:cs="FreeSans"/>
          <w:b/>
          <w:w w:val="95"/>
          <w:sz w:val="21"/>
          <w:szCs w:val="21"/>
          <w:lang w:val="el-GR" w:eastAsia="en-US"/>
        </w:rPr>
        <w:t>εφαρμοστέου</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εθνικού</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δικαίου</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χωρίς</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δυνατότητα</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παρέκκλισης</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όταν</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ο οικονομικός</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ωστόσο,</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θέση</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εκτελέσει</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spacing w:val="-3"/>
          <w:w w:val="95"/>
          <w:sz w:val="21"/>
          <w:szCs w:val="21"/>
          <w:lang w:val="el-GR" w:eastAsia="en-US"/>
        </w:rPr>
        <w:t>σύμβαση.</w:t>
      </w:r>
    </w:p>
    <w:p w14:paraId="435AC62F" w14:textId="77777777" w:rsidR="00717CEA" w:rsidRPr="00717CEA" w:rsidRDefault="00717CEA" w:rsidP="00717CEA">
      <w:pPr>
        <w:widowControl w:val="0"/>
        <w:suppressAutoHyphens w:val="0"/>
        <w:autoSpaceDE w:val="0"/>
        <w:autoSpaceDN w:val="0"/>
        <w:spacing w:after="0" w:line="247"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C71DD1B"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073C1B18" w14:textId="77777777" w:rsidR="00717CEA" w:rsidRPr="00717CEA" w:rsidRDefault="00717CEA" w:rsidP="00717CEA">
      <w:pPr>
        <w:widowControl w:val="0"/>
        <w:suppressAutoHyphens w:val="0"/>
        <w:autoSpaceDE w:val="0"/>
        <w:autoSpaceDN w:val="0"/>
        <w:spacing w:before="149"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27E829B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095C5C0"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5CD00FE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4FF9AE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4CE6D61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EB08E25"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6649EE17"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Ανάλογη κατάσταση προβλεπόμενη σε εθνικές νομοθετικές και κανονιστικές διατάξεις</w:t>
      </w:r>
    </w:p>
    <w:p w14:paraId="3D3FE197" w14:textId="77777777" w:rsidR="00717CEA" w:rsidRPr="00717CEA" w:rsidRDefault="00717CEA" w:rsidP="00717CEA">
      <w:pPr>
        <w:widowControl w:val="0"/>
        <w:suppressAutoHyphens w:val="0"/>
        <w:autoSpaceDE w:val="0"/>
        <w:autoSpaceDN w:val="0"/>
        <w:spacing w:before="117" w:after="0" w:line="280" w:lineRule="auto"/>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 xml:space="preserve">Βρίσκεται ο οικονομικός φορέας σε οποιαδήποτε ανάλογη κατάσταση </w:t>
      </w:r>
      <w:proofErr w:type="spellStart"/>
      <w:r w:rsidRPr="00717CEA">
        <w:rPr>
          <w:rFonts w:ascii="FreeSans" w:eastAsia="FreeSans" w:hAnsi="FreeSans" w:cs="FreeSans"/>
          <w:sz w:val="21"/>
          <w:szCs w:val="21"/>
          <w:lang w:val="el-GR" w:eastAsia="en-US"/>
        </w:rPr>
        <w:t>προκύπτουσα</w:t>
      </w:r>
      <w:proofErr w:type="spellEnd"/>
      <w:r w:rsidRPr="00717CEA">
        <w:rPr>
          <w:rFonts w:ascii="FreeSans" w:eastAsia="FreeSans" w:hAnsi="FreeSans" w:cs="FreeSans"/>
          <w:sz w:val="21"/>
          <w:szCs w:val="21"/>
          <w:lang w:val="el-GR" w:eastAsia="en-US"/>
        </w:rPr>
        <w:t xml:space="preserve"> από παρόμοια διαδικασία προβλεπόμενη σε εθνικές νομοθετικές και κανονιστικές διατάξεις;</w:t>
      </w:r>
    </w:p>
    <w:p w14:paraId="56BE33A6" w14:textId="77777777" w:rsidR="00717CEA" w:rsidRPr="00717CEA" w:rsidRDefault="00717CEA" w:rsidP="00717CEA">
      <w:pPr>
        <w:widowControl w:val="0"/>
        <w:suppressAutoHyphens w:val="0"/>
        <w:autoSpaceDE w:val="0"/>
        <w:autoSpaceDN w:val="0"/>
        <w:spacing w:before="73" w:after="0"/>
        <w:ind w:right="6867"/>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Απάντηση:</w:t>
      </w:r>
    </w:p>
    <w:p w14:paraId="59D04051" w14:textId="77777777" w:rsidR="00717CEA" w:rsidRPr="00717CEA" w:rsidRDefault="00717CEA" w:rsidP="00717CEA">
      <w:pPr>
        <w:widowControl w:val="0"/>
        <w:suppressAutoHyphens w:val="0"/>
        <w:autoSpaceDE w:val="0"/>
        <w:autoSpaceDN w:val="0"/>
        <w:spacing w:before="42" w:after="0"/>
        <w:ind w:right="6867"/>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25405B8A"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31047721" w14:textId="77777777" w:rsidR="00717CEA" w:rsidRPr="00717CEA" w:rsidRDefault="00717CEA" w:rsidP="00717CEA">
      <w:pPr>
        <w:widowControl w:val="0"/>
        <w:suppressAutoHyphens w:val="0"/>
        <w:autoSpaceDE w:val="0"/>
        <w:autoSpaceDN w:val="0"/>
        <w:spacing w:before="10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Παρακαλώ αναφέρετε λεπτομερείς πληροφορίες</w:t>
      </w:r>
    </w:p>
    <w:p w14:paraId="135AF718"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3C61FD9" w14:textId="77777777" w:rsidR="00717CEA" w:rsidRPr="00717CEA" w:rsidRDefault="00717CEA" w:rsidP="00717CEA">
      <w:pPr>
        <w:widowControl w:val="0"/>
        <w:suppressAutoHyphens w:val="0"/>
        <w:autoSpaceDE w:val="0"/>
        <w:autoSpaceDN w:val="0"/>
        <w:spacing w:before="192" w:after="0" w:line="280" w:lineRule="auto"/>
        <w:ind w:right="351"/>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Διευκρινίστε τους λόγους για τους οποίους, ωστόσο, μπορείτε να εκτελέσετε</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σύμβαση.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Οι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αυτές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δεν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απαραίτητο να παρασχεθούν εάν ο αποκλεισμός των οικονομικών φορέων στην </w:t>
      </w:r>
      <w:r w:rsidRPr="00717CEA">
        <w:rPr>
          <w:rFonts w:ascii="FreeSans" w:eastAsia="FreeSans" w:hAnsi="FreeSans" w:cs="FreeSans"/>
          <w:b/>
          <w:sz w:val="21"/>
          <w:szCs w:val="21"/>
          <w:lang w:val="el-GR" w:eastAsia="en-US"/>
        </w:rPr>
        <w:t xml:space="preserve">παρούσα περίπτωση έχει καταστεί υποχρεωτικός βάσει του </w:t>
      </w:r>
      <w:r w:rsidRPr="00717CEA">
        <w:rPr>
          <w:rFonts w:ascii="FreeSans" w:eastAsia="FreeSans" w:hAnsi="FreeSans" w:cs="FreeSans"/>
          <w:b/>
          <w:w w:val="95"/>
          <w:sz w:val="21"/>
          <w:szCs w:val="21"/>
          <w:lang w:val="el-GR" w:eastAsia="en-US"/>
        </w:rPr>
        <w:t>εφαρμοστέου</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εθνικού</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δικαίου</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χωρίς</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δυνατότητα</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παρέκκλισης</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όταν</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ο οικονομικός</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ωστόσο,</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θέση</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εκτελέσει</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spacing w:val="-3"/>
          <w:w w:val="95"/>
          <w:sz w:val="21"/>
          <w:szCs w:val="21"/>
          <w:lang w:val="el-GR" w:eastAsia="en-US"/>
        </w:rPr>
        <w:t>σύμβαση.</w:t>
      </w:r>
    </w:p>
    <w:p w14:paraId="02C0904B" w14:textId="77777777" w:rsidR="00717CEA" w:rsidRPr="00717CEA" w:rsidRDefault="00717CEA" w:rsidP="00717CEA">
      <w:pPr>
        <w:widowControl w:val="0"/>
        <w:suppressAutoHyphens w:val="0"/>
        <w:autoSpaceDE w:val="0"/>
        <w:autoSpaceDN w:val="0"/>
        <w:spacing w:after="0" w:line="247"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06C3329"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41F3824A"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35DA2BE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DD3CAD0"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11184B6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C109C7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544F14A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8D78CD9"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004366A8"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Υπό αναγκαστική διαχείριση από εκκαθαριστή ή από το δικαστήριο</w:t>
      </w:r>
    </w:p>
    <w:p w14:paraId="34C5FE65" w14:textId="77777777" w:rsidR="00717CEA" w:rsidRPr="00717CEA" w:rsidRDefault="00717CEA" w:rsidP="00717CEA">
      <w:pPr>
        <w:widowControl w:val="0"/>
        <w:suppressAutoHyphens w:val="0"/>
        <w:autoSpaceDE w:val="0"/>
        <w:autoSpaceDN w:val="0"/>
        <w:spacing w:before="117" w:after="0" w:line="280" w:lineRule="auto"/>
        <w:jc w:val="left"/>
        <w:rPr>
          <w:rFonts w:ascii="FreeSans" w:eastAsia="FreeSans" w:hAnsi="FreeSans" w:cs="FreeSans"/>
          <w:sz w:val="21"/>
          <w:szCs w:val="21"/>
          <w:lang w:val="el-GR" w:eastAsia="en-US"/>
        </w:rPr>
      </w:pPr>
      <w:proofErr w:type="spellStart"/>
      <w:r w:rsidRPr="00717CEA">
        <w:rPr>
          <w:rFonts w:ascii="FreeSans" w:eastAsia="FreeSans" w:hAnsi="FreeSans" w:cs="FreeSans"/>
          <w:sz w:val="21"/>
          <w:szCs w:val="21"/>
          <w:lang w:val="el-GR" w:eastAsia="en-US"/>
        </w:rPr>
        <w:t>Tελεί</w:t>
      </w:r>
      <w:proofErr w:type="spellEnd"/>
      <w:r w:rsidRPr="00717CEA">
        <w:rPr>
          <w:rFonts w:ascii="FreeSans" w:eastAsia="FreeSans" w:hAnsi="FreeSans" w:cs="FreeSans"/>
          <w:sz w:val="21"/>
          <w:szCs w:val="21"/>
          <w:lang w:val="el-GR" w:eastAsia="en-US"/>
        </w:rPr>
        <w:t xml:space="preserve"> ο οικονομικός φορέας υπό αναγκαστική διαχείριση από εκκαθαριστή ή από το δικαστήριο;</w:t>
      </w:r>
    </w:p>
    <w:p w14:paraId="2ABD277C" w14:textId="77777777" w:rsidR="00717CEA" w:rsidRPr="00717CEA" w:rsidRDefault="00717CEA" w:rsidP="00717CEA">
      <w:pPr>
        <w:widowControl w:val="0"/>
        <w:suppressAutoHyphens w:val="0"/>
        <w:autoSpaceDE w:val="0"/>
        <w:autoSpaceDN w:val="0"/>
        <w:spacing w:before="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35A08A2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6AE0C64B"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4C241A11"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008CA88" w14:textId="77777777" w:rsidR="00717CEA" w:rsidRPr="00717CEA" w:rsidRDefault="00717CEA" w:rsidP="00717CEA">
      <w:pPr>
        <w:widowControl w:val="0"/>
        <w:suppressAutoHyphens w:val="0"/>
        <w:autoSpaceDE w:val="0"/>
        <w:autoSpaceDN w:val="0"/>
        <w:spacing w:before="192" w:after="0" w:line="280" w:lineRule="auto"/>
        <w:ind w:right="351"/>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Διευκρινίστε τους λόγους για τους οποίους, ωστόσο, μπορείτε να εκτελέσετε</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σύμβαση.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Οι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αυτές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δεν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απαραίτητο να παρασχεθούν εάν ο αποκλεισμός των οικονομικών φορέων στην </w:t>
      </w:r>
      <w:r w:rsidRPr="00717CEA">
        <w:rPr>
          <w:rFonts w:ascii="FreeSans" w:eastAsia="FreeSans" w:hAnsi="FreeSans" w:cs="FreeSans"/>
          <w:b/>
          <w:sz w:val="21"/>
          <w:szCs w:val="21"/>
          <w:lang w:val="el-GR" w:eastAsia="en-US"/>
        </w:rPr>
        <w:t xml:space="preserve">παρούσα περίπτωση έχει καταστεί υποχρεωτικός βάσει του </w:t>
      </w:r>
      <w:r w:rsidRPr="00717CEA">
        <w:rPr>
          <w:rFonts w:ascii="FreeSans" w:eastAsia="FreeSans" w:hAnsi="FreeSans" w:cs="FreeSans"/>
          <w:b/>
          <w:w w:val="95"/>
          <w:sz w:val="21"/>
          <w:szCs w:val="21"/>
          <w:lang w:val="el-GR" w:eastAsia="en-US"/>
        </w:rPr>
        <w:t>εφαρμοστέου</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εθνικού</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δικαίου</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χωρίς</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δυνατότητα</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παρέκκλισης</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όταν</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ο οικονομικός</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ωστόσο,</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θέση</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εκτελέσει</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spacing w:val="-3"/>
          <w:w w:val="95"/>
          <w:sz w:val="21"/>
          <w:szCs w:val="21"/>
          <w:lang w:val="el-GR" w:eastAsia="en-US"/>
        </w:rPr>
        <w:t>σύμβαση.</w:t>
      </w:r>
    </w:p>
    <w:p w14:paraId="0C4E7A68" w14:textId="77777777" w:rsidR="00717CEA" w:rsidRPr="00717CEA" w:rsidRDefault="00717CEA" w:rsidP="00717CEA">
      <w:pPr>
        <w:widowControl w:val="0"/>
        <w:suppressAutoHyphens w:val="0"/>
        <w:autoSpaceDE w:val="0"/>
        <w:autoSpaceDN w:val="0"/>
        <w:spacing w:after="0" w:line="247"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9BAA7B2"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48C02F2E"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0FDED78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2FFD58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5BB044D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44D8BA7"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7DF34B3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998D2F1"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76E16BA5"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Αναστολή επιχειρηματικών δραστηριοτήτων</w:t>
      </w:r>
    </w:p>
    <w:p w14:paraId="40EBA22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Έχουν ανασταλεί οι επιχειρηματικές δραστηριότητες του οικονομικού φορέα;</w:t>
      </w:r>
    </w:p>
    <w:p w14:paraId="2AB7E2AC"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6B7F9EAC" w14:textId="77777777" w:rsidR="00717CEA" w:rsidRPr="00717CEA" w:rsidRDefault="00717CEA" w:rsidP="00717CEA">
      <w:pPr>
        <w:widowControl w:val="0"/>
        <w:suppressAutoHyphens w:val="0"/>
        <w:autoSpaceDE w:val="0"/>
        <w:autoSpaceDN w:val="0"/>
        <w:spacing w:before="10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Απάντηση:</w:t>
      </w:r>
    </w:p>
    <w:p w14:paraId="19F7238C"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391B7D76"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6EA8FC45"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3E2CC30" w14:textId="77777777" w:rsidR="00717CEA" w:rsidRPr="00717CEA" w:rsidRDefault="00717CEA" w:rsidP="00717CEA">
      <w:pPr>
        <w:widowControl w:val="0"/>
        <w:suppressAutoHyphens w:val="0"/>
        <w:autoSpaceDE w:val="0"/>
        <w:autoSpaceDN w:val="0"/>
        <w:spacing w:before="192" w:after="0" w:line="280" w:lineRule="auto"/>
        <w:ind w:right="351"/>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Διευκρινίστε τους λόγους για τους οποίους, ωστόσο, μπορείτε να εκτελέσετε</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σύμβαση.</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Οι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αυτές</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δεν</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6"/>
          <w:w w:val="95"/>
          <w:sz w:val="21"/>
          <w:szCs w:val="21"/>
          <w:lang w:val="el-GR" w:eastAsia="en-US"/>
        </w:rPr>
        <w:t xml:space="preserve"> </w:t>
      </w:r>
      <w:r w:rsidRPr="00717CEA">
        <w:rPr>
          <w:rFonts w:ascii="FreeSans" w:eastAsia="FreeSans" w:hAnsi="FreeSans" w:cs="FreeSans"/>
          <w:b/>
          <w:w w:val="95"/>
          <w:sz w:val="21"/>
          <w:szCs w:val="21"/>
          <w:lang w:val="el-GR" w:eastAsia="en-US"/>
        </w:rPr>
        <w:t xml:space="preserve">απαραίτητο να παρασχεθούν εάν ο αποκλεισμός των οικονομικών φορέων στην </w:t>
      </w:r>
      <w:r w:rsidRPr="00717CEA">
        <w:rPr>
          <w:rFonts w:ascii="FreeSans" w:eastAsia="FreeSans" w:hAnsi="FreeSans" w:cs="FreeSans"/>
          <w:b/>
          <w:sz w:val="21"/>
          <w:szCs w:val="21"/>
          <w:lang w:val="el-GR" w:eastAsia="en-US"/>
        </w:rPr>
        <w:t xml:space="preserve">παρούσα περίπτωση έχει καταστεί υποχρεωτικός βάσει του </w:t>
      </w:r>
      <w:r w:rsidRPr="00717CEA">
        <w:rPr>
          <w:rFonts w:ascii="FreeSans" w:eastAsia="FreeSans" w:hAnsi="FreeSans" w:cs="FreeSans"/>
          <w:b/>
          <w:w w:val="95"/>
          <w:sz w:val="21"/>
          <w:szCs w:val="21"/>
          <w:lang w:val="el-GR" w:eastAsia="en-US"/>
        </w:rPr>
        <w:t>εφαρμοστέου</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εθνικού</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δικαίου</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χωρίς</w:t>
      </w:r>
      <w:r w:rsidRPr="00717CEA">
        <w:rPr>
          <w:rFonts w:ascii="FreeSans" w:eastAsia="FreeSans" w:hAnsi="FreeSans" w:cs="FreeSans"/>
          <w:b/>
          <w:spacing w:val="-35"/>
          <w:w w:val="95"/>
          <w:sz w:val="21"/>
          <w:szCs w:val="21"/>
          <w:lang w:val="el-GR" w:eastAsia="en-US"/>
        </w:rPr>
        <w:t xml:space="preserve"> </w:t>
      </w:r>
      <w:r w:rsidRPr="00717CEA">
        <w:rPr>
          <w:rFonts w:ascii="FreeSans" w:eastAsia="FreeSans" w:hAnsi="FreeSans" w:cs="FreeSans"/>
          <w:b/>
          <w:w w:val="95"/>
          <w:sz w:val="21"/>
          <w:szCs w:val="21"/>
          <w:lang w:val="el-GR" w:eastAsia="en-US"/>
        </w:rPr>
        <w:t>δυνατότητα</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παρέκκλισης</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όταν</w:t>
      </w:r>
      <w:r w:rsidRPr="00717CEA">
        <w:rPr>
          <w:rFonts w:ascii="FreeSans" w:eastAsia="FreeSans" w:hAnsi="FreeSans" w:cs="FreeSans"/>
          <w:b/>
          <w:spacing w:val="-34"/>
          <w:w w:val="95"/>
          <w:sz w:val="21"/>
          <w:szCs w:val="21"/>
          <w:lang w:val="el-GR" w:eastAsia="en-US"/>
        </w:rPr>
        <w:t xml:space="preserve"> </w:t>
      </w:r>
      <w:r w:rsidRPr="00717CEA">
        <w:rPr>
          <w:rFonts w:ascii="FreeSans" w:eastAsia="FreeSans" w:hAnsi="FreeSans" w:cs="FreeSans"/>
          <w:b/>
          <w:w w:val="95"/>
          <w:sz w:val="21"/>
          <w:szCs w:val="21"/>
          <w:lang w:val="el-GR" w:eastAsia="en-US"/>
        </w:rPr>
        <w:t>ο οικονομικός</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είναι,</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ωστόσο,</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θέση</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w w:val="95"/>
          <w:sz w:val="21"/>
          <w:szCs w:val="21"/>
          <w:lang w:val="el-GR" w:eastAsia="en-US"/>
        </w:rPr>
        <w:t>εκτελέσει</w:t>
      </w:r>
      <w:r w:rsidRPr="00717CEA">
        <w:rPr>
          <w:rFonts w:ascii="FreeSans" w:eastAsia="FreeSans" w:hAnsi="FreeSans" w:cs="FreeSans"/>
          <w:b/>
          <w:spacing w:val="-24"/>
          <w:w w:val="95"/>
          <w:sz w:val="21"/>
          <w:szCs w:val="21"/>
          <w:lang w:val="el-GR" w:eastAsia="en-US"/>
        </w:rPr>
        <w:t xml:space="preserve"> </w:t>
      </w:r>
      <w:r w:rsidRPr="00717CEA">
        <w:rPr>
          <w:rFonts w:ascii="FreeSans" w:eastAsia="FreeSans" w:hAnsi="FreeSans" w:cs="FreeSans"/>
          <w:b/>
          <w:w w:val="95"/>
          <w:sz w:val="21"/>
          <w:szCs w:val="21"/>
          <w:lang w:val="el-GR" w:eastAsia="en-US"/>
        </w:rPr>
        <w:t>τη</w:t>
      </w:r>
      <w:r w:rsidRPr="00717CEA">
        <w:rPr>
          <w:rFonts w:ascii="FreeSans" w:eastAsia="FreeSans" w:hAnsi="FreeSans" w:cs="FreeSans"/>
          <w:b/>
          <w:spacing w:val="-25"/>
          <w:w w:val="95"/>
          <w:sz w:val="21"/>
          <w:szCs w:val="21"/>
          <w:lang w:val="el-GR" w:eastAsia="en-US"/>
        </w:rPr>
        <w:t xml:space="preserve"> </w:t>
      </w:r>
      <w:r w:rsidRPr="00717CEA">
        <w:rPr>
          <w:rFonts w:ascii="FreeSans" w:eastAsia="FreeSans" w:hAnsi="FreeSans" w:cs="FreeSans"/>
          <w:b/>
          <w:spacing w:val="-3"/>
          <w:w w:val="95"/>
          <w:sz w:val="21"/>
          <w:szCs w:val="21"/>
          <w:lang w:val="el-GR" w:eastAsia="en-US"/>
        </w:rPr>
        <w:t>σύμβαση.</w:t>
      </w:r>
    </w:p>
    <w:p w14:paraId="0EC047A6" w14:textId="77777777" w:rsidR="00717CEA" w:rsidRPr="00717CEA" w:rsidRDefault="00717CEA" w:rsidP="00717CEA">
      <w:pPr>
        <w:widowControl w:val="0"/>
        <w:suppressAutoHyphens w:val="0"/>
        <w:autoSpaceDE w:val="0"/>
        <w:autoSpaceDN w:val="0"/>
        <w:spacing w:after="0" w:line="247" w:lineRule="exact"/>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189689A"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0F7E7F64"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02E9CF96"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ECD6B9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09A4997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AA06617"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46793D7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439135E"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0CA8DC03"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Ένοχος σοβαρού επαγγελματικού παραπτώματος</w:t>
      </w:r>
    </w:p>
    <w:p w14:paraId="450D10EB" w14:textId="77777777" w:rsidR="00717CEA" w:rsidRPr="00717CEA" w:rsidRDefault="00717CEA" w:rsidP="00717CEA">
      <w:pPr>
        <w:widowControl w:val="0"/>
        <w:suppressAutoHyphens w:val="0"/>
        <w:autoSpaceDE w:val="0"/>
        <w:autoSpaceDN w:val="0"/>
        <w:spacing w:after="0" w:line="370" w:lineRule="atLeast"/>
        <w:ind w:right="672"/>
        <w:jc w:val="left"/>
        <w:rPr>
          <w:rFonts w:ascii="FreeSans" w:eastAsia="FreeSans" w:hAnsi="FreeSans" w:cs="FreeSans"/>
          <w:b/>
          <w:sz w:val="21"/>
          <w:szCs w:val="21"/>
          <w:lang w:val="el-GR" w:eastAsia="en-US"/>
        </w:rPr>
      </w:pPr>
      <w:r w:rsidRPr="00717CEA">
        <w:rPr>
          <w:rFonts w:ascii="FreeSans" w:eastAsia="FreeSans" w:hAnsi="FreeSans" w:cs="FreeSans"/>
          <w:sz w:val="21"/>
          <w:szCs w:val="21"/>
          <w:lang w:val="el-GR" w:eastAsia="en-US"/>
        </w:rPr>
        <w:t xml:space="preserve">Έχει διαπράξει ο οικονομικός φορέας σοβαρό επαγγελματικό παράπτωμα; </w:t>
      </w:r>
      <w:r w:rsidRPr="00717CEA">
        <w:rPr>
          <w:rFonts w:ascii="FreeSans" w:eastAsia="FreeSans" w:hAnsi="FreeSans" w:cs="FreeSans"/>
          <w:b/>
          <w:sz w:val="21"/>
          <w:szCs w:val="21"/>
          <w:lang w:val="el-GR" w:eastAsia="en-US"/>
        </w:rPr>
        <w:t>Απάντηση:</w:t>
      </w:r>
    </w:p>
    <w:p w14:paraId="214ED932" w14:textId="77777777" w:rsidR="00717CEA" w:rsidRPr="00717CEA" w:rsidRDefault="00717CEA" w:rsidP="00717CEA">
      <w:pPr>
        <w:widowControl w:val="0"/>
        <w:suppressAutoHyphens w:val="0"/>
        <w:autoSpaceDE w:val="0"/>
        <w:autoSpaceDN w:val="0"/>
        <w:spacing w:before="40"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68EF1420"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36E3FBF9"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3464BF5"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1ADCE14E"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26BC2502"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1AE495FF"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E5B0A10"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159DEB05" w14:textId="77777777" w:rsidR="00717CEA" w:rsidRPr="00717CEA" w:rsidRDefault="00717CEA" w:rsidP="00717CEA">
      <w:pPr>
        <w:widowControl w:val="0"/>
        <w:suppressAutoHyphens w:val="0"/>
        <w:autoSpaceDE w:val="0"/>
        <w:autoSpaceDN w:val="0"/>
        <w:spacing w:before="149"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664DE52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55DB854"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07754536"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8ECE22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72AD2BE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87A94DC"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11ADA8A5"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Συμφωνίες με άλλους οικονομικούς φορείς με στόχο τη στρέβλωση του ανταγωνισμού</w:t>
      </w:r>
    </w:p>
    <w:p w14:paraId="4E2B8AFF"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7780364B" w14:textId="77777777" w:rsidR="00717CEA" w:rsidRPr="00717CEA" w:rsidRDefault="00717CEA" w:rsidP="00717CEA">
      <w:pPr>
        <w:widowControl w:val="0"/>
        <w:suppressAutoHyphens w:val="0"/>
        <w:autoSpaceDE w:val="0"/>
        <w:autoSpaceDN w:val="0"/>
        <w:spacing w:before="108"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lastRenderedPageBreak/>
        <w:t>Έχει συνάψει ο οικονομικός φορέας συμφωνίες με άλλους οικονομικούς φορείς με σκοπό τη στρέβλωση του ανταγωνισμού;</w:t>
      </w:r>
    </w:p>
    <w:p w14:paraId="0CAFDD66" w14:textId="77777777" w:rsidR="00717CEA" w:rsidRPr="00717CEA" w:rsidRDefault="00717CEA" w:rsidP="00717CEA">
      <w:pPr>
        <w:widowControl w:val="0"/>
        <w:suppressAutoHyphens w:val="0"/>
        <w:autoSpaceDE w:val="0"/>
        <w:autoSpaceDN w:val="0"/>
        <w:spacing w:before="73"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51CD5929"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4DE26232"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00DDEC03"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CB3EC61"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7D803567"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3A8DB8DD"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69F9C748"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E5EFC8F"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0D0BC6E7" w14:textId="77777777" w:rsidR="00717CEA" w:rsidRPr="00717CEA" w:rsidRDefault="00717CEA" w:rsidP="00717CEA">
      <w:pPr>
        <w:widowControl w:val="0"/>
        <w:suppressAutoHyphens w:val="0"/>
        <w:autoSpaceDE w:val="0"/>
        <w:autoSpaceDN w:val="0"/>
        <w:spacing w:before="149"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17DA544D"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DE0D348"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25164BAC"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361C92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396E6B1B"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C0FBC67"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62BBB433"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Σύγκρουση</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συμφερόντων</w:t>
      </w:r>
      <w:r w:rsidRPr="00717CEA">
        <w:rPr>
          <w:rFonts w:ascii="FreeSans" w:eastAsia="FreeSans" w:hAnsi="FreeSans" w:cs="FreeSans"/>
          <w:b/>
          <w:spacing w:val="-22"/>
          <w:w w:val="95"/>
          <w:sz w:val="21"/>
          <w:szCs w:val="21"/>
          <w:lang w:val="el-GR" w:eastAsia="en-US"/>
        </w:rPr>
        <w:t xml:space="preserve"> </w:t>
      </w:r>
      <w:r w:rsidRPr="00717CEA">
        <w:rPr>
          <w:rFonts w:ascii="FreeSans" w:eastAsia="FreeSans" w:hAnsi="FreeSans" w:cs="FreeSans"/>
          <w:b/>
          <w:w w:val="95"/>
          <w:sz w:val="21"/>
          <w:szCs w:val="21"/>
          <w:lang w:val="el-GR" w:eastAsia="en-US"/>
        </w:rPr>
        <w:t>λόγω</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της</w:t>
      </w:r>
      <w:r w:rsidRPr="00717CEA">
        <w:rPr>
          <w:rFonts w:ascii="FreeSans" w:eastAsia="FreeSans" w:hAnsi="FreeSans" w:cs="FreeSans"/>
          <w:b/>
          <w:spacing w:val="-22"/>
          <w:w w:val="95"/>
          <w:sz w:val="21"/>
          <w:szCs w:val="21"/>
          <w:lang w:val="el-GR" w:eastAsia="en-US"/>
        </w:rPr>
        <w:t xml:space="preserve"> </w:t>
      </w:r>
      <w:r w:rsidRPr="00717CEA">
        <w:rPr>
          <w:rFonts w:ascii="FreeSans" w:eastAsia="FreeSans" w:hAnsi="FreeSans" w:cs="FreeSans"/>
          <w:b/>
          <w:w w:val="95"/>
          <w:sz w:val="21"/>
          <w:szCs w:val="21"/>
          <w:lang w:val="el-GR" w:eastAsia="en-US"/>
        </w:rPr>
        <w:t>συμμετοχής</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22"/>
          <w:w w:val="95"/>
          <w:sz w:val="21"/>
          <w:szCs w:val="21"/>
          <w:lang w:val="el-GR" w:eastAsia="en-US"/>
        </w:rPr>
        <w:t xml:space="preserve"> </w:t>
      </w:r>
      <w:r w:rsidRPr="00717CEA">
        <w:rPr>
          <w:rFonts w:ascii="FreeSans" w:eastAsia="FreeSans" w:hAnsi="FreeSans" w:cs="FreeSans"/>
          <w:b/>
          <w:w w:val="95"/>
          <w:sz w:val="21"/>
          <w:szCs w:val="21"/>
          <w:lang w:val="el-GR" w:eastAsia="en-US"/>
        </w:rPr>
        <w:t>στη</w:t>
      </w:r>
      <w:r w:rsidRPr="00717CEA">
        <w:rPr>
          <w:rFonts w:ascii="FreeSans" w:eastAsia="FreeSans" w:hAnsi="FreeSans" w:cs="FreeSans"/>
          <w:b/>
          <w:spacing w:val="-22"/>
          <w:w w:val="95"/>
          <w:sz w:val="21"/>
          <w:szCs w:val="21"/>
          <w:lang w:val="el-GR" w:eastAsia="en-US"/>
        </w:rPr>
        <w:t xml:space="preserve"> </w:t>
      </w:r>
      <w:r w:rsidRPr="00717CEA">
        <w:rPr>
          <w:rFonts w:ascii="FreeSans" w:eastAsia="FreeSans" w:hAnsi="FreeSans" w:cs="FreeSans"/>
          <w:b/>
          <w:w w:val="95"/>
          <w:sz w:val="21"/>
          <w:szCs w:val="21"/>
          <w:lang w:val="el-GR" w:eastAsia="en-US"/>
        </w:rPr>
        <w:t>διαδικασία</w:t>
      </w:r>
      <w:r w:rsidRPr="00717CEA">
        <w:rPr>
          <w:rFonts w:ascii="FreeSans" w:eastAsia="FreeSans" w:hAnsi="FreeSans" w:cs="FreeSans"/>
          <w:b/>
          <w:spacing w:val="-23"/>
          <w:w w:val="95"/>
          <w:sz w:val="21"/>
          <w:szCs w:val="21"/>
          <w:lang w:val="el-GR" w:eastAsia="en-US"/>
        </w:rPr>
        <w:t xml:space="preserve"> </w:t>
      </w:r>
      <w:r w:rsidRPr="00717CEA">
        <w:rPr>
          <w:rFonts w:ascii="FreeSans" w:eastAsia="FreeSans" w:hAnsi="FreeSans" w:cs="FreeSans"/>
          <w:b/>
          <w:w w:val="95"/>
          <w:sz w:val="21"/>
          <w:szCs w:val="21"/>
          <w:lang w:val="el-GR" w:eastAsia="en-US"/>
        </w:rPr>
        <w:t>σύναψης</w:t>
      </w:r>
      <w:r w:rsidRPr="00717CEA">
        <w:rPr>
          <w:rFonts w:ascii="FreeSans" w:eastAsia="FreeSans" w:hAnsi="FreeSans" w:cs="FreeSans"/>
          <w:b/>
          <w:spacing w:val="-22"/>
          <w:w w:val="95"/>
          <w:sz w:val="21"/>
          <w:szCs w:val="21"/>
          <w:lang w:val="el-GR" w:eastAsia="en-US"/>
        </w:rPr>
        <w:t xml:space="preserve"> </w:t>
      </w:r>
      <w:r w:rsidRPr="00717CEA">
        <w:rPr>
          <w:rFonts w:ascii="FreeSans" w:eastAsia="FreeSans" w:hAnsi="FreeSans" w:cs="FreeSans"/>
          <w:b/>
          <w:w w:val="95"/>
          <w:sz w:val="21"/>
          <w:szCs w:val="21"/>
          <w:lang w:val="el-GR" w:eastAsia="en-US"/>
        </w:rPr>
        <w:t>σύμβασης</w:t>
      </w:r>
    </w:p>
    <w:p w14:paraId="55FD013C" w14:textId="77777777" w:rsidR="00717CEA" w:rsidRPr="00717CEA" w:rsidRDefault="00717CEA" w:rsidP="00717CEA">
      <w:pPr>
        <w:widowControl w:val="0"/>
        <w:suppressAutoHyphens w:val="0"/>
        <w:autoSpaceDE w:val="0"/>
        <w:autoSpaceDN w:val="0"/>
        <w:spacing w:before="117" w:after="0" w:line="280" w:lineRule="auto"/>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Γνωρίζει ο οικονομικός φορέας την ύπαρξη τυχόν σύγκρουσης συμφερόντων λόγω της συμμετοχής του στη διαδικασία σύναψης σύμβασης;</w:t>
      </w:r>
    </w:p>
    <w:p w14:paraId="66254C89" w14:textId="77777777" w:rsidR="00717CEA" w:rsidRPr="00717CEA" w:rsidRDefault="00717CEA" w:rsidP="00717CEA">
      <w:pPr>
        <w:widowControl w:val="0"/>
        <w:suppressAutoHyphens w:val="0"/>
        <w:autoSpaceDE w:val="0"/>
        <w:autoSpaceDN w:val="0"/>
        <w:spacing w:before="73"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3FF619A2"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5F422AF9"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08778B78"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D2E3B7B"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21ACC310"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7BC40D8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B47261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638E2A5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FFAEC1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38415B0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E4DAF06"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45405BB6" w14:textId="77777777" w:rsidR="00717CEA" w:rsidRPr="00717CEA" w:rsidRDefault="00717CEA" w:rsidP="00717CEA">
      <w:pPr>
        <w:widowControl w:val="0"/>
        <w:suppressAutoHyphens w:val="0"/>
        <w:autoSpaceDE w:val="0"/>
        <w:autoSpaceDN w:val="0"/>
        <w:spacing w:before="174" w:after="0" w:line="280" w:lineRule="auto"/>
        <w:ind w:right="1005"/>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Παροχή</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συμβουλών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εμπλοκή</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στην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προετοιμασία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της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διαδικασίας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σύναψης</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της </w:t>
      </w:r>
      <w:r w:rsidRPr="00717CEA">
        <w:rPr>
          <w:rFonts w:ascii="FreeSans" w:eastAsia="FreeSans" w:hAnsi="FreeSans" w:cs="FreeSans"/>
          <w:b/>
          <w:sz w:val="21"/>
          <w:szCs w:val="21"/>
          <w:lang w:val="el-GR" w:eastAsia="en-US"/>
        </w:rPr>
        <w:t>σύμβασης</w:t>
      </w:r>
    </w:p>
    <w:p w14:paraId="510B297C" w14:textId="77777777" w:rsidR="00717CEA" w:rsidRPr="00717CEA" w:rsidRDefault="00717CEA" w:rsidP="00717CEA">
      <w:pPr>
        <w:widowControl w:val="0"/>
        <w:suppressAutoHyphens w:val="0"/>
        <w:autoSpaceDE w:val="0"/>
        <w:autoSpaceDN w:val="0"/>
        <w:spacing w:before="74"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14:paraId="3443681E" w14:textId="77777777" w:rsidR="00717CEA" w:rsidRPr="00717CEA" w:rsidRDefault="00717CEA" w:rsidP="00717CEA">
      <w:pPr>
        <w:widowControl w:val="0"/>
        <w:suppressAutoHyphens w:val="0"/>
        <w:autoSpaceDE w:val="0"/>
        <w:autoSpaceDN w:val="0"/>
        <w:spacing w:after="0" w:line="280" w:lineRule="auto"/>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18FE1A39" w14:textId="77777777" w:rsidR="00717CEA" w:rsidRPr="00717CEA" w:rsidRDefault="00717CEA" w:rsidP="00717CEA">
      <w:pPr>
        <w:widowControl w:val="0"/>
        <w:suppressAutoHyphens w:val="0"/>
        <w:autoSpaceDE w:val="0"/>
        <w:autoSpaceDN w:val="0"/>
        <w:spacing w:before="10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lastRenderedPageBreak/>
        <w:t>Απάντηση:</w:t>
      </w:r>
    </w:p>
    <w:p w14:paraId="6740AF95"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379CCDC8"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158F45A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46FE2E6"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4360531E"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61617D4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40F6B9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0E9FBAE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20D10B9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0EB6DFD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8B56311"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01A64C9C"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Πρόωρη καταγγελία, αποζημιώσεις ή άλλες παρόμοιες κυρώσεις</w:t>
      </w:r>
    </w:p>
    <w:p w14:paraId="63D5B072" w14:textId="77777777" w:rsidR="00717CEA" w:rsidRPr="00717CEA" w:rsidRDefault="00717CEA" w:rsidP="00717CEA">
      <w:pPr>
        <w:widowControl w:val="0"/>
        <w:suppressAutoHyphens w:val="0"/>
        <w:autoSpaceDE w:val="0"/>
        <w:autoSpaceDN w:val="0"/>
        <w:spacing w:before="117" w:after="0" w:line="280" w:lineRule="auto"/>
        <w:ind w:right="242"/>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14:paraId="17DEF2F7" w14:textId="77777777" w:rsidR="00717CEA" w:rsidRPr="00717CEA" w:rsidRDefault="00717CEA" w:rsidP="00717CEA">
      <w:pPr>
        <w:widowControl w:val="0"/>
        <w:suppressAutoHyphens w:val="0"/>
        <w:autoSpaceDE w:val="0"/>
        <w:autoSpaceDN w:val="0"/>
        <w:spacing w:before="7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5F1B9BBC"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4132695E"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Παρακαλώ αναφέρετε λεπτομερείς πληροφορίες</w:t>
      </w:r>
    </w:p>
    <w:p w14:paraId="46010E78"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194EAD6" w14:textId="77777777" w:rsidR="00717CEA" w:rsidRPr="00717CEA" w:rsidRDefault="00717CEA" w:rsidP="00717CEA">
      <w:pPr>
        <w:widowControl w:val="0"/>
        <w:suppressAutoHyphens w:val="0"/>
        <w:autoSpaceDE w:val="0"/>
        <w:autoSpaceDN w:val="0"/>
        <w:spacing w:before="192" w:after="0" w:line="280" w:lineRule="auto"/>
        <w:ind w:right="452"/>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Σε</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περίπτωση</w:t>
      </w:r>
      <w:r w:rsidRPr="00717CEA">
        <w:rPr>
          <w:rFonts w:ascii="FreeSans" w:eastAsia="FreeSans" w:hAnsi="FreeSans" w:cs="FreeSans"/>
          <w:b/>
          <w:spacing w:val="-27"/>
          <w:w w:val="95"/>
          <w:sz w:val="21"/>
          <w:szCs w:val="21"/>
          <w:lang w:val="el-GR" w:eastAsia="en-US"/>
        </w:rPr>
        <w:t xml:space="preserve"> </w:t>
      </w:r>
      <w:proofErr w:type="spellStart"/>
      <w:r w:rsidRPr="00717CEA">
        <w:rPr>
          <w:rFonts w:ascii="FreeSans" w:eastAsia="FreeSans" w:hAnsi="FreeSans" w:cs="FreeSans"/>
          <w:b/>
          <w:w w:val="95"/>
          <w:sz w:val="21"/>
          <w:szCs w:val="21"/>
          <w:lang w:val="el-GR" w:eastAsia="en-US"/>
        </w:rPr>
        <w:t>καταδικης</w:t>
      </w:r>
      <w:proofErr w:type="spellEnd"/>
      <w:r w:rsidRPr="00717CEA">
        <w:rPr>
          <w:rFonts w:ascii="FreeSans" w:eastAsia="FreeSans" w:hAnsi="FreeSans" w:cs="FreeSans"/>
          <w:b/>
          <w:w w:val="95"/>
          <w:sz w:val="21"/>
          <w:szCs w:val="21"/>
          <w:lang w:val="el-GR" w:eastAsia="en-US"/>
        </w:rPr>
        <w:t>,</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έχει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λάβει</w:t>
      </w:r>
      <w:r w:rsidRPr="00717CEA">
        <w:rPr>
          <w:rFonts w:ascii="FreeSans" w:eastAsia="FreeSans" w:hAnsi="FreeSans" w:cs="FreeSans"/>
          <w:b/>
          <w:spacing w:val="-27"/>
          <w:w w:val="95"/>
          <w:sz w:val="21"/>
          <w:szCs w:val="21"/>
          <w:lang w:val="el-GR" w:eastAsia="en-US"/>
        </w:rPr>
        <w:t xml:space="preserve"> </w:t>
      </w:r>
      <w:r w:rsidRPr="00717CEA">
        <w:rPr>
          <w:rFonts w:ascii="FreeSans" w:eastAsia="FreeSans" w:hAnsi="FreeSans" w:cs="FreeSans"/>
          <w:b/>
          <w:w w:val="95"/>
          <w:sz w:val="21"/>
          <w:szCs w:val="21"/>
          <w:lang w:val="el-GR" w:eastAsia="en-US"/>
        </w:rPr>
        <w:t>μέτρα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6"/>
          <w:w w:val="95"/>
          <w:sz w:val="21"/>
          <w:szCs w:val="21"/>
          <w:lang w:val="el-GR" w:eastAsia="en-US"/>
        </w:rPr>
        <w:t xml:space="preserve">που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αποδεικνύουν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αξιοπιστία</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του</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παρά</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την</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w w:val="95"/>
          <w:sz w:val="21"/>
          <w:szCs w:val="21"/>
          <w:lang w:val="el-GR" w:eastAsia="en-US"/>
        </w:rPr>
        <w:t>ύπαρξη</w:t>
      </w:r>
      <w:r w:rsidRPr="00717CEA">
        <w:rPr>
          <w:rFonts w:ascii="FreeSans" w:eastAsia="FreeSans" w:hAnsi="FreeSans" w:cs="FreeSans"/>
          <w:b/>
          <w:spacing w:val="-32"/>
          <w:w w:val="95"/>
          <w:sz w:val="21"/>
          <w:szCs w:val="21"/>
          <w:lang w:val="el-GR" w:eastAsia="en-US"/>
        </w:rPr>
        <w:t xml:space="preserve"> </w:t>
      </w:r>
      <w:r w:rsidRPr="00717CEA">
        <w:rPr>
          <w:rFonts w:ascii="FreeSans" w:eastAsia="FreeSans" w:hAnsi="FreeSans" w:cs="FreeSans"/>
          <w:b/>
          <w:w w:val="95"/>
          <w:sz w:val="21"/>
          <w:szCs w:val="21"/>
          <w:lang w:val="el-GR" w:eastAsia="en-US"/>
        </w:rPr>
        <w:t>σχετικού</w:t>
      </w:r>
      <w:r w:rsidRPr="00717CEA">
        <w:rPr>
          <w:rFonts w:ascii="FreeSans" w:eastAsia="FreeSans" w:hAnsi="FreeSans" w:cs="FreeSans"/>
          <w:b/>
          <w:spacing w:val="-31"/>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λόγου </w:t>
      </w:r>
      <w:r w:rsidRPr="00717CEA">
        <w:rPr>
          <w:rFonts w:ascii="FreeSans" w:eastAsia="FreeSans" w:hAnsi="FreeSans" w:cs="FreeSans"/>
          <w:b/>
          <w:sz w:val="21"/>
          <w:szCs w:val="21"/>
          <w:lang w:val="el-GR" w:eastAsia="en-US"/>
        </w:rPr>
        <w:t>αποκλεισμού</w:t>
      </w:r>
      <w:r w:rsidRPr="00717CEA">
        <w:rPr>
          <w:rFonts w:ascii="FreeSans" w:eastAsia="FreeSans" w:hAnsi="FreeSans" w:cs="FreeSans"/>
          <w:b/>
          <w:spacing w:val="-5"/>
          <w:sz w:val="21"/>
          <w:szCs w:val="21"/>
          <w:lang w:val="el-GR" w:eastAsia="en-US"/>
        </w:rPr>
        <w:t xml:space="preserve"> </w:t>
      </w:r>
      <w:r w:rsidRPr="00717CEA">
        <w:rPr>
          <w:rFonts w:ascii="FreeSans" w:eastAsia="FreeSans" w:hAnsi="FreeSans" w:cs="FreeSans"/>
          <w:b/>
          <w:sz w:val="21"/>
          <w:szCs w:val="21"/>
          <w:lang w:val="el-GR" w:eastAsia="en-US"/>
        </w:rPr>
        <w:t>(“αυτοκάθαρση”);</w:t>
      </w:r>
    </w:p>
    <w:p w14:paraId="3901D408" w14:textId="77777777" w:rsidR="00717CEA" w:rsidRPr="00717CEA" w:rsidRDefault="00717CEA" w:rsidP="00717CEA">
      <w:pPr>
        <w:widowControl w:val="0"/>
        <w:suppressAutoHyphens w:val="0"/>
        <w:autoSpaceDE w:val="0"/>
        <w:autoSpaceDN w:val="0"/>
        <w:spacing w:after="0" w:line="249" w:lineRule="exac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 Όχι</w:t>
      </w:r>
    </w:p>
    <w:p w14:paraId="16300AE7" w14:textId="77777777" w:rsidR="00717CEA" w:rsidRPr="00717CEA" w:rsidRDefault="00717CEA" w:rsidP="00717CEA">
      <w:pPr>
        <w:widowControl w:val="0"/>
        <w:suppressAutoHyphens w:val="0"/>
        <w:autoSpaceDE w:val="0"/>
        <w:autoSpaceDN w:val="0"/>
        <w:spacing w:before="19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Περιγράψτε τα μέτρα που λήφθηκαν</w:t>
      </w:r>
    </w:p>
    <w:p w14:paraId="4C1F0B25"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DFB725E"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 Όχι</w:t>
      </w:r>
    </w:p>
    <w:p w14:paraId="125F5785"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6EAD34D9"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5D15721"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4B084EDA"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8C5CE1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777F7050"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6F049CDA"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1F0257B3" w14:textId="77777777" w:rsidR="00717CEA" w:rsidRPr="00717CEA" w:rsidRDefault="00717CEA" w:rsidP="00717CEA">
      <w:pPr>
        <w:widowControl w:val="0"/>
        <w:suppressAutoHyphens w:val="0"/>
        <w:autoSpaceDE w:val="0"/>
        <w:autoSpaceDN w:val="0"/>
        <w:spacing w:before="174" w:after="0" w:line="280" w:lineRule="auto"/>
        <w:jc w:val="left"/>
        <w:rPr>
          <w:rFonts w:ascii="FreeSans" w:eastAsia="FreeSans" w:hAnsi="FreeSans" w:cs="FreeSans"/>
          <w:b/>
          <w:sz w:val="21"/>
          <w:szCs w:val="21"/>
          <w:lang w:val="el-GR" w:eastAsia="en-US"/>
        </w:rPr>
      </w:pPr>
      <w:r w:rsidRPr="00717CEA">
        <w:rPr>
          <w:rFonts w:ascii="FreeSans" w:eastAsia="FreeSans" w:hAnsi="FreeSans" w:cs="FreeSans"/>
          <w:b/>
          <w:w w:val="90"/>
          <w:sz w:val="21"/>
          <w:szCs w:val="21"/>
          <w:lang w:val="el-GR" w:eastAsia="en-US"/>
        </w:rPr>
        <w:t xml:space="preserve">Ψευδείς δηλώσεις, απόκρυψη πληροφοριών, ανικανότητα υποβολής δικαιολογητικών, </w:t>
      </w:r>
      <w:r w:rsidRPr="00717CEA">
        <w:rPr>
          <w:rFonts w:ascii="FreeSans" w:eastAsia="FreeSans" w:hAnsi="FreeSans" w:cs="FreeSans"/>
          <w:b/>
          <w:sz w:val="21"/>
          <w:szCs w:val="21"/>
          <w:lang w:val="el-GR" w:eastAsia="en-US"/>
        </w:rPr>
        <w:t>απόκτηση εμπιστευτικών πληροφοριών</w:t>
      </w:r>
    </w:p>
    <w:p w14:paraId="37EB3549" w14:textId="77777777" w:rsidR="00717CEA" w:rsidRPr="00717CEA" w:rsidRDefault="00717CEA" w:rsidP="00717CEA">
      <w:pPr>
        <w:widowControl w:val="0"/>
        <w:suppressAutoHyphens w:val="0"/>
        <w:autoSpaceDE w:val="0"/>
        <w:autoSpaceDN w:val="0"/>
        <w:spacing w:after="0" w:line="280" w:lineRule="auto"/>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55680164" w14:textId="77777777" w:rsidR="00717CEA" w:rsidRPr="00717CEA" w:rsidRDefault="00717CEA" w:rsidP="00717CEA">
      <w:pPr>
        <w:widowControl w:val="0"/>
        <w:suppressAutoHyphens w:val="0"/>
        <w:autoSpaceDE w:val="0"/>
        <w:autoSpaceDN w:val="0"/>
        <w:spacing w:before="108" w:after="0" w:line="280" w:lineRule="auto"/>
        <w:ind w:right="36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lastRenderedPageBreak/>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w:t>
      </w:r>
      <w:r w:rsidRPr="00717CEA">
        <w:rPr>
          <w:rFonts w:ascii="FreeSans" w:eastAsia="FreeSans" w:hAnsi="FreeSans" w:cs="FreeSans"/>
          <w:spacing w:val="46"/>
          <w:sz w:val="21"/>
          <w:szCs w:val="21"/>
          <w:lang w:val="el-GR" w:eastAsia="en-US"/>
        </w:rPr>
        <w:t xml:space="preserve"> </w:t>
      </w:r>
      <w:r w:rsidRPr="00717CEA">
        <w:rPr>
          <w:rFonts w:ascii="FreeSans" w:eastAsia="FreeSans" w:hAnsi="FreeSans" w:cs="FreeSans"/>
          <w:sz w:val="21"/>
          <w:szCs w:val="21"/>
          <w:lang w:val="el-GR" w:eastAsia="en-US"/>
        </w:rPr>
        <w:t>ανάθεση;</w:t>
      </w:r>
    </w:p>
    <w:p w14:paraId="120A4B4C" w14:textId="77777777" w:rsidR="00717CEA" w:rsidRPr="00717CEA" w:rsidRDefault="00717CEA" w:rsidP="00717CEA">
      <w:pPr>
        <w:widowControl w:val="0"/>
        <w:suppressAutoHyphens w:val="0"/>
        <w:autoSpaceDE w:val="0"/>
        <w:autoSpaceDN w:val="0"/>
        <w:spacing w:before="66"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2FF760A7"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w:t>
      </w:r>
      <w:r w:rsidRPr="00717CEA">
        <w:rPr>
          <w:rFonts w:ascii="FreeSans" w:eastAsia="FreeSans" w:hAnsi="FreeSans" w:cs="FreeSans"/>
          <w:spacing w:val="5"/>
          <w:sz w:val="21"/>
          <w:szCs w:val="21"/>
          <w:lang w:val="el-GR" w:eastAsia="en-US"/>
        </w:rPr>
        <w:t xml:space="preserve"> </w:t>
      </w:r>
      <w:r w:rsidRPr="00717CEA">
        <w:rPr>
          <w:rFonts w:ascii="FreeSans" w:eastAsia="FreeSans" w:hAnsi="FreeSans" w:cs="FreeSans"/>
          <w:sz w:val="21"/>
          <w:szCs w:val="21"/>
          <w:lang w:val="el-GR" w:eastAsia="en-US"/>
        </w:rPr>
        <w:t>Όχι</w:t>
      </w:r>
    </w:p>
    <w:p w14:paraId="4043A96E" w14:textId="77777777" w:rsidR="00717CEA" w:rsidRPr="00717CEA" w:rsidRDefault="00717CEA" w:rsidP="00717CEA">
      <w:pPr>
        <w:widowControl w:val="0"/>
        <w:suppressAutoHyphens w:val="0"/>
        <w:autoSpaceDE w:val="0"/>
        <w:autoSpaceDN w:val="0"/>
        <w:spacing w:before="192" w:after="0" w:line="280" w:lineRule="auto"/>
        <w:ind w:right="1635"/>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w:t>
      </w:r>
      <w:r w:rsidRPr="00717CEA">
        <w:rPr>
          <w:rFonts w:ascii="FreeSans" w:eastAsia="FreeSans" w:hAnsi="FreeSans" w:cs="FreeSans"/>
          <w:spacing w:val="9"/>
          <w:sz w:val="21"/>
          <w:szCs w:val="21"/>
          <w:lang w:val="el-GR" w:eastAsia="en-US"/>
        </w:rPr>
        <w:t xml:space="preserve"> </w:t>
      </w:r>
      <w:r w:rsidRPr="00717CEA">
        <w:rPr>
          <w:rFonts w:ascii="FreeSans" w:eastAsia="FreeSans" w:hAnsi="FreeSans" w:cs="FreeSans"/>
          <w:sz w:val="21"/>
          <w:szCs w:val="21"/>
          <w:lang w:val="el-GR" w:eastAsia="en-US"/>
        </w:rPr>
        <w:t>Όχι</w:t>
      </w:r>
    </w:p>
    <w:p w14:paraId="7EC7B4BA"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4E6D469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13B0FC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61D8890D"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4B0E9010"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08B9959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2ABE11F"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460" w:right="1140" w:bottom="700" w:left="1140" w:header="0" w:footer="505" w:gutter="0"/>
          <w:cols w:space="720"/>
        </w:sectPr>
      </w:pPr>
    </w:p>
    <w:p w14:paraId="26E84F5C" w14:textId="77777777" w:rsidR="00717CEA" w:rsidRPr="00717CEA" w:rsidRDefault="00717CEA" w:rsidP="00717CEA">
      <w:pPr>
        <w:widowControl w:val="0"/>
        <w:tabs>
          <w:tab w:val="left" w:pos="9511"/>
        </w:tabs>
        <w:suppressAutoHyphens w:val="0"/>
        <w:autoSpaceDE w:val="0"/>
        <w:autoSpaceDN w:val="0"/>
        <w:spacing w:before="101" w:after="0"/>
        <w:jc w:val="left"/>
        <w:outlineLvl w:val="0"/>
        <w:rPr>
          <w:rFonts w:ascii="FreeSans" w:eastAsia="FreeSans" w:hAnsi="FreeSans" w:cs="FreeSans"/>
          <w:b/>
          <w:sz w:val="24"/>
          <w:lang w:val="el-GR" w:eastAsia="en-US"/>
        </w:rPr>
      </w:pPr>
      <w:r w:rsidRPr="00717CEA">
        <w:rPr>
          <w:rFonts w:ascii="FreeSans" w:eastAsia="FreeSans" w:hAnsi="FreeSans" w:cs="FreeSans"/>
          <w:b/>
          <w:w w:val="95"/>
          <w:sz w:val="24"/>
          <w:shd w:val="clear" w:color="auto" w:fill="DEDEDE"/>
          <w:lang w:val="el-GR" w:eastAsia="en-US"/>
        </w:rPr>
        <w:lastRenderedPageBreak/>
        <w:t>Μέρος IV: Κριτήρια</w:t>
      </w:r>
      <w:r w:rsidRPr="00717CEA">
        <w:rPr>
          <w:rFonts w:ascii="FreeSans" w:eastAsia="FreeSans" w:hAnsi="FreeSans" w:cs="FreeSans"/>
          <w:b/>
          <w:spacing w:val="-26"/>
          <w:w w:val="95"/>
          <w:sz w:val="24"/>
          <w:shd w:val="clear" w:color="auto" w:fill="DEDEDE"/>
          <w:lang w:val="el-GR" w:eastAsia="en-US"/>
        </w:rPr>
        <w:t xml:space="preserve"> </w:t>
      </w:r>
      <w:r w:rsidRPr="00717CEA">
        <w:rPr>
          <w:rFonts w:ascii="FreeSans" w:eastAsia="FreeSans" w:hAnsi="FreeSans" w:cs="FreeSans"/>
          <w:b/>
          <w:w w:val="95"/>
          <w:sz w:val="24"/>
          <w:shd w:val="clear" w:color="auto" w:fill="DEDEDE"/>
          <w:lang w:val="el-GR" w:eastAsia="en-US"/>
        </w:rPr>
        <w:t>επιλογής</w:t>
      </w:r>
      <w:r w:rsidRPr="00717CEA">
        <w:rPr>
          <w:rFonts w:ascii="FreeSans" w:eastAsia="FreeSans" w:hAnsi="FreeSans" w:cs="FreeSans"/>
          <w:b/>
          <w:sz w:val="24"/>
          <w:shd w:val="clear" w:color="auto" w:fill="DEDEDE"/>
          <w:lang w:val="el-GR" w:eastAsia="en-US"/>
        </w:rPr>
        <w:tab/>
      </w:r>
    </w:p>
    <w:p w14:paraId="393941E2" w14:textId="77777777" w:rsidR="00717CEA" w:rsidRPr="00717CEA" w:rsidRDefault="00717CEA" w:rsidP="00717CEA">
      <w:pPr>
        <w:widowControl w:val="0"/>
        <w:suppressAutoHyphens w:val="0"/>
        <w:autoSpaceDE w:val="0"/>
        <w:autoSpaceDN w:val="0"/>
        <w:spacing w:before="186"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 xml:space="preserve">Α: </w:t>
      </w:r>
      <w:proofErr w:type="spellStart"/>
      <w:r w:rsidRPr="00717CEA">
        <w:rPr>
          <w:rFonts w:ascii="FreeSans" w:eastAsia="FreeSans" w:hAnsi="FreeSans" w:cs="FreeSans"/>
          <w:b/>
          <w:sz w:val="21"/>
          <w:szCs w:val="21"/>
          <w:lang w:val="el-GR" w:eastAsia="en-US"/>
        </w:rPr>
        <w:t>Καταλληλότητα</w:t>
      </w:r>
      <w:proofErr w:type="spellEnd"/>
    </w:p>
    <w:p w14:paraId="64A13D30" w14:textId="77777777" w:rsidR="00717CEA" w:rsidRPr="00717CEA" w:rsidRDefault="00717CEA" w:rsidP="00717CEA">
      <w:pPr>
        <w:widowControl w:val="0"/>
        <w:suppressAutoHyphens w:val="0"/>
        <w:autoSpaceDE w:val="0"/>
        <w:autoSpaceDN w:val="0"/>
        <w:spacing w:before="117" w:after="0" w:line="280" w:lineRule="auto"/>
        <w:ind w:right="206"/>
        <w:jc w:val="left"/>
        <w:rPr>
          <w:rFonts w:ascii="FreeSans" w:eastAsia="FreeSans" w:hAnsi="FreeSans" w:cs="FreeSans"/>
          <w:b/>
          <w:sz w:val="21"/>
          <w:szCs w:val="21"/>
          <w:lang w:val="el-GR" w:eastAsia="en-US"/>
        </w:rPr>
      </w:pPr>
      <w:r w:rsidRPr="00717CEA">
        <w:rPr>
          <w:rFonts w:ascii="FreeSans" w:eastAsia="FreeSans" w:hAnsi="FreeSans" w:cs="FreeSans"/>
          <w:b/>
          <w:w w:val="95"/>
          <w:sz w:val="21"/>
          <w:szCs w:val="21"/>
          <w:lang w:val="el-GR" w:eastAsia="en-US"/>
        </w:rPr>
        <w:t>Ο</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οικονομικός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φορέας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πρέπει</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να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παράσχει</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πληροφορίες</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μόνον</w:t>
      </w:r>
      <w:r w:rsidRPr="00717CEA">
        <w:rPr>
          <w:rFonts w:ascii="FreeSans" w:eastAsia="FreeSans" w:hAnsi="FreeSans" w:cs="FreeSans"/>
          <w:b/>
          <w:spacing w:val="-29"/>
          <w:w w:val="95"/>
          <w:sz w:val="21"/>
          <w:szCs w:val="21"/>
          <w:lang w:val="el-GR" w:eastAsia="en-US"/>
        </w:rPr>
        <w:t xml:space="preserve"> </w:t>
      </w:r>
      <w:r w:rsidRPr="00717CEA">
        <w:rPr>
          <w:rFonts w:ascii="FreeSans" w:eastAsia="FreeSans" w:hAnsi="FreeSans" w:cs="FreeSans"/>
          <w:b/>
          <w:w w:val="95"/>
          <w:sz w:val="21"/>
          <w:szCs w:val="21"/>
          <w:lang w:val="el-GR" w:eastAsia="en-US"/>
        </w:rPr>
        <w:t>όταν</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w w:val="95"/>
          <w:sz w:val="21"/>
          <w:szCs w:val="21"/>
          <w:lang w:val="el-GR" w:eastAsia="en-US"/>
        </w:rPr>
        <w:t>τα</w:t>
      </w:r>
      <w:r w:rsidRPr="00717CEA">
        <w:rPr>
          <w:rFonts w:ascii="FreeSans" w:eastAsia="FreeSans" w:hAnsi="FreeSans" w:cs="FreeSans"/>
          <w:b/>
          <w:spacing w:val="-28"/>
          <w:w w:val="95"/>
          <w:sz w:val="21"/>
          <w:szCs w:val="21"/>
          <w:lang w:val="el-GR" w:eastAsia="en-US"/>
        </w:rPr>
        <w:t xml:space="preserve"> </w:t>
      </w:r>
      <w:r w:rsidRPr="00717CEA">
        <w:rPr>
          <w:rFonts w:ascii="FreeSans" w:eastAsia="FreeSans" w:hAnsi="FreeSans" w:cs="FreeSans"/>
          <w:b/>
          <w:spacing w:val="-3"/>
          <w:w w:val="95"/>
          <w:sz w:val="21"/>
          <w:szCs w:val="21"/>
          <w:lang w:val="el-GR" w:eastAsia="en-US"/>
        </w:rPr>
        <w:t xml:space="preserve">σχετικά </w:t>
      </w:r>
      <w:r w:rsidRPr="00717CEA">
        <w:rPr>
          <w:rFonts w:ascii="FreeSans" w:eastAsia="FreeSans" w:hAnsi="FreeSans" w:cs="FreeSans"/>
          <w:b/>
          <w:sz w:val="21"/>
          <w:szCs w:val="21"/>
          <w:lang w:val="el-GR" w:eastAsia="en-US"/>
        </w:rPr>
        <w:t xml:space="preserve">κριτήρια επιλογής έχουν προσδιοριστεί από την αναθέτουσα αρχή ή τον </w:t>
      </w:r>
      <w:r w:rsidRPr="00717CEA">
        <w:rPr>
          <w:rFonts w:ascii="FreeSans" w:eastAsia="FreeSans" w:hAnsi="FreeSans" w:cs="FreeSans"/>
          <w:b/>
          <w:w w:val="95"/>
          <w:sz w:val="21"/>
          <w:szCs w:val="21"/>
          <w:lang w:val="el-GR" w:eastAsia="en-US"/>
        </w:rPr>
        <w:t>αναθέτοντα</w:t>
      </w:r>
      <w:r w:rsidRPr="00717CEA">
        <w:rPr>
          <w:rFonts w:ascii="FreeSans" w:eastAsia="FreeSans" w:hAnsi="FreeSans" w:cs="FreeSans"/>
          <w:b/>
          <w:spacing w:val="-22"/>
          <w:w w:val="95"/>
          <w:sz w:val="21"/>
          <w:szCs w:val="21"/>
          <w:lang w:val="el-GR" w:eastAsia="en-US"/>
        </w:rPr>
        <w:t xml:space="preserve"> </w:t>
      </w:r>
      <w:r w:rsidRPr="00717CEA">
        <w:rPr>
          <w:rFonts w:ascii="FreeSans" w:eastAsia="FreeSans" w:hAnsi="FreeSans" w:cs="FreeSans"/>
          <w:b/>
          <w:w w:val="95"/>
          <w:sz w:val="21"/>
          <w:szCs w:val="21"/>
          <w:lang w:val="el-GR" w:eastAsia="en-US"/>
        </w:rPr>
        <w:t>φορέα</w:t>
      </w:r>
      <w:r w:rsidRPr="00717CEA">
        <w:rPr>
          <w:rFonts w:ascii="FreeSans" w:eastAsia="FreeSans" w:hAnsi="FreeSans" w:cs="FreeSans"/>
          <w:b/>
          <w:spacing w:val="-21"/>
          <w:w w:val="95"/>
          <w:sz w:val="21"/>
          <w:szCs w:val="21"/>
          <w:lang w:val="el-GR" w:eastAsia="en-US"/>
        </w:rPr>
        <w:t xml:space="preserve"> </w:t>
      </w:r>
      <w:r w:rsidRPr="00717CEA">
        <w:rPr>
          <w:rFonts w:ascii="FreeSans" w:eastAsia="FreeSans" w:hAnsi="FreeSans" w:cs="FreeSans"/>
          <w:b/>
          <w:w w:val="95"/>
          <w:sz w:val="21"/>
          <w:szCs w:val="21"/>
          <w:lang w:val="el-GR" w:eastAsia="en-US"/>
        </w:rPr>
        <w:t>στη</w:t>
      </w:r>
      <w:r w:rsidRPr="00717CEA">
        <w:rPr>
          <w:rFonts w:ascii="FreeSans" w:eastAsia="FreeSans" w:hAnsi="FreeSans" w:cs="FreeSans"/>
          <w:b/>
          <w:spacing w:val="-22"/>
          <w:w w:val="95"/>
          <w:sz w:val="21"/>
          <w:szCs w:val="21"/>
          <w:lang w:val="el-GR" w:eastAsia="en-US"/>
        </w:rPr>
        <w:t xml:space="preserve"> </w:t>
      </w:r>
      <w:r w:rsidRPr="00717CEA">
        <w:rPr>
          <w:rFonts w:ascii="FreeSans" w:eastAsia="FreeSans" w:hAnsi="FreeSans" w:cs="FreeSans"/>
          <w:b/>
          <w:w w:val="95"/>
          <w:sz w:val="21"/>
          <w:szCs w:val="21"/>
          <w:lang w:val="el-GR" w:eastAsia="en-US"/>
        </w:rPr>
        <w:t>σχετική</w:t>
      </w:r>
      <w:r w:rsidRPr="00717CEA">
        <w:rPr>
          <w:rFonts w:ascii="FreeSans" w:eastAsia="FreeSans" w:hAnsi="FreeSans" w:cs="FreeSans"/>
          <w:b/>
          <w:spacing w:val="-21"/>
          <w:w w:val="95"/>
          <w:sz w:val="21"/>
          <w:szCs w:val="21"/>
          <w:lang w:val="el-GR" w:eastAsia="en-US"/>
        </w:rPr>
        <w:t xml:space="preserve"> </w:t>
      </w:r>
      <w:r w:rsidRPr="00717CEA">
        <w:rPr>
          <w:rFonts w:ascii="FreeSans" w:eastAsia="FreeSans" w:hAnsi="FreeSans" w:cs="FreeSans"/>
          <w:b/>
          <w:w w:val="95"/>
          <w:sz w:val="21"/>
          <w:szCs w:val="21"/>
          <w:lang w:val="el-GR" w:eastAsia="en-US"/>
        </w:rPr>
        <w:t>προκήρυξη/γνωστοποίηση</w:t>
      </w:r>
      <w:r w:rsidRPr="00717CEA">
        <w:rPr>
          <w:rFonts w:ascii="FreeSans" w:eastAsia="FreeSans" w:hAnsi="FreeSans" w:cs="FreeSans"/>
          <w:b/>
          <w:spacing w:val="-21"/>
          <w:w w:val="95"/>
          <w:sz w:val="21"/>
          <w:szCs w:val="21"/>
          <w:lang w:val="el-GR" w:eastAsia="en-US"/>
        </w:rPr>
        <w:t xml:space="preserve"> </w:t>
      </w:r>
      <w:r w:rsidRPr="00717CEA">
        <w:rPr>
          <w:rFonts w:ascii="FreeSans" w:eastAsia="FreeSans" w:hAnsi="FreeSans" w:cs="FreeSans"/>
          <w:b/>
          <w:w w:val="95"/>
          <w:sz w:val="21"/>
          <w:szCs w:val="21"/>
          <w:lang w:val="el-GR" w:eastAsia="en-US"/>
        </w:rPr>
        <w:t>ή</w:t>
      </w:r>
      <w:r w:rsidRPr="00717CEA">
        <w:rPr>
          <w:rFonts w:ascii="FreeSans" w:eastAsia="FreeSans" w:hAnsi="FreeSans" w:cs="FreeSans"/>
          <w:b/>
          <w:spacing w:val="-22"/>
          <w:w w:val="95"/>
          <w:sz w:val="21"/>
          <w:szCs w:val="21"/>
          <w:lang w:val="el-GR" w:eastAsia="en-US"/>
        </w:rPr>
        <w:t xml:space="preserve"> </w:t>
      </w:r>
      <w:r w:rsidRPr="00717CEA">
        <w:rPr>
          <w:rFonts w:ascii="FreeSans" w:eastAsia="FreeSans" w:hAnsi="FreeSans" w:cs="FreeSans"/>
          <w:b/>
          <w:w w:val="95"/>
          <w:sz w:val="21"/>
          <w:szCs w:val="21"/>
          <w:lang w:val="el-GR" w:eastAsia="en-US"/>
        </w:rPr>
        <w:t>στα</w:t>
      </w:r>
      <w:r w:rsidRPr="00717CEA">
        <w:rPr>
          <w:rFonts w:ascii="FreeSans" w:eastAsia="FreeSans" w:hAnsi="FreeSans" w:cs="FreeSans"/>
          <w:b/>
          <w:spacing w:val="-21"/>
          <w:w w:val="95"/>
          <w:sz w:val="21"/>
          <w:szCs w:val="21"/>
          <w:lang w:val="el-GR" w:eastAsia="en-US"/>
        </w:rPr>
        <w:t xml:space="preserve"> </w:t>
      </w:r>
      <w:r w:rsidRPr="00717CEA">
        <w:rPr>
          <w:rFonts w:ascii="FreeSans" w:eastAsia="FreeSans" w:hAnsi="FreeSans" w:cs="FreeSans"/>
          <w:b/>
          <w:w w:val="95"/>
          <w:sz w:val="21"/>
          <w:szCs w:val="21"/>
          <w:lang w:val="el-GR" w:eastAsia="en-US"/>
        </w:rPr>
        <w:t>έγγραφα</w:t>
      </w:r>
      <w:r w:rsidRPr="00717CEA">
        <w:rPr>
          <w:rFonts w:ascii="FreeSans" w:eastAsia="FreeSans" w:hAnsi="FreeSans" w:cs="FreeSans"/>
          <w:b/>
          <w:spacing w:val="-22"/>
          <w:w w:val="95"/>
          <w:sz w:val="21"/>
          <w:szCs w:val="21"/>
          <w:lang w:val="el-GR" w:eastAsia="en-US"/>
        </w:rPr>
        <w:t xml:space="preserve"> </w:t>
      </w:r>
      <w:r w:rsidRPr="00717CEA">
        <w:rPr>
          <w:rFonts w:ascii="FreeSans" w:eastAsia="FreeSans" w:hAnsi="FreeSans" w:cs="FreeSans"/>
          <w:b/>
          <w:w w:val="95"/>
          <w:sz w:val="21"/>
          <w:szCs w:val="21"/>
          <w:lang w:val="el-GR" w:eastAsia="en-US"/>
        </w:rPr>
        <w:t xml:space="preserve">της </w:t>
      </w:r>
      <w:r w:rsidRPr="00717CEA">
        <w:rPr>
          <w:rFonts w:ascii="FreeSans" w:eastAsia="FreeSans" w:hAnsi="FreeSans" w:cs="FreeSans"/>
          <w:b/>
          <w:sz w:val="21"/>
          <w:szCs w:val="21"/>
          <w:lang w:val="el-GR" w:eastAsia="en-US"/>
        </w:rPr>
        <w:t>διαδικασίας</w:t>
      </w:r>
      <w:r w:rsidRPr="00717CEA">
        <w:rPr>
          <w:rFonts w:ascii="FreeSans" w:eastAsia="FreeSans" w:hAnsi="FreeSans" w:cs="FreeSans"/>
          <w:b/>
          <w:spacing w:val="-22"/>
          <w:sz w:val="21"/>
          <w:szCs w:val="21"/>
          <w:lang w:val="el-GR" w:eastAsia="en-US"/>
        </w:rPr>
        <w:t xml:space="preserve"> </w:t>
      </w:r>
      <w:r w:rsidRPr="00717CEA">
        <w:rPr>
          <w:rFonts w:ascii="FreeSans" w:eastAsia="FreeSans" w:hAnsi="FreeSans" w:cs="FreeSans"/>
          <w:b/>
          <w:sz w:val="21"/>
          <w:szCs w:val="21"/>
          <w:lang w:val="el-GR" w:eastAsia="en-US"/>
        </w:rPr>
        <w:t>σύναψης</w:t>
      </w:r>
      <w:r w:rsidRPr="00717CEA">
        <w:rPr>
          <w:rFonts w:ascii="FreeSans" w:eastAsia="FreeSans" w:hAnsi="FreeSans" w:cs="FreeSans"/>
          <w:b/>
          <w:spacing w:val="-21"/>
          <w:sz w:val="21"/>
          <w:szCs w:val="21"/>
          <w:lang w:val="el-GR" w:eastAsia="en-US"/>
        </w:rPr>
        <w:t xml:space="preserve"> </w:t>
      </w:r>
      <w:r w:rsidRPr="00717CEA">
        <w:rPr>
          <w:rFonts w:ascii="FreeSans" w:eastAsia="FreeSans" w:hAnsi="FreeSans" w:cs="FreeSans"/>
          <w:b/>
          <w:sz w:val="21"/>
          <w:szCs w:val="21"/>
          <w:lang w:val="el-GR" w:eastAsia="en-US"/>
        </w:rPr>
        <w:t>σύμβασης</w:t>
      </w:r>
      <w:r w:rsidRPr="00717CEA">
        <w:rPr>
          <w:rFonts w:ascii="FreeSans" w:eastAsia="FreeSans" w:hAnsi="FreeSans" w:cs="FreeSans"/>
          <w:b/>
          <w:spacing w:val="-21"/>
          <w:sz w:val="21"/>
          <w:szCs w:val="21"/>
          <w:lang w:val="el-GR" w:eastAsia="en-US"/>
        </w:rPr>
        <w:t xml:space="preserve"> </w:t>
      </w:r>
      <w:r w:rsidRPr="00717CEA">
        <w:rPr>
          <w:rFonts w:ascii="FreeSans" w:eastAsia="FreeSans" w:hAnsi="FreeSans" w:cs="FreeSans"/>
          <w:b/>
          <w:sz w:val="21"/>
          <w:szCs w:val="21"/>
          <w:lang w:val="el-GR" w:eastAsia="en-US"/>
        </w:rPr>
        <w:t>που</w:t>
      </w:r>
      <w:r w:rsidRPr="00717CEA">
        <w:rPr>
          <w:rFonts w:ascii="FreeSans" w:eastAsia="FreeSans" w:hAnsi="FreeSans" w:cs="FreeSans"/>
          <w:b/>
          <w:spacing w:val="-21"/>
          <w:sz w:val="21"/>
          <w:szCs w:val="21"/>
          <w:lang w:val="el-GR" w:eastAsia="en-US"/>
        </w:rPr>
        <w:t xml:space="preserve"> </w:t>
      </w:r>
      <w:r w:rsidRPr="00717CEA">
        <w:rPr>
          <w:rFonts w:ascii="FreeSans" w:eastAsia="FreeSans" w:hAnsi="FreeSans" w:cs="FreeSans"/>
          <w:b/>
          <w:sz w:val="21"/>
          <w:szCs w:val="21"/>
          <w:lang w:val="el-GR" w:eastAsia="en-US"/>
        </w:rPr>
        <w:t>αναφέρονται</w:t>
      </w:r>
      <w:r w:rsidRPr="00717CEA">
        <w:rPr>
          <w:rFonts w:ascii="FreeSans" w:eastAsia="FreeSans" w:hAnsi="FreeSans" w:cs="FreeSans"/>
          <w:b/>
          <w:spacing w:val="-21"/>
          <w:sz w:val="21"/>
          <w:szCs w:val="21"/>
          <w:lang w:val="el-GR" w:eastAsia="en-US"/>
        </w:rPr>
        <w:t xml:space="preserve"> </w:t>
      </w:r>
      <w:r w:rsidRPr="00717CEA">
        <w:rPr>
          <w:rFonts w:ascii="FreeSans" w:eastAsia="FreeSans" w:hAnsi="FreeSans" w:cs="FreeSans"/>
          <w:b/>
          <w:sz w:val="21"/>
          <w:szCs w:val="21"/>
          <w:lang w:val="el-GR" w:eastAsia="en-US"/>
        </w:rPr>
        <w:t>στην</w:t>
      </w:r>
      <w:r w:rsidRPr="00717CEA">
        <w:rPr>
          <w:rFonts w:ascii="FreeSans" w:eastAsia="FreeSans" w:hAnsi="FreeSans" w:cs="FreeSans"/>
          <w:b/>
          <w:spacing w:val="-22"/>
          <w:sz w:val="21"/>
          <w:szCs w:val="21"/>
          <w:lang w:val="el-GR" w:eastAsia="en-US"/>
        </w:rPr>
        <w:t xml:space="preserve"> </w:t>
      </w:r>
      <w:r w:rsidRPr="00717CEA">
        <w:rPr>
          <w:rFonts w:ascii="FreeSans" w:eastAsia="FreeSans" w:hAnsi="FreeSans" w:cs="FreeSans"/>
          <w:b/>
          <w:sz w:val="21"/>
          <w:szCs w:val="21"/>
          <w:lang w:val="el-GR" w:eastAsia="en-US"/>
        </w:rPr>
        <w:t>προκήρυξη</w:t>
      </w:r>
    </w:p>
    <w:p w14:paraId="18B53C39" w14:textId="77777777" w:rsidR="00717CEA" w:rsidRPr="00717CEA" w:rsidRDefault="00717CEA" w:rsidP="00717CEA">
      <w:pPr>
        <w:widowControl w:val="0"/>
        <w:suppressAutoHyphens w:val="0"/>
        <w:autoSpaceDE w:val="0"/>
        <w:autoSpaceDN w:val="0"/>
        <w:spacing w:after="0" w:line="249" w:lineRule="exact"/>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/γνωστοποίηση.</w:t>
      </w:r>
    </w:p>
    <w:p w14:paraId="7BD40BC1"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Εγγραφή στο σχετικό επαγγελματικό μητρώο</w:t>
      </w:r>
    </w:p>
    <w:p w14:paraId="10D3DC09" w14:textId="77777777" w:rsidR="00717CEA" w:rsidRPr="00717CEA" w:rsidRDefault="00717CEA" w:rsidP="00717CEA">
      <w:pPr>
        <w:widowControl w:val="0"/>
        <w:suppressAutoHyphens w:val="0"/>
        <w:autoSpaceDE w:val="0"/>
        <w:autoSpaceDN w:val="0"/>
        <w:spacing w:before="117" w:after="0" w:line="280" w:lineRule="auto"/>
        <w:ind w:right="242"/>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w:t>
      </w:r>
      <w:r w:rsidRPr="00717CEA">
        <w:rPr>
          <w:rFonts w:ascii="FreeSans" w:eastAsia="FreeSans" w:hAnsi="FreeSans" w:cs="FreeSans"/>
          <w:spacing w:val="15"/>
          <w:sz w:val="21"/>
          <w:szCs w:val="21"/>
          <w:lang w:val="el-GR" w:eastAsia="en-US"/>
        </w:rPr>
        <w:t xml:space="preserve"> </w:t>
      </w:r>
      <w:r w:rsidRPr="00717CEA">
        <w:rPr>
          <w:rFonts w:ascii="FreeSans" w:eastAsia="FreeSans" w:hAnsi="FreeSans" w:cs="FreeSans"/>
          <w:sz w:val="21"/>
          <w:szCs w:val="21"/>
          <w:lang w:val="el-GR" w:eastAsia="en-US"/>
        </w:rPr>
        <w:t>αυτό.</w:t>
      </w:r>
    </w:p>
    <w:p w14:paraId="2AACEE8F" w14:textId="77777777" w:rsidR="00717CEA" w:rsidRPr="00717CEA" w:rsidRDefault="00717CEA" w:rsidP="00717CEA">
      <w:pPr>
        <w:widowControl w:val="0"/>
        <w:suppressAutoHyphens w:val="0"/>
        <w:autoSpaceDE w:val="0"/>
        <w:autoSpaceDN w:val="0"/>
        <w:spacing w:before="70"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47489AA6"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w:t>
      </w:r>
      <w:r w:rsidRPr="00717CEA">
        <w:rPr>
          <w:rFonts w:ascii="FreeSans" w:eastAsia="FreeSans" w:hAnsi="FreeSans" w:cs="FreeSans"/>
          <w:spacing w:val="5"/>
          <w:sz w:val="21"/>
          <w:szCs w:val="21"/>
          <w:lang w:val="el-GR" w:eastAsia="en-US"/>
        </w:rPr>
        <w:t xml:space="preserve"> </w:t>
      </w:r>
      <w:r w:rsidRPr="00717CEA">
        <w:rPr>
          <w:rFonts w:ascii="FreeSans" w:eastAsia="FreeSans" w:hAnsi="FreeSans" w:cs="FreeSans"/>
          <w:sz w:val="21"/>
          <w:szCs w:val="21"/>
          <w:lang w:val="el-GR" w:eastAsia="en-US"/>
        </w:rPr>
        <w:t>Όχι</w:t>
      </w:r>
    </w:p>
    <w:p w14:paraId="47619CB5" w14:textId="77777777" w:rsidR="00717CEA" w:rsidRPr="00717CEA" w:rsidRDefault="00717CEA" w:rsidP="00717CEA">
      <w:pPr>
        <w:widowControl w:val="0"/>
        <w:suppressAutoHyphens w:val="0"/>
        <w:autoSpaceDE w:val="0"/>
        <w:autoSpaceDN w:val="0"/>
        <w:spacing w:before="193" w:after="0" w:line="280" w:lineRule="auto"/>
        <w:ind w:right="903"/>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w:t>
      </w:r>
      <w:r w:rsidRPr="00717CEA">
        <w:rPr>
          <w:rFonts w:ascii="FreeSans" w:eastAsia="FreeSans" w:hAnsi="FreeSans" w:cs="FreeSans"/>
          <w:spacing w:val="9"/>
          <w:sz w:val="21"/>
          <w:szCs w:val="21"/>
          <w:lang w:val="el-GR" w:eastAsia="en-US"/>
        </w:rPr>
        <w:t xml:space="preserve"> </w:t>
      </w:r>
      <w:r w:rsidRPr="00717CEA">
        <w:rPr>
          <w:rFonts w:ascii="FreeSans" w:eastAsia="FreeSans" w:hAnsi="FreeSans" w:cs="FreeSans"/>
          <w:sz w:val="21"/>
          <w:szCs w:val="21"/>
          <w:lang w:val="el-GR" w:eastAsia="en-US"/>
        </w:rPr>
        <w:t>Όχι</w:t>
      </w:r>
    </w:p>
    <w:p w14:paraId="06C5B3C2"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698DD172"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0A8F68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6D076DE4"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510FA888"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60C15394"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73B03D5D"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 w:val="26"/>
          <w:szCs w:val="21"/>
          <w:lang w:val="el-GR" w:eastAsia="en-US"/>
        </w:rPr>
      </w:pPr>
    </w:p>
    <w:p w14:paraId="4B2F0881" w14:textId="77777777" w:rsidR="00717CEA" w:rsidRPr="00717CEA" w:rsidRDefault="00717CEA" w:rsidP="00717CEA">
      <w:pPr>
        <w:widowControl w:val="0"/>
        <w:suppressAutoHyphens w:val="0"/>
        <w:autoSpaceDE w:val="0"/>
        <w:autoSpaceDN w:val="0"/>
        <w:spacing w:before="174"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Εγγραφή στο σχετικό εμπορικό μητρώο</w:t>
      </w:r>
    </w:p>
    <w:p w14:paraId="6666101B"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w:t>
      </w:r>
    </w:p>
    <w:p w14:paraId="7484D471" w14:textId="77777777" w:rsidR="00717CEA" w:rsidRPr="00717CEA" w:rsidRDefault="00717CEA" w:rsidP="00717CEA">
      <w:pPr>
        <w:widowControl w:val="0"/>
        <w:suppressAutoHyphens w:val="0"/>
        <w:autoSpaceDE w:val="0"/>
        <w:autoSpaceDN w:val="0"/>
        <w:spacing w:before="71"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Απάντηση:</w:t>
      </w:r>
    </w:p>
    <w:p w14:paraId="26D6DDD3" w14:textId="77777777" w:rsidR="00717CEA" w:rsidRPr="00717CEA" w:rsidRDefault="00717CEA" w:rsidP="00717CEA">
      <w:pPr>
        <w:widowControl w:val="0"/>
        <w:suppressAutoHyphens w:val="0"/>
        <w:autoSpaceDE w:val="0"/>
        <w:autoSpaceDN w:val="0"/>
        <w:spacing w:before="42"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Ναι /</w:t>
      </w:r>
      <w:r w:rsidRPr="00717CEA">
        <w:rPr>
          <w:rFonts w:ascii="FreeSans" w:eastAsia="FreeSans" w:hAnsi="FreeSans" w:cs="FreeSans"/>
          <w:spacing w:val="5"/>
          <w:sz w:val="21"/>
          <w:szCs w:val="21"/>
          <w:lang w:val="el-GR" w:eastAsia="en-US"/>
        </w:rPr>
        <w:t xml:space="preserve"> </w:t>
      </w:r>
      <w:r w:rsidRPr="00717CEA">
        <w:rPr>
          <w:rFonts w:ascii="FreeSans" w:eastAsia="FreeSans" w:hAnsi="FreeSans" w:cs="FreeSans"/>
          <w:sz w:val="21"/>
          <w:szCs w:val="21"/>
          <w:lang w:val="el-GR" w:eastAsia="en-US"/>
        </w:rPr>
        <w:t>Όχι</w:t>
      </w:r>
    </w:p>
    <w:p w14:paraId="1C08BB5A" w14:textId="77777777" w:rsidR="00717CEA" w:rsidRPr="00717CEA" w:rsidRDefault="00717CEA" w:rsidP="00717CEA">
      <w:pPr>
        <w:widowControl w:val="0"/>
        <w:suppressAutoHyphens w:val="0"/>
        <w:autoSpaceDE w:val="0"/>
        <w:autoSpaceDN w:val="0"/>
        <w:spacing w:before="192" w:after="0" w:line="280" w:lineRule="auto"/>
        <w:ind w:right="903"/>
        <w:jc w:val="left"/>
        <w:rPr>
          <w:rFonts w:ascii="FreeSans" w:eastAsia="FreeSans" w:hAnsi="FreeSans" w:cs="FreeSans"/>
          <w:sz w:val="21"/>
          <w:szCs w:val="21"/>
          <w:lang w:val="el-GR" w:eastAsia="en-US"/>
        </w:rPr>
      </w:pPr>
      <w:r w:rsidRPr="00717CEA">
        <w:rPr>
          <w:rFonts w:ascii="FreeSans" w:eastAsia="FreeSans" w:hAnsi="FreeSans" w:cs="FreeSans"/>
          <w:b/>
          <w:w w:val="90"/>
          <w:sz w:val="21"/>
          <w:szCs w:val="21"/>
          <w:lang w:val="el-GR" w:eastAsia="en-US"/>
        </w:rPr>
        <w:t xml:space="preserve">Εάν η σχετική τεκμηρίωση διατίθεται ηλεκτρονικά, αναφέρετε: </w:t>
      </w:r>
      <w:r w:rsidRPr="00717CEA">
        <w:rPr>
          <w:rFonts w:ascii="FreeSans" w:eastAsia="FreeSans" w:hAnsi="FreeSans" w:cs="FreeSans"/>
          <w:sz w:val="21"/>
          <w:szCs w:val="21"/>
          <w:lang w:val="el-GR" w:eastAsia="en-US"/>
        </w:rPr>
        <w:t>Ναι /</w:t>
      </w:r>
      <w:r w:rsidRPr="00717CEA">
        <w:rPr>
          <w:rFonts w:ascii="FreeSans" w:eastAsia="FreeSans" w:hAnsi="FreeSans" w:cs="FreeSans"/>
          <w:spacing w:val="9"/>
          <w:sz w:val="21"/>
          <w:szCs w:val="21"/>
          <w:lang w:val="el-GR" w:eastAsia="en-US"/>
        </w:rPr>
        <w:t xml:space="preserve"> </w:t>
      </w:r>
      <w:r w:rsidRPr="00717CEA">
        <w:rPr>
          <w:rFonts w:ascii="FreeSans" w:eastAsia="FreeSans" w:hAnsi="FreeSans" w:cs="FreeSans"/>
          <w:sz w:val="21"/>
          <w:szCs w:val="21"/>
          <w:lang w:val="el-GR" w:eastAsia="en-US"/>
        </w:rPr>
        <w:t>Όχι</w:t>
      </w:r>
    </w:p>
    <w:p w14:paraId="16081B0E" w14:textId="77777777" w:rsidR="00717CEA" w:rsidRPr="00717CEA" w:rsidRDefault="00717CEA" w:rsidP="00717CEA">
      <w:pPr>
        <w:widowControl w:val="0"/>
        <w:suppressAutoHyphens w:val="0"/>
        <w:autoSpaceDE w:val="0"/>
        <w:autoSpaceDN w:val="0"/>
        <w:spacing w:before="148"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Διαδικτυακή Διεύθυνση</w:t>
      </w:r>
    </w:p>
    <w:p w14:paraId="500293C5"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0DEBC270"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Επακριβή στοιχεία αναφοράς των εγγράφων</w:t>
      </w:r>
    </w:p>
    <w:p w14:paraId="288EFC4F"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10723054"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Αρχή ή Φορέας έκδοσης</w:t>
      </w:r>
    </w:p>
    <w:p w14:paraId="07B4C0E3" w14:textId="77777777" w:rsidR="00717CEA" w:rsidRPr="00717CEA" w:rsidRDefault="00717CEA" w:rsidP="00717CEA">
      <w:pPr>
        <w:widowControl w:val="0"/>
        <w:suppressAutoHyphens w:val="0"/>
        <w:autoSpaceDE w:val="0"/>
        <w:autoSpaceDN w:val="0"/>
        <w:spacing w:before="117" w:after="0"/>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w:t>
      </w:r>
    </w:p>
    <w:p w14:paraId="3C588B0C" w14:textId="77777777" w:rsidR="00717CEA" w:rsidRPr="00717CEA" w:rsidRDefault="00717CEA" w:rsidP="00717CEA">
      <w:pPr>
        <w:widowControl w:val="0"/>
        <w:suppressAutoHyphens w:val="0"/>
        <w:autoSpaceDE w:val="0"/>
        <w:autoSpaceDN w:val="0"/>
        <w:spacing w:after="0"/>
        <w:jc w:val="left"/>
        <w:rPr>
          <w:rFonts w:ascii="FreeSans" w:eastAsia="FreeSans" w:hAnsi="FreeSans" w:cs="FreeSans"/>
          <w:szCs w:val="22"/>
          <w:lang w:val="el-GR" w:eastAsia="en-US"/>
        </w:rPr>
        <w:sectPr w:rsidR="00717CEA" w:rsidRPr="00717CEA">
          <w:pgSz w:w="11910" w:h="16840"/>
          <w:pgMar w:top="600" w:right="1140" w:bottom="700" w:left="1140" w:header="0" w:footer="505" w:gutter="0"/>
          <w:cols w:space="720"/>
        </w:sectPr>
      </w:pPr>
    </w:p>
    <w:p w14:paraId="2BDB293F" w14:textId="77777777" w:rsidR="00717CEA" w:rsidRPr="00717CEA" w:rsidRDefault="00717CEA" w:rsidP="00717CEA">
      <w:pPr>
        <w:widowControl w:val="0"/>
        <w:tabs>
          <w:tab w:val="left" w:pos="9511"/>
        </w:tabs>
        <w:suppressAutoHyphens w:val="0"/>
        <w:autoSpaceDE w:val="0"/>
        <w:autoSpaceDN w:val="0"/>
        <w:spacing w:before="101" w:after="0"/>
        <w:jc w:val="left"/>
        <w:outlineLvl w:val="0"/>
        <w:rPr>
          <w:rFonts w:ascii="FreeSans" w:eastAsia="FreeSans" w:hAnsi="FreeSans" w:cs="FreeSans"/>
          <w:b/>
          <w:sz w:val="24"/>
          <w:lang w:val="el-GR" w:eastAsia="en-US"/>
        </w:rPr>
      </w:pPr>
      <w:r w:rsidRPr="00717CEA">
        <w:rPr>
          <w:rFonts w:ascii="FreeSans" w:eastAsia="FreeSans" w:hAnsi="FreeSans" w:cs="FreeSans"/>
          <w:b/>
          <w:sz w:val="24"/>
          <w:shd w:val="clear" w:color="auto" w:fill="DEDEDE"/>
          <w:lang w:val="el-GR" w:eastAsia="en-US"/>
        </w:rPr>
        <w:lastRenderedPageBreak/>
        <w:t>Λήξη</w:t>
      </w:r>
      <w:r w:rsidRPr="00717CEA">
        <w:rPr>
          <w:rFonts w:ascii="FreeSans" w:eastAsia="FreeSans" w:hAnsi="FreeSans" w:cs="FreeSans"/>
          <w:b/>
          <w:sz w:val="24"/>
          <w:shd w:val="clear" w:color="auto" w:fill="DEDEDE"/>
          <w:lang w:val="el-GR" w:eastAsia="en-US"/>
        </w:rPr>
        <w:tab/>
      </w:r>
    </w:p>
    <w:p w14:paraId="11CA2038" w14:textId="77777777" w:rsidR="00717CEA" w:rsidRPr="00717CEA" w:rsidRDefault="00717CEA" w:rsidP="00717CEA">
      <w:pPr>
        <w:widowControl w:val="0"/>
        <w:suppressAutoHyphens w:val="0"/>
        <w:autoSpaceDE w:val="0"/>
        <w:autoSpaceDN w:val="0"/>
        <w:spacing w:before="186" w:after="0"/>
        <w:jc w:val="left"/>
        <w:rPr>
          <w:rFonts w:ascii="FreeSans" w:eastAsia="FreeSans" w:hAnsi="FreeSans" w:cs="FreeSans"/>
          <w:b/>
          <w:sz w:val="21"/>
          <w:szCs w:val="21"/>
          <w:lang w:val="el-GR" w:eastAsia="en-US"/>
        </w:rPr>
      </w:pPr>
      <w:r w:rsidRPr="00717CEA">
        <w:rPr>
          <w:rFonts w:ascii="FreeSans" w:eastAsia="FreeSans" w:hAnsi="FreeSans" w:cs="FreeSans"/>
          <w:b/>
          <w:sz w:val="21"/>
          <w:szCs w:val="21"/>
          <w:lang w:val="el-GR" w:eastAsia="en-US"/>
        </w:rPr>
        <w:t>Μέρος VΙ: Τελικές δηλώσεις</w:t>
      </w:r>
    </w:p>
    <w:p w14:paraId="1242BF04" w14:textId="77777777" w:rsidR="00717CEA" w:rsidRPr="00717CEA" w:rsidRDefault="00717CEA" w:rsidP="00717CEA">
      <w:pPr>
        <w:widowControl w:val="0"/>
        <w:suppressAutoHyphens w:val="0"/>
        <w:autoSpaceDE w:val="0"/>
        <w:autoSpaceDN w:val="0"/>
        <w:spacing w:before="117"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14:paraId="25A6B88C" w14:textId="77777777" w:rsidR="00717CEA" w:rsidRPr="00717CEA" w:rsidRDefault="00717CEA" w:rsidP="00717CEA">
      <w:pPr>
        <w:widowControl w:val="0"/>
        <w:suppressAutoHyphens w:val="0"/>
        <w:autoSpaceDE w:val="0"/>
        <w:autoSpaceDN w:val="0"/>
        <w:spacing w:before="6" w:after="0"/>
        <w:jc w:val="left"/>
        <w:rPr>
          <w:rFonts w:ascii="FreeSans" w:eastAsia="FreeSans" w:hAnsi="FreeSans" w:cs="FreeSans"/>
          <w:sz w:val="30"/>
          <w:szCs w:val="21"/>
          <w:lang w:val="el-GR" w:eastAsia="en-US"/>
        </w:rPr>
      </w:pPr>
    </w:p>
    <w:p w14:paraId="0802A044" w14:textId="77777777" w:rsidR="00717CEA" w:rsidRPr="00717CEA" w:rsidRDefault="00717CEA" w:rsidP="00717CEA">
      <w:pPr>
        <w:widowControl w:val="0"/>
        <w:suppressAutoHyphens w:val="0"/>
        <w:autoSpaceDE w:val="0"/>
        <w:autoSpaceDN w:val="0"/>
        <w:spacing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14:paraId="67CAF62A" w14:textId="77777777" w:rsidR="00717CEA" w:rsidRPr="00717CEA" w:rsidRDefault="00717CEA" w:rsidP="00717CEA">
      <w:pPr>
        <w:widowControl w:val="0"/>
        <w:suppressAutoHyphens w:val="0"/>
        <w:autoSpaceDE w:val="0"/>
        <w:autoSpaceDN w:val="0"/>
        <w:spacing w:before="6" w:after="0"/>
        <w:jc w:val="left"/>
        <w:rPr>
          <w:rFonts w:ascii="FreeSans" w:eastAsia="FreeSans" w:hAnsi="FreeSans" w:cs="FreeSans"/>
          <w:sz w:val="30"/>
          <w:szCs w:val="21"/>
          <w:lang w:val="el-GR" w:eastAsia="en-US"/>
        </w:rPr>
      </w:pPr>
    </w:p>
    <w:p w14:paraId="7052A290" w14:textId="77777777" w:rsidR="00717CEA" w:rsidRPr="00717CEA" w:rsidRDefault="00717CEA" w:rsidP="00717CEA">
      <w:pPr>
        <w:widowControl w:val="0"/>
        <w:suppressAutoHyphens w:val="0"/>
        <w:autoSpaceDE w:val="0"/>
        <w:autoSpaceDN w:val="0"/>
        <w:spacing w:before="1" w:after="0" w:line="280" w:lineRule="auto"/>
        <w:ind w:right="374"/>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14:paraId="2D337170" w14:textId="77777777" w:rsidR="00717CEA" w:rsidRPr="00717CEA" w:rsidRDefault="00717CEA" w:rsidP="00717CEA">
      <w:pPr>
        <w:widowControl w:val="0"/>
        <w:suppressAutoHyphens w:val="0"/>
        <w:autoSpaceDE w:val="0"/>
        <w:autoSpaceDN w:val="0"/>
        <w:spacing w:before="3" w:after="0"/>
        <w:jc w:val="left"/>
        <w:rPr>
          <w:rFonts w:ascii="FreeSans" w:eastAsia="FreeSans" w:hAnsi="FreeSans" w:cs="FreeSans"/>
          <w:sz w:val="30"/>
          <w:szCs w:val="21"/>
          <w:lang w:val="el-GR" w:eastAsia="en-US"/>
        </w:rPr>
      </w:pPr>
    </w:p>
    <w:p w14:paraId="2993AABC" w14:textId="77777777" w:rsidR="00717CEA" w:rsidRPr="00717CEA" w:rsidRDefault="00717CEA" w:rsidP="00717CEA">
      <w:pPr>
        <w:widowControl w:val="0"/>
        <w:suppressAutoHyphens w:val="0"/>
        <w:autoSpaceDE w:val="0"/>
        <w:autoSpaceDN w:val="0"/>
        <w:spacing w:before="1" w:after="0" w:line="280" w:lineRule="auto"/>
        <w:ind w:right="278"/>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β) Από τις 18 Οκτωβρίου 2018 το αργότερο (ανάλογα με την εθνική εφαρμογή του  άρθρου 59 παράγραφος 5 δεύτερο εδάφιο της οδηγίας 2014/24/ΕΕ), η αναθέτουσα αρχή ή</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ο</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αναθέτων</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φορέας</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έχουν</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ήδη</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στην</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κατοχή</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τους</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τα</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σχετικά</w:t>
      </w:r>
      <w:r w:rsidRPr="00717CEA">
        <w:rPr>
          <w:rFonts w:ascii="FreeSans" w:eastAsia="FreeSans" w:hAnsi="FreeSans" w:cs="FreeSans"/>
          <w:spacing w:val="7"/>
          <w:sz w:val="21"/>
          <w:szCs w:val="21"/>
          <w:lang w:val="el-GR" w:eastAsia="en-US"/>
        </w:rPr>
        <w:t xml:space="preserve"> </w:t>
      </w:r>
      <w:r w:rsidRPr="00717CEA">
        <w:rPr>
          <w:rFonts w:ascii="FreeSans" w:eastAsia="FreeSans" w:hAnsi="FreeSans" w:cs="FreeSans"/>
          <w:sz w:val="21"/>
          <w:szCs w:val="21"/>
          <w:lang w:val="el-GR" w:eastAsia="en-US"/>
        </w:rPr>
        <w:t>έγγραφα.</w:t>
      </w:r>
    </w:p>
    <w:p w14:paraId="2109A7FE" w14:textId="77777777" w:rsidR="00717CEA" w:rsidRPr="00717CEA" w:rsidRDefault="00717CEA" w:rsidP="00717CEA">
      <w:pPr>
        <w:widowControl w:val="0"/>
        <w:suppressAutoHyphens w:val="0"/>
        <w:autoSpaceDE w:val="0"/>
        <w:autoSpaceDN w:val="0"/>
        <w:spacing w:before="6" w:after="0"/>
        <w:jc w:val="left"/>
        <w:rPr>
          <w:rFonts w:ascii="FreeSans" w:eastAsia="FreeSans" w:hAnsi="FreeSans" w:cs="FreeSans"/>
          <w:sz w:val="30"/>
          <w:szCs w:val="21"/>
          <w:lang w:val="el-GR" w:eastAsia="en-US"/>
        </w:rPr>
      </w:pPr>
    </w:p>
    <w:p w14:paraId="0A7E8FDF" w14:textId="77777777" w:rsidR="00717CEA" w:rsidRPr="00717CEA" w:rsidRDefault="00717CEA" w:rsidP="00717CEA">
      <w:pPr>
        <w:widowControl w:val="0"/>
        <w:suppressAutoHyphens w:val="0"/>
        <w:autoSpaceDE w:val="0"/>
        <w:autoSpaceDN w:val="0"/>
        <w:spacing w:after="0" w:line="280" w:lineRule="auto"/>
        <w:ind w:right="242"/>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14:paraId="34621443" w14:textId="77777777" w:rsidR="00717CEA" w:rsidRPr="00717CEA" w:rsidRDefault="00717CEA" w:rsidP="00717CEA">
      <w:pPr>
        <w:widowControl w:val="0"/>
        <w:suppressAutoHyphens w:val="0"/>
        <w:autoSpaceDE w:val="0"/>
        <w:autoSpaceDN w:val="0"/>
        <w:spacing w:before="5" w:after="0"/>
        <w:jc w:val="left"/>
        <w:rPr>
          <w:rFonts w:ascii="FreeSans" w:eastAsia="FreeSans" w:hAnsi="FreeSans" w:cs="FreeSans"/>
          <w:sz w:val="30"/>
          <w:szCs w:val="21"/>
          <w:lang w:val="el-GR" w:eastAsia="en-US"/>
        </w:rPr>
      </w:pPr>
    </w:p>
    <w:p w14:paraId="31B0154C" w14:textId="77777777" w:rsidR="00717CEA" w:rsidRPr="00717CEA" w:rsidRDefault="00717CEA" w:rsidP="00717CEA">
      <w:pPr>
        <w:widowControl w:val="0"/>
        <w:suppressAutoHyphens w:val="0"/>
        <w:autoSpaceDE w:val="0"/>
        <w:autoSpaceDN w:val="0"/>
        <w:spacing w:after="0" w:line="350" w:lineRule="auto"/>
        <w:ind w:right="2201"/>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Ημερομηνία, τόπος και, όπου ζητείται ή απαιτείται, υπογραφή(-</w:t>
      </w:r>
      <w:proofErr w:type="spellStart"/>
      <w:r w:rsidRPr="00717CEA">
        <w:rPr>
          <w:rFonts w:ascii="FreeSans" w:eastAsia="FreeSans" w:hAnsi="FreeSans" w:cs="FreeSans"/>
          <w:sz w:val="21"/>
          <w:szCs w:val="21"/>
          <w:lang w:val="el-GR" w:eastAsia="en-US"/>
        </w:rPr>
        <w:t>ές</w:t>
      </w:r>
      <w:proofErr w:type="spellEnd"/>
      <w:r w:rsidRPr="00717CEA">
        <w:rPr>
          <w:rFonts w:ascii="FreeSans" w:eastAsia="FreeSans" w:hAnsi="FreeSans" w:cs="FreeSans"/>
          <w:sz w:val="21"/>
          <w:szCs w:val="21"/>
          <w:lang w:val="el-GR" w:eastAsia="en-US"/>
        </w:rPr>
        <w:t>): Ημερομηνία</w:t>
      </w:r>
    </w:p>
    <w:p w14:paraId="4B2DDEF9" w14:textId="77777777" w:rsidR="00717CEA" w:rsidRPr="00717CEA" w:rsidRDefault="00717CEA" w:rsidP="00717CEA">
      <w:pPr>
        <w:widowControl w:val="0"/>
        <w:suppressAutoHyphens w:val="0"/>
        <w:autoSpaceDE w:val="0"/>
        <w:autoSpaceDN w:val="0"/>
        <w:spacing w:before="2" w:after="0" w:line="350" w:lineRule="auto"/>
        <w:ind w:right="7683"/>
        <w:jc w:val="left"/>
        <w:rPr>
          <w:rFonts w:ascii="FreeSans" w:eastAsia="FreeSans" w:hAnsi="FreeSans" w:cs="FreeSans"/>
          <w:sz w:val="21"/>
          <w:szCs w:val="21"/>
          <w:lang w:val="el-GR" w:eastAsia="en-US"/>
        </w:rPr>
      </w:pPr>
      <w:r w:rsidRPr="00717CEA">
        <w:rPr>
          <w:rFonts w:ascii="FreeSans" w:eastAsia="FreeSans" w:hAnsi="FreeSans" w:cs="FreeSans"/>
          <w:sz w:val="21"/>
          <w:szCs w:val="21"/>
          <w:lang w:val="el-GR" w:eastAsia="en-US"/>
        </w:rPr>
        <w:t>Τόπος Υπογραφή</w:t>
      </w:r>
    </w:p>
    <w:p w14:paraId="4F1415E1" w14:textId="4D6ACDA2" w:rsidR="00D95FEC" w:rsidRDefault="00D95FEC"/>
    <w:p w14:paraId="155FAB27" w14:textId="77777777" w:rsidR="00717CEA" w:rsidRDefault="00717CEA"/>
    <w:sectPr w:rsidR="00717CEA" w:rsidSect="008F765F">
      <w:footerReference w:type="default" r:id="rId28"/>
      <w:footerReference w:type="first" r:id="rId29"/>
      <w:pgSz w:w="11906" w:h="16838"/>
      <w:pgMar w:top="1134" w:right="1134" w:bottom="993"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9D46B" w14:textId="77777777" w:rsidR="00AA486B" w:rsidRDefault="00AA486B">
      <w:pPr>
        <w:spacing w:after="0"/>
      </w:pPr>
      <w:r>
        <w:separator/>
      </w:r>
    </w:p>
  </w:endnote>
  <w:endnote w:type="continuationSeparator" w:id="0">
    <w:p w14:paraId="44B9CD29" w14:textId="77777777" w:rsidR="00AA486B" w:rsidRDefault="00AA486B">
      <w:pPr>
        <w:spacing w:after="0"/>
      </w:pPr>
      <w:r>
        <w:continuationSeparator/>
      </w:r>
    </w:p>
  </w:endnote>
  <w:endnote w:id="1">
    <w:p w14:paraId="2BCA78B3" w14:textId="77777777" w:rsidR="00D95FEC" w:rsidRPr="007A67BA" w:rsidRDefault="00D95FEC" w:rsidP="007A67BA">
      <w:pPr>
        <w:pStyle w:val="af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FreeSans">
    <w:altName w:val="Calibri"/>
    <w:charset w:val="00"/>
    <w:family w:val="swiss"/>
    <w:pitch w:val="variable"/>
  </w:font>
  <w:font w:name="Verdana">
    <w:panose1 w:val="020B0604030504040204"/>
    <w:charset w:val="A1"/>
    <w:family w:val="swiss"/>
    <w:pitch w:val="variable"/>
    <w:sig w:usb0="A00006FF" w:usb1="4000205B" w:usb2="00000010" w:usb3="00000000" w:csb0="0000019F" w:csb1="00000000"/>
  </w:font>
  <w:font w:name="Helvetica">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D8CCC" w14:textId="77777777" w:rsidR="00717CEA" w:rsidRDefault="00AA486B">
    <w:pPr>
      <w:pStyle w:val="ae"/>
      <w:spacing w:line="14" w:lineRule="auto"/>
      <w:rPr>
        <w:sz w:val="20"/>
      </w:rPr>
    </w:pPr>
    <w:r>
      <w:rPr>
        <w:sz w:val="21"/>
      </w:rPr>
      <w:pict w14:anchorId="74CD0166">
        <v:shapetype id="_x0000_t202" coordsize="21600,21600" o:spt="202" path="m,l,21600r21600,l21600,xe">
          <v:stroke joinstyle="miter"/>
          <v:path gradientshapeok="t" o:connecttype="rect"/>
        </v:shapetype>
        <v:shape id="_x0000_s2049" type="#_x0000_t202" style="position:absolute;left:0;text-align:left;margin-left:55.7pt;margin-top:805.6pt;width:448.65pt;height:14.7pt;z-index:-251657216;mso-position-horizontal-relative:page;mso-position-vertical-relative:page" filled="f" stroked="f">
          <v:textbox inset="0,0,0,0">
            <w:txbxContent>
              <w:p w14:paraId="738D133D" w14:textId="4C8B80A1" w:rsidR="00717CEA" w:rsidRPr="00717CEA" w:rsidRDefault="00717CEA">
                <w:pPr>
                  <w:spacing w:before="44"/>
                  <w:rPr>
                    <w:sz w:val="19"/>
                    <w:lang w:val="el-GR"/>
                  </w:rPr>
                </w:pPr>
              </w:p>
            </w:txbxContent>
          </v:textbox>
          <w10:wrap anchorx="page" anchory="page"/>
        </v:shape>
      </w:pict>
    </w:r>
    <w:r>
      <w:rPr>
        <w:sz w:val="21"/>
      </w:rPr>
      <w:pict w14:anchorId="77BB9D43">
        <v:shape id="_x0000_s2050" type="#_x0000_t202" style="position:absolute;left:0;text-align:left;margin-left:523.6pt;margin-top:805.9pt;width:18pt;height:15.3pt;z-index:-251656192;mso-position-horizontal-relative:page;mso-position-vertical-relative:page" filled="f" stroked="f">
          <v:textbox inset="0,0,0,0">
            <w:txbxContent>
              <w:p w14:paraId="49A4BC65" w14:textId="77777777" w:rsidR="00717CEA" w:rsidRDefault="00717CEA">
                <w:pPr>
                  <w:spacing w:before="10"/>
                  <w:rPr>
                    <w:rFonts w:ascii="Times New Roman"/>
                    <w:sz w:val="24"/>
                  </w:rPr>
                </w:pPr>
                <w:r>
                  <w:fldChar w:fldCharType="begin"/>
                </w:r>
                <w:r>
                  <w:rPr>
                    <w:rFonts w:ascii="Times New Roman"/>
                    <w:sz w:val="24"/>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96476" w14:textId="77777777" w:rsidR="00D95FEC" w:rsidRDefault="00D95FEC">
    <w:pPr>
      <w:pStyle w:val="af2"/>
      <w:spacing w:after="0"/>
      <w:jc w:val="center"/>
      <w:rPr>
        <w:sz w:val="12"/>
        <w:szCs w:val="12"/>
        <w:lang w:val="el-GR"/>
      </w:rPr>
    </w:pPr>
  </w:p>
  <w:p w14:paraId="7C9FE77E" w14:textId="5A53AFEF" w:rsidR="00D95FEC" w:rsidRDefault="00D95FEC">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10864" w14:textId="77777777" w:rsidR="00D95FEC" w:rsidRDefault="00D95FE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6A483" w14:textId="77777777" w:rsidR="00AA486B" w:rsidRDefault="00AA486B">
      <w:pPr>
        <w:spacing w:after="0"/>
      </w:pPr>
      <w:r>
        <w:separator/>
      </w:r>
    </w:p>
  </w:footnote>
  <w:footnote w:type="continuationSeparator" w:id="0">
    <w:p w14:paraId="174D1BF7" w14:textId="77777777" w:rsidR="00AA486B" w:rsidRDefault="00AA486B">
      <w:pPr>
        <w:spacing w:after="0"/>
      </w:pPr>
      <w:r>
        <w:continuationSeparator/>
      </w:r>
    </w:p>
  </w:footnote>
  <w:footnote w:id="1">
    <w:p w14:paraId="5B9A373E" w14:textId="77777777" w:rsidR="00D95FEC" w:rsidRPr="00444085" w:rsidRDefault="00D95FEC">
      <w:pPr>
        <w:pStyle w:val="foothanging"/>
        <w:rPr>
          <w:lang w:val="el-GR"/>
        </w:rPr>
      </w:pPr>
      <w:r>
        <w:rPr>
          <w:rStyle w:val="a4"/>
        </w:rPr>
        <w:footnoteRef/>
      </w:r>
      <w:r>
        <w:rPr>
          <w:lang w:val="el-GR"/>
        </w:rPr>
        <w:tab/>
        <w:t xml:space="preserve">Σχετική δήλωση του προσφέροντος οικονομικού φορέα περιλαμβάνεται στο ΕΕΕΣ (για τις συμβάσεις άνω των ορίων) ή στο Τ.Ε.Υ.Δ. (για τις συμβάσεις κάτω των ορίων), καθώς και τα μέσα απόδειξης του άρθρου 2.2.9.2. </w:t>
      </w:r>
    </w:p>
  </w:footnote>
  <w:footnote w:id="2">
    <w:p w14:paraId="46463EAF" w14:textId="77777777" w:rsidR="00D95FEC" w:rsidRDefault="00D95FEC">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14:paraId="0FDF8E67" w14:textId="77777777" w:rsidR="00D95FEC" w:rsidRDefault="00D95FEC">
      <w:pPr>
        <w:pStyle w:val="foothanging"/>
        <w:rPr>
          <w:lang w:val="el-GR"/>
        </w:rPr>
      </w:pPr>
      <w:r>
        <w:rPr>
          <w:lang w:val="el-GR"/>
        </w:rPr>
        <w:tab/>
        <w:t>1. Απλά αντίγραφα δημοσίων εγγράφων:</w:t>
      </w:r>
    </w:p>
    <w:p w14:paraId="0E66BC32" w14:textId="77777777" w:rsidR="00D95FEC" w:rsidRDefault="00D95FEC">
      <w:pPr>
        <w:pStyle w:val="foothanging"/>
        <w:rPr>
          <w:lang w:val="el-GR"/>
        </w:rPr>
      </w:pPr>
      <w:r>
        <w:rPr>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14:paraId="164E752D" w14:textId="77777777" w:rsidR="00D95FEC" w:rsidRDefault="00D95FEC">
      <w:pPr>
        <w:pStyle w:val="foothanging"/>
        <w:rPr>
          <w:lang w:val="el-GR"/>
        </w:rPr>
      </w:pPr>
      <w:r>
        <w:rPr>
          <w:lang w:val="el-GR"/>
        </w:rPr>
        <w:tab/>
        <w:t>2. Απλά αντίγραφα αλλοδαπών δημοσίων εγγράφων:</w:t>
      </w:r>
    </w:p>
    <w:p w14:paraId="5AF1FCDD" w14:textId="77777777" w:rsidR="00D95FEC" w:rsidRDefault="00D95FEC">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14:paraId="107E88FF" w14:textId="77777777" w:rsidR="00D95FEC" w:rsidRDefault="00D95FEC">
      <w:pPr>
        <w:pStyle w:val="foothanging"/>
        <w:rPr>
          <w:lang w:val="el-GR"/>
        </w:rPr>
      </w:pPr>
      <w:r>
        <w:rPr>
          <w:lang w:val="el-GR"/>
        </w:rPr>
        <w:tab/>
        <w:t xml:space="preserve">3. Απλά αντίγραφα ιδιωτικών εγγράφων: </w:t>
      </w:r>
    </w:p>
    <w:p w14:paraId="615A68E4" w14:textId="77777777" w:rsidR="00D95FEC" w:rsidRDefault="00D95FEC">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14:paraId="6476CCE4" w14:textId="77777777" w:rsidR="00D95FEC" w:rsidRDefault="00D95FEC">
      <w:pPr>
        <w:pStyle w:val="foothanging"/>
        <w:rPr>
          <w:lang w:val="el-GR"/>
        </w:rPr>
      </w:pPr>
      <w:r>
        <w:rPr>
          <w:lang w:val="el-GR"/>
        </w:rPr>
        <w:tab/>
        <w:t xml:space="preserve">4. Πρωτότυπα έγγραφα και επικυρωμένα αντίγραφα </w:t>
      </w:r>
    </w:p>
    <w:p w14:paraId="3C9F2D68" w14:textId="77777777" w:rsidR="00D95FEC" w:rsidRPr="00444085" w:rsidRDefault="00D95FEC">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3">
    <w:p w14:paraId="419DBBCF" w14:textId="77777777" w:rsidR="00D95FEC" w:rsidRPr="002947AA" w:rsidRDefault="00D95FEC" w:rsidP="00872D3D">
      <w:pPr>
        <w:pStyle w:val="af4"/>
        <w:rPr>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Πρβλ. παράγραφο 12 άρθρου 80 του ν.4412/2016, όπως αυτή προστέθηκε με το άρθρο 43 παρ. 7, περ. α, υποπερίπτωση αδ’ του ν. 4605/2019</w:t>
      </w:r>
    </w:p>
  </w:footnote>
  <w:footnote w:id="4">
    <w:p w14:paraId="5B3AC38C" w14:textId="77777777" w:rsidR="00D95FEC" w:rsidRPr="002947AA" w:rsidRDefault="00D95FEC" w:rsidP="006A5708">
      <w:pPr>
        <w:pStyle w:val="af4"/>
        <w:rPr>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Βλ. άρθρο 90 παρ. 1 του ν. 4412/2016</w:t>
      </w:r>
    </w:p>
  </w:footnote>
  <w:footnote w:id="5">
    <w:p w14:paraId="786CB968" w14:textId="77777777" w:rsidR="00D95FEC" w:rsidRPr="00105314" w:rsidRDefault="00D95FEC" w:rsidP="006A5708">
      <w:pPr>
        <w:pStyle w:val="af4"/>
        <w:rPr>
          <w:lang w:val="el-GR"/>
        </w:rPr>
      </w:pPr>
      <w:r>
        <w:rPr>
          <w:rStyle w:val="a4"/>
        </w:rPr>
        <w:footnoteRef/>
      </w:r>
      <w:r>
        <w:rPr>
          <w:lang w:val="el-GR"/>
        </w:rPr>
        <w:tab/>
      </w:r>
      <w:r w:rsidRPr="00FB1B90">
        <w:rPr>
          <w:rFonts w:cs="Mangal"/>
          <w:i/>
          <w:iCs/>
          <w:color w:val="4F81BD" w:themeColor="accent1"/>
          <w:sz w:val="20"/>
          <w:lang w:val="el-GR"/>
        </w:rPr>
        <w:t>Πρβλ. εδάφιο α της παρ. 4 του άρθρου 100, όπως τροποποιήθηκε με το άρθρο 107 περ. 18 του ν. 4497/2017</w:t>
      </w:r>
      <w:r>
        <w:rPr>
          <w:lang w:val="el-GR"/>
        </w:rPr>
        <w:t>.</w:t>
      </w:r>
    </w:p>
  </w:footnote>
  <w:footnote w:id="6">
    <w:p w14:paraId="7E11CC07" w14:textId="77777777" w:rsidR="00D95FEC" w:rsidRPr="00FB1B90" w:rsidRDefault="00D95FEC" w:rsidP="006A5708">
      <w:pPr>
        <w:pStyle w:val="af4"/>
        <w:rPr>
          <w:rFonts w:cs="Mangal"/>
          <w:i/>
          <w:iCs/>
          <w:color w:val="4F81BD" w:themeColor="accent1"/>
          <w:sz w:val="20"/>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Πρβλ. εδάφιο α της παρ. 4 του άρθρου 100, όπως τροποποιήθηκε με την παρ. 4 του  άρθρου 33  του ν.4608/2019</w:t>
      </w:r>
    </w:p>
  </w:footnote>
  <w:footnote w:id="7">
    <w:p w14:paraId="0BCD357D" w14:textId="77777777" w:rsidR="00D95FEC" w:rsidRPr="00444085" w:rsidDel="00DA3AC6" w:rsidRDefault="00D95FEC">
      <w:pPr>
        <w:pStyle w:val="af4"/>
        <w:rPr>
          <w:del w:id="115" w:author="ΠΛΥΤΑΡΙΑ ΜΑΡΙΑ" w:date="2017-08-29T12:46:00Z"/>
          <w:lang w:val="el-GR"/>
        </w:rPr>
      </w:pPr>
    </w:p>
  </w:footnote>
  <w:footnote w:id="8">
    <w:p w14:paraId="5A89A326" w14:textId="77777777" w:rsidR="00D95FEC" w:rsidRPr="00FB1B90" w:rsidRDefault="00D95FEC" w:rsidP="00F64DAE">
      <w:pPr>
        <w:pStyle w:val="af4"/>
        <w:rPr>
          <w:lang w:val="el-GR"/>
        </w:rPr>
      </w:pPr>
      <w:r>
        <w:rPr>
          <w:rStyle w:val="ab"/>
        </w:rPr>
        <w:footnoteRef/>
      </w:r>
      <w:r w:rsidRPr="00FB1B90">
        <w:rPr>
          <w:lang w:val="el-GR"/>
        </w:rPr>
        <w:t xml:space="preserve"> </w:t>
      </w:r>
      <w:r>
        <w:rPr>
          <w:lang w:val="el-GR"/>
        </w:rPr>
        <w:tab/>
      </w:r>
      <w:r w:rsidRPr="00FB1B90">
        <w:rPr>
          <w:rFonts w:cs="Mangal"/>
          <w:i/>
          <w:iCs/>
          <w:color w:val="4F81BD" w:themeColor="accent1"/>
          <w:sz w:val="20"/>
          <w:lang w:val="el-GR"/>
        </w:rPr>
        <w:t>Σύμφωνα με το άρθρο 80 παρ. 12 περ. ε και παρ. 13 του ν. 4412/2016, όπως προστέθηκαν με το άρθρο 43 παρ. 7, περ. α, υποπερ. αδ και αε του ν. 4605/2019</w:t>
      </w:r>
    </w:p>
  </w:footnote>
  <w:footnote w:id="9">
    <w:p w14:paraId="6D44BF1F" w14:textId="77777777" w:rsidR="00D95FEC" w:rsidRPr="00FB1B90" w:rsidRDefault="00D95FEC" w:rsidP="00F64DAE">
      <w:pPr>
        <w:pStyle w:val="af4"/>
        <w:rPr>
          <w:rFonts w:cs="Mangal"/>
          <w:i/>
          <w:iCs/>
          <w:color w:val="4F81BD" w:themeColor="accent1"/>
          <w:sz w:val="20"/>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Πρβ. άρθρο 103 παρ. 2 του ν. 4412/2016, όπως αντικαταστάθηκε από το άρθρο 43 παρ. 12 περ. β’ του ν. 4605/2019</w:t>
      </w:r>
    </w:p>
  </w:footnote>
  <w:footnote w:id="10">
    <w:p w14:paraId="0164EBB2" w14:textId="77777777" w:rsidR="00D95FEC" w:rsidRPr="00FB1B90" w:rsidRDefault="00D95FEC" w:rsidP="00F64DAE">
      <w:pPr>
        <w:pStyle w:val="af4"/>
        <w:rPr>
          <w:rFonts w:cs="Mangal"/>
          <w:i/>
          <w:iCs/>
          <w:color w:val="4F81BD" w:themeColor="accent1"/>
          <w:sz w:val="20"/>
          <w:lang w:val="el-GR"/>
        </w:rPr>
      </w:pPr>
      <w:r>
        <w:rPr>
          <w:rStyle w:val="ab"/>
        </w:rPr>
        <w:footnoteRef/>
      </w:r>
      <w:r w:rsidRPr="002947AA">
        <w:rPr>
          <w:lang w:val="el-GR"/>
        </w:rPr>
        <w:t xml:space="preserve"> </w:t>
      </w:r>
      <w:r>
        <w:rPr>
          <w:lang w:val="el-GR"/>
        </w:rPr>
        <w:tab/>
      </w:r>
      <w:r w:rsidRPr="00FB1B90">
        <w:rPr>
          <w:rFonts w:cs="Mangal"/>
          <w:i/>
          <w:iCs/>
          <w:color w:val="4F81BD" w:themeColor="accent1"/>
          <w:sz w:val="20"/>
          <w:lang w:val="el-GR"/>
        </w:rPr>
        <w:t>Πρβ. άρθρο 103 παρ. 7 του ν. 4412/2016, όπως αντικαταστάθηκε από το άρθρο 43 παρ. 12 περ. δ’ του ν. 4605/2019</w:t>
      </w:r>
    </w:p>
  </w:footnote>
  <w:footnote w:id="11">
    <w:p w14:paraId="17B2C0A4" w14:textId="77777777" w:rsidR="00D95FEC" w:rsidRPr="00444085" w:rsidRDefault="00D95FEC">
      <w:pPr>
        <w:pStyle w:val="foothanging"/>
        <w:rPr>
          <w:lang w:val="el-GR"/>
        </w:rPr>
      </w:pPr>
      <w:r>
        <w:rPr>
          <w:rStyle w:val="a4"/>
        </w:rPr>
        <w:footnoteRef/>
      </w:r>
      <w:r>
        <w:rPr>
          <w:lang w:val="el-GR"/>
        </w:rPr>
        <w:tab/>
        <w:t>Το ποσοστό αυτό δεν μπορεί να υπερβαίνει το 30% για διαγωνισμούς προϋπολογισθείσας αξίας μέχρι 100.000 ευρώ περιλαμβανομένου Φ.Π.Α. και το 15% για διαγωνισμούς προϋπολογισθείσας αξίας από 100.001 ευρώ και άνω περιλαμβανομένου Φ.Π.Α. (παραγρ. 1, άρθρο 104, Ν. 4412/2016)</w:t>
      </w:r>
    </w:p>
  </w:footnote>
  <w:footnote w:id="12">
    <w:p w14:paraId="3F95172A" w14:textId="77777777" w:rsidR="00D95FEC" w:rsidRPr="00444085" w:rsidRDefault="00D95FEC">
      <w:pPr>
        <w:pStyle w:val="foothanging"/>
        <w:rPr>
          <w:lang w:val="el-GR"/>
        </w:rPr>
      </w:pPr>
      <w:r>
        <w:rPr>
          <w:rStyle w:val="a4"/>
        </w:rPr>
        <w:footnoteRef/>
      </w:r>
      <w:r>
        <w:rPr>
          <w:lang w:val="el-GR"/>
        </w:rPr>
        <w:tab/>
        <w:t>Το ποσοστό αυτό δεν μπορεί να υπερβαίνει το 50% (παραγρ. 1, άρθρο 104, Ν. 4412/2016)</w:t>
      </w:r>
    </w:p>
  </w:footnote>
  <w:footnote w:id="13">
    <w:p w14:paraId="55A68574" w14:textId="77777777" w:rsidR="00D95FEC" w:rsidRPr="00444085" w:rsidRDefault="00D95FEC">
      <w:pPr>
        <w:pStyle w:val="foothanging"/>
        <w:rPr>
          <w:lang w:val="el-GR"/>
        </w:rPr>
      </w:pPr>
      <w:r>
        <w:rPr>
          <w:rStyle w:val="a4"/>
        </w:rPr>
        <w:footnoteRef/>
      </w:r>
      <w:r>
        <w:rPr>
          <w:lang w:val="el-GR"/>
        </w:rPr>
        <w:tab/>
        <w:t xml:space="preserve">Εδάφιο πέμπτο περίπτωσης (β) παραγράφου 1 άρθρου 72 ν. 4412/2016. </w:t>
      </w:r>
    </w:p>
  </w:footnote>
  <w:footnote w:id="14">
    <w:p w14:paraId="705A978B" w14:textId="77777777" w:rsidR="00D95FEC" w:rsidRPr="006B25ED" w:rsidRDefault="00D95FEC" w:rsidP="00E23412">
      <w:pPr>
        <w:pStyle w:val="af4"/>
        <w:rPr>
          <w:rFonts w:cs="Mangal"/>
          <w:i/>
          <w:iCs/>
          <w:color w:val="4F81BD" w:themeColor="accent1"/>
          <w:sz w:val="20"/>
          <w:lang w:val="el-GR"/>
        </w:rPr>
      </w:pPr>
      <w:r>
        <w:rPr>
          <w:rStyle w:val="a4"/>
        </w:rPr>
        <w:footnoteRef/>
      </w:r>
      <w:r>
        <w:rPr>
          <w:lang w:val="el-GR"/>
        </w:rPr>
        <w:tab/>
      </w:r>
      <w:r w:rsidRPr="006B25ED">
        <w:rPr>
          <w:rFonts w:cs="Mangal"/>
          <w:i/>
          <w:iCs/>
          <w:color w:val="4F81BD" w:themeColor="accent1"/>
          <w:sz w:val="20"/>
          <w:lang w:val="el-GR"/>
        </w:rPr>
        <w:t>Άρθρο 203 του ν. 4412/2016</w:t>
      </w:r>
    </w:p>
  </w:footnote>
  <w:footnote w:id="15">
    <w:p w14:paraId="5E74989E" w14:textId="77777777" w:rsidR="00D95FEC" w:rsidRPr="00105314" w:rsidRDefault="00D95FEC" w:rsidP="00E23412">
      <w:pPr>
        <w:pStyle w:val="af4"/>
        <w:rPr>
          <w:lang w:val="el-GR"/>
        </w:rPr>
      </w:pPr>
      <w:r>
        <w:rPr>
          <w:rStyle w:val="a4"/>
        </w:rPr>
        <w:footnoteRef/>
      </w:r>
      <w:r>
        <w:rPr>
          <w:lang w:val="el-GR"/>
        </w:rPr>
        <w:tab/>
      </w:r>
      <w:r w:rsidRPr="006B25ED">
        <w:rPr>
          <w:rFonts w:cs="Mangal"/>
          <w:i/>
          <w:iCs/>
          <w:color w:val="4F81BD" w:themeColor="accent1"/>
          <w:sz w:val="20"/>
          <w:lang w:val="el-GR"/>
        </w:rPr>
        <w:t>Άρθρο 207 του ν. 4412/2016</w:t>
      </w:r>
    </w:p>
  </w:footnote>
  <w:footnote w:id="16">
    <w:p w14:paraId="3A0FDF9B" w14:textId="77777777" w:rsidR="00D95FEC" w:rsidRPr="006B25ED" w:rsidRDefault="00D95FEC" w:rsidP="00176E5B">
      <w:pPr>
        <w:pStyle w:val="af4"/>
        <w:rPr>
          <w:rFonts w:cs="Mangal"/>
          <w:i/>
          <w:iCs/>
          <w:color w:val="4F81BD" w:themeColor="accent1"/>
          <w:sz w:val="20"/>
          <w:lang w:val="el-GR"/>
        </w:rPr>
      </w:pPr>
      <w:r w:rsidRPr="006B25ED">
        <w:rPr>
          <w:rFonts w:cs="Mangal"/>
          <w:i/>
          <w:iCs/>
          <w:color w:val="4F81BD" w:themeColor="accent1"/>
          <w:sz w:val="20"/>
          <w:vertAlign w:val="superscript"/>
          <w:lang w:val="el-GR"/>
        </w:rPr>
        <w:footnoteRef/>
      </w:r>
      <w:r w:rsidRPr="006B25ED">
        <w:rPr>
          <w:rFonts w:cs="Mangal"/>
          <w:i/>
          <w:iCs/>
          <w:color w:val="4F81BD" w:themeColor="accent1"/>
          <w:sz w:val="20"/>
          <w:vertAlign w:val="superscript"/>
          <w:lang w:val="el-GR"/>
        </w:rPr>
        <w:t xml:space="preserve"> </w:t>
      </w:r>
      <w:r>
        <w:rPr>
          <w:rFonts w:cs="Mangal"/>
          <w:i/>
          <w:iCs/>
          <w:color w:val="4F81BD" w:themeColor="accent1"/>
          <w:sz w:val="20"/>
          <w:vertAlign w:val="superscript"/>
          <w:lang w:val="el-GR"/>
        </w:rPr>
        <w:tab/>
      </w:r>
      <w:r w:rsidRPr="006B25ED">
        <w:rPr>
          <w:rFonts w:cs="Mangal"/>
          <w:i/>
          <w:iCs/>
          <w:color w:val="4F81BD" w:themeColor="accent1"/>
          <w:sz w:val="20"/>
          <w:lang w:val="el-GR"/>
        </w:rPr>
        <w:t>Πρβ. άρθρο 205Α του ν. 4412/2016, όπως προστέθηκε με το άρθρο 43 παρ. 24 περ. α’ του ν. 4605/2019</w:t>
      </w:r>
    </w:p>
  </w:footnote>
  <w:footnote w:id="17">
    <w:p w14:paraId="0E0220F7" w14:textId="77777777" w:rsidR="00D95FEC" w:rsidRPr="00444085" w:rsidRDefault="00D95FEC">
      <w:pPr>
        <w:pStyle w:val="af4"/>
        <w:rPr>
          <w:lang w:val="el-GR"/>
        </w:rPr>
      </w:pPr>
      <w:r>
        <w:rPr>
          <w:rStyle w:val="a4"/>
        </w:rPr>
        <w:footnoteRef/>
      </w:r>
      <w:r>
        <w:rPr>
          <w:lang w:val="el-GR"/>
        </w:rPr>
        <w:tab/>
        <w:t xml:space="preserve">Άρθρο 221 παρ. 11 β) του ν. 4412/2016: “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αποφαινομένου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 </w:t>
      </w:r>
    </w:p>
  </w:footnote>
  <w:footnote w:id="18">
    <w:p w14:paraId="02B76D8A" w14:textId="77777777" w:rsidR="00D95FEC" w:rsidRPr="00444085" w:rsidRDefault="00D95FEC">
      <w:pPr>
        <w:pStyle w:val="af4"/>
        <w:rPr>
          <w:lang w:val="el-GR"/>
        </w:rPr>
      </w:pPr>
      <w:r>
        <w:rPr>
          <w:rStyle w:val="a4"/>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19">
    <w:p w14:paraId="4AAC69E8" w14:textId="77777777" w:rsidR="00D95FEC" w:rsidRPr="006B25ED" w:rsidRDefault="00D95FEC" w:rsidP="00CB41E5">
      <w:pPr>
        <w:pStyle w:val="af4"/>
        <w:rPr>
          <w:rFonts w:cs="Mangal"/>
          <w:i/>
          <w:iCs/>
          <w:color w:val="4F81BD" w:themeColor="accent1"/>
          <w:sz w:val="20"/>
          <w:lang w:val="el-GR"/>
        </w:rPr>
      </w:pPr>
      <w:r>
        <w:rPr>
          <w:rStyle w:val="ab"/>
        </w:rPr>
        <w:footnoteRef/>
      </w:r>
      <w:r w:rsidRPr="002947AA">
        <w:rPr>
          <w:lang w:val="el-GR"/>
        </w:rPr>
        <w:t xml:space="preserve"> </w:t>
      </w:r>
      <w:r>
        <w:rPr>
          <w:lang w:val="el-GR"/>
        </w:rPr>
        <w:tab/>
      </w:r>
      <w:r w:rsidRPr="006B25ED">
        <w:rPr>
          <w:rFonts w:cs="Mangal"/>
          <w:i/>
          <w:iCs/>
          <w:color w:val="4F81BD" w:themeColor="accent1"/>
          <w:sz w:val="20"/>
          <w:lang w:val="el-GR"/>
        </w:rPr>
        <w:t xml:space="preserve">Πρβλ. άρ. 132, παρ. 1δ), περ. αα του ν. 4412/2016. </w:t>
      </w:r>
    </w:p>
    <w:p w14:paraId="5367CB10" w14:textId="77777777" w:rsidR="00D95FEC" w:rsidRPr="006B25ED" w:rsidRDefault="00D95FEC" w:rsidP="00CB41E5">
      <w:pPr>
        <w:pStyle w:val="af4"/>
        <w:rPr>
          <w:rFonts w:cs="Mangal"/>
          <w:i/>
          <w:iCs/>
          <w:color w:val="4F81BD" w:themeColor="accent1"/>
          <w:sz w:val="20"/>
          <w:lang w:val="el-GR"/>
        </w:rPr>
      </w:pPr>
      <w:r w:rsidRPr="002947AA">
        <w:rPr>
          <w:lang w:val="el-GR"/>
        </w:rPr>
        <w:t xml:space="preserve">          </w:t>
      </w:r>
      <w:r w:rsidRPr="006B25ED">
        <w:rPr>
          <w:rFonts w:cs="Mangal"/>
          <w:i/>
          <w:iCs/>
          <w:color w:val="4F81BD" w:themeColor="accent1"/>
          <w:sz w:val="20"/>
          <w:lang w:val="el-GR"/>
        </w:rPr>
        <w:t xml:space="preserve">Πρβλ., επίσης, Κατευθυντήρια Οδηγία 22 της Αρχής με τίτλο «Τροποποίηση συμβάσεων κατά τη διάρκειά τους», Κεφάλαιο ΙΙΙ.Δ. σημείο Ι, σελ. 17 (ΑΔΑ: 7ΜΥΤΟΞΤΒ-ΖΓΖ). </w:t>
      </w:r>
    </w:p>
    <w:p w14:paraId="4FE60039" w14:textId="77777777" w:rsidR="00D95FEC" w:rsidRPr="002947AA" w:rsidRDefault="00D95FEC" w:rsidP="00CB41E5">
      <w:pPr>
        <w:pStyle w:val="af4"/>
        <w:rPr>
          <w:lang w:val="el-GR"/>
        </w:rPr>
      </w:pPr>
      <w:r w:rsidRPr="006B25ED">
        <w:rPr>
          <w:rFonts w:cs="Mangal"/>
          <w:i/>
          <w:iCs/>
          <w:color w:val="4F81BD" w:themeColor="accent1"/>
          <w:sz w:val="20"/>
          <w:lang w:val="el-GR"/>
        </w:rPr>
        <w:t xml:space="preserve">          Επισημαίνεται ότι εναπόκειται στη διακριτική ευχέρεια της Α.Α. να συμπεριλάβει ή όχι, στο παρόν σημείο της Διακήρυξης, τη ρήτρα υποκατάστασης του αναδόχου (άρθρο 6.8.3)  ή να διαμορφώσει τη σχετική ρήτρα με διαφορετικούς όρους. Σε κάθε περίπτωση, οι εν λόγω όροι θα πρέπει να είναι ρητοί και σαφείς και να κείνται εντός του υφιστάμενου νομοθετικού πλαισίου και ιδίως των σχετικών επιλογών που παρέχει το άρθρο 132 του ν. 4412/2016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9CF74B2"/>
    <w:multiLevelType w:val="hybridMultilevel"/>
    <w:tmpl w:val="0FC43AFE"/>
    <w:lvl w:ilvl="0" w:tplc="8164446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91D17E0"/>
    <w:multiLevelType w:val="hybridMultilevel"/>
    <w:tmpl w:val="2752EF4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15:restartNumberingAfterBreak="0">
    <w:nsid w:val="19C56310"/>
    <w:multiLevelType w:val="hybridMultilevel"/>
    <w:tmpl w:val="CC84604C"/>
    <w:lvl w:ilvl="0" w:tplc="A4B08A2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BFB325E"/>
    <w:multiLevelType w:val="hybridMultilevel"/>
    <w:tmpl w:val="FD368988"/>
    <w:lvl w:ilvl="0" w:tplc="CC008FD4">
      <w:start w:val="1"/>
      <w:numFmt w:val="decimal"/>
      <w:lvlText w:val="%1."/>
      <w:lvlJc w:val="left"/>
      <w:pPr>
        <w:ind w:left="1018" w:hanging="346"/>
      </w:pPr>
      <w:rPr>
        <w:rFonts w:ascii="Arial" w:eastAsia="Arial" w:hAnsi="Arial" w:cs="Arial" w:hint="default"/>
        <w:w w:val="82"/>
        <w:sz w:val="24"/>
        <w:szCs w:val="24"/>
        <w:lang w:val="el-GR" w:eastAsia="en-US" w:bidi="ar-SA"/>
      </w:rPr>
    </w:lvl>
    <w:lvl w:ilvl="1" w:tplc="5178D19E">
      <w:numFmt w:val="bullet"/>
      <w:lvlText w:val="•"/>
      <w:lvlJc w:val="left"/>
      <w:pPr>
        <w:ind w:left="1998" w:hanging="346"/>
      </w:pPr>
      <w:rPr>
        <w:rFonts w:hint="default"/>
        <w:lang w:val="el-GR" w:eastAsia="en-US" w:bidi="ar-SA"/>
      </w:rPr>
    </w:lvl>
    <w:lvl w:ilvl="2" w:tplc="42681D2E">
      <w:numFmt w:val="bullet"/>
      <w:lvlText w:val="•"/>
      <w:lvlJc w:val="left"/>
      <w:pPr>
        <w:ind w:left="2977" w:hanging="346"/>
      </w:pPr>
      <w:rPr>
        <w:rFonts w:hint="default"/>
        <w:lang w:val="el-GR" w:eastAsia="en-US" w:bidi="ar-SA"/>
      </w:rPr>
    </w:lvl>
    <w:lvl w:ilvl="3" w:tplc="E7E033BE">
      <w:numFmt w:val="bullet"/>
      <w:lvlText w:val="•"/>
      <w:lvlJc w:val="left"/>
      <w:pPr>
        <w:ind w:left="3955" w:hanging="346"/>
      </w:pPr>
      <w:rPr>
        <w:rFonts w:hint="default"/>
        <w:lang w:val="el-GR" w:eastAsia="en-US" w:bidi="ar-SA"/>
      </w:rPr>
    </w:lvl>
    <w:lvl w:ilvl="4" w:tplc="76168500">
      <w:numFmt w:val="bullet"/>
      <w:lvlText w:val="•"/>
      <w:lvlJc w:val="left"/>
      <w:pPr>
        <w:ind w:left="4934" w:hanging="346"/>
      </w:pPr>
      <w:rPr>
        <w:rFonts w:hint="default"/>
        <w:lang w:val="el-GR" w:eastAsia="en-US" w:bidi="ar-SA"/>
      </w:rPr>
    </w:lvl>
    <w:lvl w:ilvl="5" w:tplc="B1FA53CA">
      <w:numFmt w:val="bullet"/>
      <w:lvlText w:val="•"/>
      <w:lvlJc w:val="left"/>
      <w:pPr>
        <w:ind w:left="5913" w:hanging="346"/>
      </w:pPr>
      <w:rPr>
        <w:rFonts w:hint="default"/>
        <w:lang w:val="el-GR" w:eastAsia="en-US" w:bidi="ar-SA"/>
      </w:rPr>
    </w:lvl>
    <w:lvl w:ilvl="6" w:tplc="CEE49FA0">
      <w:numFmt w:val="bullet"/>
      <w:lvlText w:val="•"/>
      <w:lvlJc w:val="left"/>
      <w:pPr>
        <w:ind w:left="6891" w:hanging="346"/>
      </w:pPr>
      <w:rPr>
        <w:rFonts w:hint="default"/>
        <w:lang w:val="el-GR" w:eastAsia="en-US" w:bidi="ar-SA"/>
      </w:rPr>
    </w:lvl>
    <w:lvl w:ilvl="7" w:tplc="28F24C22">
      <w:numFmt w:val="bullet"/>
      <w:lvlText w:val="•"/>
      <w:lvlJc w:val="left"/>
      <w:pPr>
        <w:ind w:left="7870" w:hanging="346"/>
      </w:pPr>
      <w:rPr>
        <w:rFonts w:hint="default"/>
        <w:lang w:val="el-GR" w:eastAsia="en-US" w:bidi="ar-SA"/>
      </w:rPr>
    </w:lvl>
    <w:lvl w:ilvl="8" w:tplc="242022FE">
      <w:numFmt w:val="bullet"/>
      <w:lvlText w:val="•"/>
      <w:lvlJc w:val="left"/>
      <w:pPr>
        <w:ind w:left="8849" w:hanging="346"/>
      </w:pPr>
      <w:rPr>
        <w:rFonts w:hint="default"/>
        <w:lang w:val="el-GR" w:eastAsia="en-US" w:bidi="ar-SA"/>
      </w:rPr>
    </w:lvl>
  </w:abstractNum>
  <w:abstractNum w:abstractNumId="14" w15:restartNumberingAfterBreak="0">
    <w:nsid w:val="24477318"/>
    <w:multiLevelType w:val="hybridMultilevel"/>
    <w:tmpl w:val="5972FA80"/>
    <w:lvl w:ilvl="0" w:tplc="9B26B0A4">
      <w:start w:val="1"/>
      <w:numFmt w:val="decimal"/>
      <w:lvlText w:val="%1."/>
      <w:lvlJc w:val="left"/>
      <w:pPr>
        <w:ind w:left="1018" w:hanging="346"/>
      </w:pPr>
      <w:rPr>
        <w:rFonts w:ascii="Arial" w:eastAsia="Arial" w:hAnsi="Arial" w:cs="Arial" w:hint="default"/>
        <w:w w:val="82"/>
        <w:sz w:val="24"/>
        <w:szCs w:val="24"/>
        <w:lang w:val="el-GR" w:eastAsia="en-US" w:bidi="ar-SA"/>
      </w:rPr>
    </w:lvl>
    <w:lvl w:ilvl="1" w:tplc="14F2C5BE">
      <w:numFmt w:val="bullet"/>
      <w:lvlText w:val="•"/>
      <w:lvlJc w:val="left"/>
      <w:pPr>
        <w:ind w:left="1020" w:hanging="346"/>
      </w:pPr>
      <w:rPr>
        <w:rFonts w:hint="default"/>
        <w:lang w:val="el-GR" w:eastAsia="en-US" w:bidi="ar-SA"/>
      </w:rPr>
    </w:lvl>
    <w:lvl w:ilvl="2" w:tplc="8BD25F4E">
      <w:numFmt w:val="bullet"/>
      <w:lvlText w:val="•"/>
      <w:lvlJc w:val="left"/>
      <w:pPr>
        <w:ind w:left="2107" w:hanging="346"/>
      </w:pPr>
      <w:rPr>
        <w:rFonts w:hint="default"/>
        <w:lang w:val="el-GR" w:eastAsia="en-US" w:bidi="ar-SA"/>
      </w:rPr>
    </w:lvl>
    <w:lvl w:ilvl="3" w:tplc="9EDABC72">
      <w:numFmt w:val="bullet"/>
      <w:lvlText w:val="•"/>
      <w:lvlJc w:val="left"/>
      <w:pPr>
        <w:ind w:left="3194" w:hanging="346"/>
      </w:pPr>
      <w:rPr>
        <w:rFonts w:hint="default"/>
        <w:lang w:val="el-GR" w:eastAsia="en-US" w:bidi="ar-SA"/>
      </w:rPr>
    </w:lvl>
    <w:lvl w:ilvl="4" w:tplc="087AB4D0">
      <w:numFmt w:val="bullet"/>
      <w:lvlText w:val="•"/>
      <w:lvlJc w:val="left"/>
      <w:pPr>
        <w:ind w:left="4282" w:hanging="346"/>
      </w:pPr>
      <w:rPr>
        <w:rFonts w:hint="default"/>
        <w:lang w:val="el-GR" w:eastAsia="en-US" w:bidi="ar-SA"/>
      </w:rPr>
    </w:lvl>
    <w:lvl w:ilvl="5" w:tplc="3D32F346">
      <w:numFmt w:val="bullet"/>
      <w:lvlText w:val="•"/>
      <w:lvlJc w:val="left"/>
      <w:pPr>
        <w:ind w:left="5369" w:hanging="346"/>
      </w:pPr>
      <w:rPr>
        <w:rFonts w:hint="default"/>
        <w:lang w:val="el-GR" w:eastAsia="en-US" w:bidi="ar-SA"/>
      </w:rPr>
    </w:lvl>
    <w:lvl w:ilvl="6" w:tplc="485AFFE0">
      <w:numFmt w:val="bullet"/>
      <w:lvlText w:val="•"/>
      <w:lvlJc w:val="left"/>
      <w:pPr>
        <w:ind w:left="6456" w:hanging="346"/>
      </w:pPr>
      <w:rPr>
        <w:rFonts w:hint="default"/>
        <w:lang w:val="el-GR" w:eastAsia="en-US" w:bidi="ar-SA"/>
      </w:rPr>
    </w:lvl>
    <w:lvl w:ilvl="7" w:tplc="DEA6036C">
      <w:numFmt w:val="bullet"/>
      <w:lvlText w:val="•"/>
      <w:lvlJc w:val="left"/>
      <w:pPr>
        <w:ind w:left="7544" w:hanging="346"/>
      </w:pPr>
      <w:rPr>
        <w:rFonts w:hint="default"/>
        <w:lang w:val="el-GR" w:eastAsia="en-US" w:bidi="ar-SA"/>
      </w:rPr>
    </w:lvl>
    <w:lvl w:ilvl="8" w:tplc="A9A2456E">
      <w:numFmt w:val="bullet"/>
      <w:lvlText w:val="•"/>
      <w:lvlJc w:val="left"/>
      <w:pPr>
        <w:ind w:left="8631" w:hanging="346"/>
      </w:pPr>
      <w:rPr>
        <w:rFonts w:hint="default"/>
        <w:lang w:val="el-GR" w:eastAsia="en-US" w:bidi="ar-SA"/>
      </w:rPr>
    </w:lvl>
  </w:abstractNum>
  <w:abstractNum w:abstractNumId="15" w15:restartNumberingAfterBreak="0">
    <w:nsid w:val="2A1A5897"/>
    <w:multiLevelType w:val="hybridMultilevel"/>
    <w:tmpl w:val="8F7AD316"/>
    <w:lvl w:ilvl="0" w:tplc="0AFA82F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C3775E5"/>
    <w:multiLevelType w:val="hybridMultilevel"/>
    <w:tmpl w:val="6C7E8F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2D5F644C"/>
    <w:multiLevelType w:val="hybridMultilevel"/>
    <w:tmpl w:val="ED58EB48"/>
    <w:lvl w:ilvl="0" w:tplc="C706EEE2">
      <w:start w:val="11"/>
      <w:numFmt w:val="decimal"/>
      <w:lvlText w:val="%1)"/>
      <w:lvlJc w:val="left"/>
      <w:pPr>
        <w:ind w:left="999" w:hanging="327"/>
        <w:jc w:val="right"/>
      </w:pPr>
      <w:rPr>
        <w:rFonts w:ascii="Arial" w:eastAsia="Arial" w:hAnsi="Arial" w:cs="Arial" w:hint="default"/>
        <w:spacing w:val="-14"/>
        <w:w w:val="81"/>
        <w:sz w:val="24"/>
        <w:szCs w:val="24"/>
        <w:lang w:val="el-GR" w:eastAsia="en-US" w:bidi="ar-SA"/>
      </w:rPr>
    </w:lvl>
    <w:lvl w:ilvl="1" w:tplc="083C6302">
      <w:numFmt w:val="bullet"/>
      <w:lvlText w:val="-"/>
      <w:lvlJc w:val="left"/>
      <w:pPr>
        <w:ind w:left="1081" w:hanging="120"/>
      </w:pPr>
      <w:rPr>
        <w:rFonts w:ascii="Arial" w:eastAsia="Arial" w:hAnsi="Arial" w:cs="Arial" w:hint="default"/>
        <w:w w:val="81"/>
        <w:sz w:val="24"/>
        <w:szCs w:val="24"/>
        <w:lang w:val="el-GR" w:eastAsia="en-US" w:bidi="ar-SA"/>
      </w:rPr>
    </w:lvl>
    <w:lvl w:ilvl="2" w:tplc="D0A4D84C">
      <w:numFmt w:val="bullet"/>
      <w:lvlText w:val="•"/>
      <w:lvlJc w:val="left"/>
      <w:pPr>
        <w:ind w:left="2160" w:hanging="120"/>
      </w:pPr>
      <w:rPr>
        <w:rFonts w:hint="default"/>
        <w:lang w:val="el-GR" w:eastAsia="en-US" w:bidi="ar-SA"/>
      </w:rPr>
    </w:lvl>
    <w:lvl w:ilvl="3" w:tplc="685C2428">
      <w:numFmt w:val="bullet"/>
      <w:lvlText w:val="•"/>
      <w:lvlJc w:val="left"/>
      <w:pPr>
        <w:ind w:left="3241" w:hanging="120"/>
      </w:pPr>
      <w:rPr>
        <w:rFonts w:hint="default"/>
        <w:lang w:val="el-GR" w:eastAsia="en-US" w:bidi="ar-SA"/>
      </w:rPr>
    </w:lvl>
    <w:lvl w:ilvl="4" w:tplc="8CE6F8F0">
      <w:numFmt w:val="bullet"/>
      <w:lvlText w:val="•"/>
      <w:lvlJc w:val="left"/>
      <w:pPr>
        <w:ind w:left="4322" w:hanging="120"/>
      </w:pPr>
      <w:rPr>
        <w:rFonts w:hint="default"/>
        <w:lang w:val="el-GR" w:eastAsia="en-US" w:bidi="ar-SA"/>
      </w:rPr>
    </w:lvl>
    <w:lvl w:ilvl="5" w:tplc="B7640AEE">
      <w:numFmt w:val="bullet"/>
      <w:lvlText w:val="•"/>
      <w:lvlJc w:val="left"/>
      <w:pPr>
        <w:ind w:left="5402" w:hanging="120"/>
      </w:pPr>
      <w:rPr>
        <w:rFonts w:hint="default"/>
        <w:lang w:val="el-GR" w:eastAsia="en-US" w:bidi="ar-SA"/>
      </w:rPr>
    </w:lvl>
    <w:lvl w:ilvl="6" w:tplc="93A83E74">
      <w:numFmt w:val="bullet"/>
      <w:lvlText w:val="•"/>
      <w:lvlJc w:val="left"/>
      <w:pPr>
        <w:ind w:left="6483" w:hanging="120"/>
      </w:pPr>
      <w:rPr>
        <w:rFonts w:hint="default"/>
        <w:lang w:val="el-GR" w:eastAsia="en-US" w:bidi="ar-SA"/>
      </w:rPr>
    </w:lvl>
    <w:lvl w:ilvl="7" w:tplc="75F497F0">
      <w:numFmt w:val="bullet"/>
      <w:lvlText w:val="•"/>
      <w:lvlJc w:val="left"/>
      <w:pPr>
        <w:ind w:left="7564" w:hanging="120"/>
      </w:pPr>
      <w:rPr>
        <w:rFonts w:hint="default"/>
        <w:lang w:val="el-GR" w:eastAsia="en-US" w:bidi="ar-SA"/>
      </w:rPr>
    </w:lvl>
    <w:lvl w:ilvl="8" w:tplc="7652C148">
      <w:numFmt w:val="bullet"/>
      <w:lvlText w:val="•"/>
      <w:lvlJc w:val="left"/>
      <w:pPr>
        <w:ind w:left="8644" w:hanging="120"/>
      </w:pPr>
      <w:rPr>
        <w:rFonts w:hint="default"/>
        <w:lang w:val="el-GR" w:eastAsia="en-US" w:bidi="ar-SA"/>
      </w:rPr>
    </w:lvl>
  </w:abstractNum>
  <w:abstractNum w:abstractNumId="18" w15:restartNumberingAfterBreak="0">
    <w:nsid w:val="2D86336F"/>
    <w:multiLevelType w:val="hybridMultilevel"/>
    <w:tmpl w:val="D59A189C"/>
    <w:lvl w:ilvl="0" w:tplc="8AC88C90">
      <w:start w:val="1"/>
      <w:numFmt w:val="decimal"/>
      <w:lvlText w:val="%1)"/>
      <w:lvlJc w:val="left"/>
      <w:pPr>
        <w:ind w:left="903" w:hanging="231"/>
      </w:pPr>
      <w:rPr>
        <w:rFonts w:ascii="Arial" w:eastAsia="Arial" w:hAnsi="Arial" w:cs="Arial" w:hint="default"/>
        <w:w w:val="81"/>
        <w:sz w:val="24"/>
        <w:szCs w:val="24"/>
        <w:lang w:val="el-GR" w:eastAsia="en-US" w:bidi="ar-SA"/>
      </w:rPr>
    </w:lvl>
    <w:lvl w:ilvl="1" w:tplc="EB42D4BE">
      <w:numFmt w:val="bullet"/>
      <w:lvlText w:val="-"/>
      <w:lvlJc w:val="left"/>
      <w:pPr>
        <w:ind w:left="2718" w:hanging="120"/>
      </w:pPr>
      <w:rPr>
        <w:rFonts w:ascii="Arial" w:eastAsia="Arial" w:hAnsi="Arial" w:cs="Arial" w:hint="default"/>
        <w:w w:val="81"/>
        <w:sz w:val="24"/>
        <w:szCs w:val="24"/>
        <w:lang w:val="el-GR" w:eastAsia="en-US" w:bidi="ar-SA"/>
      </w:rPr>
    </w:lvl>
    <w:lvl w:ilvl="2" w:tplc="3F8418CC">
      <w:numFmt w:val="bullet"/>
      <w:lvlText w:val="•"/>
      <w:lvlJc w:val="left"/>
      <w:pPr>
        <w:ind w:left="1060" w:hanging="120"/>
      </w:pPr>
      <w:rPr>
        <w:rFonts w:hint="default"/>
        <w:lang w:val="el-GR" w:eastAsia="en-US" w:bidi="ar-SA"/>
      </w:rPr>
    </w:lvl>
    <w:lvl w:ilvl="3" w:tplc="B7ACEBB2">
      <w:numFmt w:val="bullet"/>
      <w:lvlText w:val="•"/>
      <w:lvlJc w:val="left"/>
      <w:pPr>
        <w:ind w:left="1080" w:hanging="120"/>
      </w:pPr>
      <w:rPr>
        <w:rFonts w:hint="default"/>
        <w:lang w:val="el-GR" w:eastAsia="en-US" w:bidi="ar-SA"/>
      </w:rPr>
    </w:lvl>
    <w:lvl w:ilvl="4" w:tplc="ADF06AF0">
      <w:numFmt w:val="bullet"/>
      <w:lvlText w:val="•"/>
      <w:lvlJc w:val="left"/>
      <w:pPr>
        <w:ind w:left="1140" w:hanging="120"/>
      </w:pPr>
      <w:rPr>
        <w:rFonts w:hint="default"/>
        <w:lang w:val="el-GR" w:eastAsia="en-US" w:bidi="ar-SA"/>
      </w:rPr>
    </w:lvl>
    <w:lvl w:ilvl="5" w:tplc="0CB625FA">
      <w:numFmt w:val="bullet"/>
      <w:lvlText w:val="•"/>
      <w:lvlJc w:val="left"/>
      <w:pPr>
        <w:ind w:left="2720" w:hanging="120"/>
      </w:pPr>
      <w:rPr>
        <w:rFonts w:hint="default"/>
        <w:lang w:val="el-GR" w:eastAsia="en-US" w:bidi="ar-SA"/>
      </w:rPr>
    </w:lvl>
    <w:lvl w:ilvl="6" w:tplc="4716A1E4">
      <w:numFmt w:val="bullet"/>
      <w:lvlText w:val="•"/>
      <w:lvlJc w:val="left"/>
      <w:pPr>
        <w:ind w:left="3280" w:hanging="120"/>
      </w:pPr>
      <w:rPr>
        <w:rFonts w:hint="default"/>
        <w:lang w:val="el-GR" w:eastAsia="en-US" w:bidi="ar-SA"/>
      </w:rPr>
    </w:lvl>
    <w:lvl w:ilvl="7" w:tplc="42807D14">
      <w:numFmt w:val="bullet"/>
      <w:lvlText w:val="•"/>
      <w:lvlJc w:val="left"/>
      <w:pPr>
        <w:ind w:left="5161" w:hanging="120"/>
      </w:pPr>
      <w:rPr>
        <w:rFonts w:hint="default"/>
        <w:lang w:val="el-GR" w:eastAsia="en-US" w:bidi="ar-SA"/>
      </w:rPr>
    </w:lvl>
    <w:lvl w:ilvl="8" w:tplc="DCD80E76">
      <w:numFmt w:val="bullet"/>
      <w:lvlText w:val="•"/>
      <w:lvlJc w:val="left"/>
      <w:pPr>
        <w:ind w:left="7043" w:hanging="120"/>
      </w:pPr>
      <w:rPr>
        <w:rFonts w:hint="default"/>
        <w:lang w:val="el-GR" w:eastAsia="en-US" w:bidi="ar-SA"/>
      </w:rPr>
    </w:lvl>
  </w:abstractNum>
  <w:abstractNum w:abstractNumId="19" w15:restartNumberingAfterBreak="0">
    <w:nsid w:val="3B9E6378"/>
    <w:multiLevelType w:val="hybridMultilevel"/>
    <w:tmpl w:val="E8B4FC24"/>
    <w:lvl w:ilvl="0" w:tplc="FE025D1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0054B29"/>
    <w:multiLevelType w:val="hybridMultilevel"/>
    <w:tmpl w:val="3AB6CFC2"/>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5324FF1"/>
    <w:multiLevelType w:val="hybridMultilevel"/>
    <w:tmpl w:val="21DC3FC8"/>
    <w:lvl w:ilvl="0" w:tplc="6AB66904">
      <w:numFmt w:val="bullet"/>
      <w:lvlText w:val="-"/>
      <w:lvlJc w:val="left"/>
      <w:pPr>
        <w:ind w:left="4021" w:hanging="120"/>
      </w:pPr>
      <w:rPr>
        <w:rFonts w:ascii="Arial" w:eastAsia="Arial" w:hAnsi="Arial" w:cs="Arial" w:hint="default"/>
        <w:w w:val="81"/>
        <w:sz w:val="24"/>
        <w:szCs w:val="24"/>
        <w:lang w:val="el-GR" w:eastAsia="en-US" w:bidi="ar-SA"/>
      </w:rPr>
    </w:lvl>
    <w:lvl w:ilvl="1" w:tplc="60287B24">
      <w:numFmt w:val="bullet"/>
      <w:lvlText w:val="•"/>
      <w:lvlJc w:val="left"/>
      <w:pPr>
        <w:ind w:left="4698" w:hanging="120"/>
      </w:pPr>
      <w:rPr>
        <w:rFonts w:hint="default"/>
        <w:lang w:val="el-GR" w:eastAsia="en-US" w:bidi="ar-SA"/>
      </w:rPr>
    </w:lvl>
    <w:lvl w:ilvl="2" w:tplc="ADC84806">
      <w:numFmt w:val="bullet"/>
      <w:lvlText w:val="•"/>
      <w:lvlJc w:val="left"/>
      <w:pPr>
        <w:ind w:left="5377" w:hanging="120"/>
      </w:pPr>
      <w:rPr>
        <w:rFonts w:hint="default"/>
        <w:lang w:val="el-GR" w:eastAsia="en-US" w:bidi="ar-SA"/>
      </w:rPr>
    </w:lvl>
    <w:lvl w:ilvl="3" w:tplc="5D6EC882">
      <w:numFmt w:val="bullet"/>
      <w:lvlText w:val="•"/>
      <w:lvlJc w:val="left"/>
      <w:pPr>
        <w:ind w:left="6055" w:hanging="120"/>
      </w:pPr>
      <w:rPr>
        <w:rFonts w:hint="default"/>
        <w:lang w:val="el-GR" w:eastAsia="en-US" w:bidi="ar-SA"/>
      </w:rPr>
    </w:lvl>
    <w:lvl w:ilvl="4" w:tplc="CDAE0B7E">
      <w:numFmt w:val="bullet"/>
      <w:lvlText w:val="•"/>
      <w:lvlJc w:val="left"/>
      <w:pPr>
        <w:ind w:left="6734" w:hanging="120"/>
      </w:pPr>
      <w:rPr>
        <w:rFonts w:hint="default"/>
        <w:lang w:val="el-GR" w:eastAsia="en-US" w:bidi="ar-SA"/>
      </w:rPr>
    </w:lvl>
    <w:lvl w:ilvl="5" w:tplc="1E0AC632">
      <w:numFmt w:val="bullet"/>
      <w:lvlText w:val="•"/>
      <w:lvlJc w:val="left"/>
      <w:pPr>
        <w:ind w:left="7413" w:hanging="120"/>
      </w:pPr>
      <w:rPr>
        <w:rFonts w:hint="default"/>
        <w:lang w:val="el-GR" w:eastAsia="en-US" w:bidi="ar-SA"/>
      </w:rPr>
    </w:lvl>
    <w:lvl w:ilvl="6" w:tplc="F26CB126">
      <w:numFmt w:val="bullet"/>
      <w:lvlText w:val="•"/>
      <w:lvlJc w:val="left"/>
      <w:pPr>
        <w:ind w:left="8091" w:hanging="120"/>
      </w:pPr>
      <w:rPr>
        <w:rFonts w:hint="default"/>
        <w:lang w:val="el-GR" w:eastAsia="en-US" w:bidi="ar-SA"/>
      </w:rPr>
    </w:lvl>
    <w:lvl w:ilvl="7" w:tplc="ADC4DC3A">
      <w:numFmt w:val="bullet"/>
      <w:lvlText w:val="•"/>
      <w:lvlJc w:val="left"/>
      <w:pPr>
        <w:ind w:left="8770" w:hanging="120"/>
      </w:pPr>
      <w:rPr>
        <w:rFonts w:hint="default"/>
        <w:lang w:val="el-GR" w:eastAsia="en-US" w:bidi="ar-SA"/>
      </w:rPr>
    </w:lvl>
    <w:lvl w:ilvl="8" w:tplc="45AC2CE2">
      <w:numFmt w:val="bullet"/>
      <w:lvlText w:val="•"/>
      <w:lvlJc w:val="left"/>
      <w:pPr>
        <w:ind w:left="9449" w:hanging="120"/>
      </w:pPr>
      <w:rPr>
        <w:rFonts w:hint="default"/>
        <w:lang w:val="el-GR" w:eastAsia="en-US" w:bidi="ar-SA"/>
      </w:rPr>
    </w:lvl>
  </w:abstractNum>
  <w:abstractNum w:abstractNumId="22" w15:restartNumberingAfterBreak="0">
    <w:nsid w:val="4B6230A9"/>
    <w:multiLevelType w:val="hybridMultilevel"/>
    <w:tmpl w:val="22BE31F8"/>
    <w:lvl w:ilvl="0" w:tplc="54F0FB56">
      <w:numFmt w:val="bullet"/>
      <w:lvlText w:val="-"/>
      <w:lvlJc w:val="left"/>
      <w:pPr>
        <w:ind w:left="3793" w:hanging="120"/>
      </w:pPr>
      <w:rPr>
        <w:rFonts w:ascii="Arial" w:eastAsia="Arial" w:hAnsi="Arial" w:cs="Arial" w:hint="default"/>
        <w:w w:val="81"/>
        <w:sz w:val="24"/>
        <w:szCs w:val="24"/>
        <w:lang w:val="el-GR" w:eastAsia="en-US" w:bidi="ar-SA"/>
      </w:rPr>
    </w:lvl>
    <w:lvl w:ilvl="1" w:tplc="A32A0BB0">
      <w:numFmt w:val="bullet"/>
      <w:lvlText w:val="•"/>
      <w:lvlJc w:val="left"/>
      <w:pPr>
        <w:ind w:left="4500" w:hanging="120"/>
      </w:pPr>
      <w:rPr>
        <w:rFonts w:hint="default"/>
        <w:lang w:val="el-GR" w:eastAsia="en-US" w:bidi="ar-SA"/>
      </w:rPr>
    </w:lvl>
    <w:lvl w:ilvl="2" w:tplc="A1F4856E">
      <w:numFmt w:val="bullet"/>
      <w:lvlText w:val="•"/>
      <w:lvlJc w:val="left"/>
      <w:pPr>
        <w:ind w:left="5201" w:hanging="120"/>
      </w:pPr>
      <w:rPr>
        <w:rFonts w:hint="default"/>
        <w:lang w:val="el-GR" w:eastAsia="en-US" w:bidi="ar-SA"/>
      </w:rPr>
    </w:lvl>
    <w:lvl w:ilvl="3" w:tplc="37FC41A6">
      <w:numFmt w:val="bullet"/>
      <w:lvlText w:val="•"/>
      <w:lvlJc w:val="left"/>
      <w:pPr>
        <w:ind w:left="5901" w:hanging="120"/>
      </w:pPr>
      <w:rPr>
        <w:rFonts w:hint="default"/>
        <w:lang w:val="el-GR" w:eastAsia="en-US" w:bidi="ar-SA"/>
      </w:rPr>
    </w:lvl>
    <w:lvl w:ilvl="4" w:tplc="CF4885CC">
      <w:numFmt w:val="bullet"/>
      <w:lvlText w:val="•"/>
      <w:lvlJc w:val="left"/>
      <w:pPr>
        <w:ind w:left="6602" w:hanging="120"/>
      </w:pPr>
      <w:rPr>
        <w:rFonts w:hint="default"/>
        <w:lang w:val="el-GR" w:eastAsia="en-US" w:bidi="ar-SA"/>
      </w:rPr>
    </w:lvl>
    <w:lvl w:ilvl="5" w:tplc="41DABC48">
      <w:numFmt w:val="bullet"/>
      <w:lvlText w:val="•"/>
      <w:lvlJc w:val="left"/>
      <w:pPr>
        <w:ind w:left="7303" w:hanging="120"/>
      </w:pPr>
      <w:rPr>
        <w:rFonts w:hint="default"/>
        <w:lang w:val="el-GR" w:eastAsia="en-US" w:bidi="ar-SA"/>
      </w:rPr>
    </w:lvl>
    <w:lvl w:ilvl="6" w:tplc="BCB4CB00">
      <w:numFmt w:val="bullet"/>
      <w:lvlText w:val="•"/>
      <w:lvlJc w:val="left"/>
      <w:pPr>
        <w:ind w:left="8003" w:hanging="120"/>
      </w:pPr>
      <w:rPr>
        <w:rFonts w:hint="default"/>
        <w:lang w:val="el-GR" w:eastAsia="en-US" w:bidi="ar-SA"/>
      </w:rPr>
    </w:lvl>
    <w:lvl w:ilvl="7" w:tplc="510EFC9E">
      <w:numFmt w:val="bullet"/>
      <w:lvlText w:val="•"/>
      <w:lvlJc w:val="left"/>
      <w:pPr>
        <w:ind w:left="8704" w:hanging="120"/>
      </w:pPr>
      <w:rPr>
        <w:rFonts w:hint="default"/>
        <w:lang w:val="el-GR" w:eastAsia="en-US" w:bidi="ar-SA"/>
      </w:rPr>
    </w:lvl>
    <w:lvl w:ilvl="8" w:tplc="E836EB2C">
      <w:numFmt w:val="bullet"/>
      <w:lvlText w:val="•"/>
      <w:lvlJc w:val="left"/>
      <w:pPr>
        <w:ind w:left="9405" w:hanging="120"/>
      </w:pPr>
      <w:rPr>
        <w:rFonts w:hint="default"/>
        <w:lang w:val="el-GR" w:eastAsia="en-US" w:bidi="ar-SA"/>
      </w:rPr>
    </w:lvl>
  </w:abstractNum>
  <w:abstractNum w:abstractNumId="23" w15:restartNumberingAfterBreak="0">
    <w:nsid w:val="4EA30A7A"/>
    <w:multiLevelType w:val="hybridMultilevel"/>
    <w:tmpl w:val="4A84FBEA"/>
    <w:lvl w:ilvl="0" w:tplc="DAB4BD98">
      <w:numFmt w:val="bullet"/>
      <w:lvlText w:val="-"/>
      <w:lvlJc w:val="left"/>
      <w:pPr>
        <w:ind w:left="3875" w:hanging="120"/>
      </w:pPr>
      <w:rPr>
        <w:rFonts w:ascii="Arial" w:eastAsia="Arial" w:hAnsi="Arial" w:cs="Arial" w:hint="default"/>
        <w:color w:val="444444"/>
        <w:w w:val="81"/>
        <w:sz w:val="24"/>
        <w:szCs w:val="24"/>
        <w:lang w:val="el-GR" w:eastAsia="en-US" w:bidi="ar-SA"/>
      </w:rPr>
    </w:lvl>
    <w:lvl w:ilvl="1" w:tplc="F30CC660">
      <w:numFmt w:val="bullet"/>
      <w:lvlText w:val="•"/>
      <w:lvlJc w:val="left"/>
      <w:pPr>
        <w:ind w:left="4572" w:hanging="120"/>
      </w:pPr>
      <w:rPr>
        <w:rFonts w:hint="default"/>
        <w:lang w:val="el-GR" w:eastAsia="en-US" w:bidi="ar-SA"/>
      </w:rPr>
    </w:lvl>
    <w:lvl w:ilvl="2" w:tplc="C4904486">
      <w:numFmt w:val="bullet"/>
      <w:lvlText w:val="•"/>
      <w:lvlJc w:val="left"/>
      <w:pPr>
        <w:ind w:left="5265" w:hanging="120"/>
      </w:pPr>
      <w:rPr>
        <w:rFonts w:hint="default"/>
        <w:lang w:val="el-GR" w:eastAsia="en-US" w:bidi="ar-SA"/>
      </w:rPr>
    </w:lvl>
    <w:lvl w:ilvl="3" w:tplc="264222FA">
      <w:numFmt w:val="bullet"/>
      <w:lvlText w:val="•"/>
      <w:lvlJc w:val="left"/>
      <w:pPr>
        <w:ind w:left="5957" w:hanging="120"/>
      </w:pPr>
      <w:rPr>
        <w:rFonts w:hint="default"/>
        <w:lang w:val="el-GR" w:eastAsia="en-US" w:bidi="ar-SA"/>
      </w:rPr>
    </w:lvl>
    <w:lvl w:ilvl="4" w:tplc="5A0ACE7A">
      <w:numFmt w:val="bullet"/>
      <w:lvlText w:val="•"/>
      <w:lvlJc w:val="left"/>
      <w:pPr>
        <w:ind w:left="6650" w:hanging="120"/>
      </w:pPr>
      <w:rPr>
        <w:rFonts w:hint="default"/>
        <w:lang w:val="el-GR" w:eastAsia="en-US" w:bidi="ar-SA"/>
      </w:rPr>
    </w:lvl>
    <w:lvl w:ilvl="5" w:tplc="C2B06B8E">
      <w:numFmt w:val="bullet"/>
      <w:lvlText w:val="•"/>
      <w:lvlJc w:val="left"/>
      <w:pPr>
        <w:ind w:left="7343" w:hanging="120"/>
      </w:pPr>
      <w:rPr>
        <w:rFonts w:hint="default"/>
        <w:lang w:val="el-GR" w:eastAsia="en-US" w:bidi="ar-SA"/>
      </w:rPr>
    </w:lvl>
    <w:lvl w:ilvl="6" w:tplc="8B3263C8">
      <w:numFmt w:val="bullet"/>
      <w:lvlText w:val="•"/>
      <w:lvlJc w:val="left"/>
      <w:pPr>
        <w:ind w:left="8035" w:hanging="120"/>
      </w:pPr>
      <w:rPr>
        <w:rFonts w:hint="default"/>
        <w:lang w:val="el-GR" w:eastAsia="en-US" w:bidi="ar-SA"/>
      </w:rPr>
    </w:lvl>
    <w:lvl w:ilvl="7" w:tplc="7F9C1C66">
      <w:numFmt w:val="bullet"/>
      <w:lvlText w:val="•"/>
      <w:lvlJc w:val="left"/>
      <w:pPr>
        <w:ind w:left="8728" w:hanging="120"/>
      </w:pPr>
      <w:rPr>
        <w:rFonts w:hint="default"/>
        <w:lang w:val="el-GR" w:eastAsia="en-US" w:bidi="ar-SA"/>
      </w:rPr>
    </w:lvl>
    <w:lvl w:ilvl="8" w:tplc="F5B85788">
      <w:numFmt w:val="bullet"/>
      <w:lvlText w:val="•"/>
      <w:lvlJc w:val="left"/>
      <w:pPr>
        <w:ind w:left="9421" w:hanging="120"/>
      </w:pPr>
      <w:rPr>
        <w:rFonts w:hint="default"/>
        <w:lang w:val="el-GR" w:eastAsia="en-US" w:bidi="ar-SA"/>
      </w:rPr>
    </w:lvl>
  </w:abstractNum>
  <w:abstractNum w:abstractNumId="24" w15:restartNumberingAfterBreak="0">
    <w:nsid w:val="4EC941DB"/>
    <w:multiLevelType w:val="hybridMultilevel"/>
    <w:tmpl w:val="99BAEAB6"/>
    <w:lvl w:ilvl="0" w:tplc="A7F28710">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43688E"/>
    <w:multiLevelType w:val="hybridMultilevel"/>
    <w:tmpl w:val="9A2C0164"/>
    <w:lvl w:ilvl="0" w:tplc="BCC45DD2">
      <w:start w:val="1"/>
      <w:numFmt w:val="decimal"/>
      <w:lvlText w:val="%1."/>
      <w:lvlJc w:val="left"/>
      <w:pPr>
        <w:ind w:left="894" w:hanging="329"/>
      </w:pPr>
      <w:rPr>
        <w:rFonts w:ascii="Arial" w:eastAsia="Arial" w:hAnsi="Arial" w:cs="Arial" w:hint="default"/>
        <w:w w:val="82"/>
        <w:sz w:val="24"/>
        <w:szCs w:val="24"/>
        <w:lang w:val="el-GR" w:eastAsia="en-US" w:bidi="ar-SA"/>
      </w:rPr>
    </w:lvl>
    <w:lvl w:ilvl="1" w:tplc="A642B9C6">
      <w:numFmt w:val="bullet"/>
      <w:lvlText w:val="-"/>
      <w:lvlJc w:val="left"/>
      <w:pPr>
        <w:ind w:left="1014" w:hanging="120"/>
      </w:pPr>
      <w:rPr>
        <w:rFonts w:ascii="Arial" w:eastAsia="Arial" w:hAnsi="Arial" w:cs="Arial" w:hint="default"/>
        <w:w w:val="81"/>
        <w:sz w:val="24"/>
        <w:szCs w:val="24"/>
        <w:lang w:val="el-GR" w:eastAsia="en-US" w:bidi="ar-SA"/>
      </w:rPr>
    </w:lvl>
    <w:lvl w:ilvl="2" w:tplc="5C64DD4C">
      <w:numFmt w:val="bullet"/>
      <w:lvlText w:val="•"/>
      <w:lvlJc w:val="left"/>
      <w:pPr>
        <w:ind w:left="2107" w:hanging="120"/>
      </w:pPr>
      <w:rPr>
        <w:rFonts w:hint="default"/>
        <w:lang w:val="el-GR" w:eastAsia="en-US" w:bidi="ar-SA"/>
      </w:rPr>
    </w:lvl>
    <w:lvl w:ilvl="3" w:tplc="2A9AE520">
      <w:numFmt w:val="bullet"/>
      <w:lvlText w:val="•"/>
      <w:lvlJc w:val="left"/>
      <w:pPr>
        <w:ind w:left="3194" w:hanging="120"/>
      </w:pPr>
      <w:rPr>
        <w:rFonts w:hint="default"/>
        <w:lang w:val="el-GR" w:eastAsia="en-US" w:bidi="ar-SA"/>
      </w:rPr>
    </w:lvl>
    <w:lvl w:ilvl="4" w:tplc="C290BD82">
      <w:numFmt w:val="bullet"/>
      <w:lvlText w:val="•"/>
      <w:lvlJc w:val="left"/>
      <w:pPr>
        <w:ind w:left="4282" w:hanging="120"/>
      </w:pPr>
      <w:rPr>
        <w:rFonts w:hint="default"/>
        <w:lang w:val="el-GR" w:eastAsia="en-US" w:bidi="ar-SA"/>
      </w:rPr>
    </w:lvl>
    <w:lvl w:ilvl="5" w:tplc="B780332E">
      <w:numFmt w:val="bullet"/>
      <w:lvlText w:val="•"/>
      <w:lvlJc w:val="left"/>
      <w:pPr>
        <w:ind w:left="5369" w:hanging="120"/>
      </w:pPr>
      <w:rPr>
        <w:rFonts w:hint="default"/>
        <w:lang w:val="el-GR" w:eastAsia="en-US" w:bidi="ar-SA"/>
      </w:rPr>
    </w:lvl>
    <w:lvl w:ilvl="6" w:tplc="D2B864A0">
      <w:numFmt w:val="bullet"/>
      <w:lvlText w:val="•"/>
      <w:lvlJc w:val="left"/>
      <w:pPr>
        <w:ind w:left="6456" w:hanging="120"/>
      </w:pPr>
      <w:rPr>
        <w:rFonts w:hint="default"/>
        <w:lang w:val="el-GR" w:eastAsia="en-US" w:bidi="ar-SA"/>
      </w:rPr>
    </w:lvl>
    <w:lvl w:ilvl="7" w:tplc="CAC6C9E0">
      <w:numFmt w:val="bullet"/>
      <w:lvlText w:val="•"/>
      <w:lvlJc w:val="left"/>
      <w:pPr>
        <w:ind w:left="7544" w:hanging="120"/>
      </w:pPr>
      <w:rPr>
        <w:rFonts w:hint="default"/>
        <w:lang w:val="el-GR" w:eastAsia="en-US" w:bidi="ar-SA"/>
      </w:rPr>
    </w:lvl>
    <w:lvl w:ilvl="8" w:tplc="3EB89ED0">
      <w:numFmt w:val="bullet"/>
      <w:lvlText w:val="•"/>
      <w:lvlJc w:val="left"/>
      <w:pPr>
        <w:ind w:left="8631" w:hanging="120"/>
      </w:pPr>
      <w:rPr>
        <w:rFonts w:hint="default"/>
        <w:lang w:val="el-GR" w:eastAsia="en-US" w:bidi="ar-SA"/>
      </w:rPr>
    </w:lvl>
  </w:abstractNum>
  <w:abstractNum w:abstractNumId="26" w15:restartNumberingAfterBreak="0">
    <w:nsid w:val="52C50F92"/>
    <w:multiLevelType w:val="hybridMultilevel"/>
    <w:tmpl w:val="202EE87A"/>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B4EC75C0">
      <w:numFmt w:val="bullet"/>
      <w:lvlText w:val="•"/>
      <w:lvlJc w:val="left"/>
      <w:pPr>
        <w:ind w:left="1890" w:hanging="231"/>
      </w:pPr>
      <w:rPr>
        <w:rFonts w:hint="default"/>
        <w:lang w:val="el-GR" w:eastAsia="en-US" w:bidi="ar-SA"/>
      </w:rPr>
    </w:lvl>
    <w:lvl w:ilvl="2" w:tplc="B64E73F8">
      <w:numFmt w:val="bullet"/>
      <w:lvlText w:val="•"/>
      <w:lvlJc w:val="left"/>
      <w:pPr>
        <w:ind w:left="2881" w:hanging="231"/>
      </w:pPr>
      <w:rPr>
        <w:rFonts w:hint="default"/>
        <w:lang w:val="el-GR" w:eastAsia="en-US" w:bidi="ar-SA"/>
      </w:rPr>
    </w:lvl>
    <w:lvl w:ilvl="3" w:tplc="6172C188">
      <w:numFmt w:val="bullet"/>
      <w:lvlText w:val="•"/>
      <w:lvlJc w:val="left"/>
      <w:pPr>
        <w:ind w:left="3871" w:hanging="231"/>
      </w:pPr>
      <w:rPr>
        <w:rFonts w:hint="default"/>
        <w:lang w:val="el-GR" w:eastAsia="en-US" w:bidi="ar-SA"/>
      </w:rPr>
    </w:lvl>
    <w:lvl w:ilvl="4" w:tplc="35B4B4F8">
      <w:numFmt w:val="bullet"/>
      <w:lvlText w:val="•"/>
      <w:lvlJc w:val="left"/>
      <w:pPr>
        <w:ind w:left="4862" w:hanging="231"/>
      </w:pPr>
      <w:rPr>
        <w:rFonts w:hint="default"/>
        <w:lang w:val="el-GR" w:eastAsia="en-US" w:bidi="ar-SA"/>
      </w:rPr>
    </w:lvl>
    <w:lvl w:ilvl="5" w:tplc="30942664">
      <w:numFmt w:val="bullet"/>
      <w:lvlText w:val="•"/>
      <w:lvlJc w:val="left"/>
      <w:pPr>
        <w:ind w:left="5853" w:hanging="231"/>
      </w:pPr>
      <w:rPr>
        <w:rFonts w:hint="default"/>
        <w:lang w:val="el-GR" w:eastAsia="en-US" w:bidi="ar-SA"/>
      </w:rPr>
    </w:lvl>
    <w:lvl w:ilvl="6" w:tplc="455AE078">
      <w:numFmt w:val="bullet"/>
      <w:lvlText w:val="•"/>
      <w:lvlJc w:val="left"/>
      <w:pPr>
        <w:ind w:left="6843" w:hanging="231"/>
      </w:pPr>
      <w:rPr>
        <w:rFonts w:hint="default"/>
        <w:lang w:val="el-GR" w:eastAsia="en-US" w:bidi="ar-SA"/>
      </w:rPr>
    </w:lvl>
    <w:lvl w:ilvl="7" w:tplc="208C0A3A">
      <w:numFmt w:val="bullet"/>
      <w:lvlText w:val="•"/>
      <w:lvlJc w:val="left"/>
      <w:pPr>
        <w:ind w:left="7834" w:hanging="231"/>
      </w:pPr>
      <w:rPr>
        <w:rFonts w:hint="default"/>
        <w:lang w:val="el-GR" w:eastAsia="en-US" w:bidi="ar-SA"/>
      </w:rPr>
    </w:lvl>
    <w:lvl w:ilvl="8" w:tplc="CC50A03C">
      <w:numFmt w:val="bullet"/>
      <w:lvlText w:val="•"/>
      <w:lvlJc w:val="left"/>
      <w:pPr>
        <w:ind w:left="8825" w:hanging="231"/>
      </w:pPr>
      <w:rPr>
        <w:rFonts w:hint="default"/>
        <w:lang w:val="el-GR" w:eastAsia="en-US" w:bidi="ar-SA"/>
      </w:rPr>
    </w:lvl>
  </w:abstractNum>
  <w:abstractNum w:abstractNumId="27" w15:restartNumberingAfterBreak="0">
    <w:nsid w:val="566F25EE"/>
    <w:multiLevelType w:val="hybridMultilevel"/>
    <w:tmpl w:val="8FDC5794"/>
    <w:lvl w:ilvl="0" w:tplc="58D086DC">
      <w:start w:val="1"/>
      <w:numFmt w:val="decimal"/>
      <w:lvlText w:val="%1."/>
      <w:lvlJc w:val="left"/>
      <w:pPr>
        <w:ind w:left="531" w:hanging="291"/>
      </w:pPr>
      <w:rPr>
        <w:rFonts w:ascii="Arial" w:eastAsia="Arial" w:hAnsi="Arial" w:cs="Arial" w:hint="default"/>
        <w:w w:val="81"/>
        <w:sz w:val="20"/>
        <w:szCs w:val="20"/>
        <w:lang w:val="el-GR" w:eastAsia="en-US" w:bidi="ar-SA"/>
      </w:rPr>
    </w:lvl>
    <w:lvl w:ilvl="1" w:tplc="25D48E3A">
      <w:numFmt w:val="bullet"/>
      <w:lvlText w:val="•"/>
      <w:lvlJc w:val="left"/>
      <w:pPr>
        <w:ind w:left="1049" w:hanging="291"/>
      </w:pPr>
      <w:rPr>
        <w:rFonts w:hint="default"/>
        <w:lang w:val="el-GR" w:eastAsia="en-US" w:bidi="ar-SA"/>
      </w:rPr>
    </w:lvl>
    <w:lvl w:ilvl="2" w:tplc="BFBC3BEA">
      <w:numFmt w:val="bullet"/>
      <w:lvlText w:val="•"/>
      <w:lvlJc w:val="left"/>
      <w:pPr>
        <w:ind w:left="1559" w:hanging="291"/>
      </w:pPr>
      <w:rPr>
        <w:rFonts w:hint="default"/>
        <w:lang w:val="el-GR" w:eastAsia="en-US" w:bidi="ar-SA"/>
      </w:rPr>
    </w:lvl>
    <w:lvl w:ilvl="3" w:tplc="ED14E04C">
      <w:numFmt w:val="bullet"/>
      <w:lvlText w:val="•"/>
      <w:lvlJc w:val="left"/>
      <w:pPr>
        <w:ind w:left="2069" w:hanging="291"/>
      </w:pPr>
      <w:rPr>
        <w:rFonts w:hint="default"/>
        <w:lang w:val="el-GR" w:eastAsia="en-US" w:bidi="ar-SA"/>
      </w:rPr>
    </w:lvl>
    <w:lvl w:ilvl="4" w:tplc="57D64314">
      <w:numFmt w:val="bullet"/>
      <w:lvlText w:val="•"/>
      <w:lvlJc w:val="left"/>
      <w:pPr>
        <w:ind w:left="2578" w:hanging="291"/>
      </w:pPr>
      <w:rPr>
        <w:rFonts w:hint="default"/>
        <w:lang w:val="el-GR" w:eastAsia="en-US" w:bidi="ar-SA"/>
      </w:rPr>
    </w:lvl>
    <w:lvl w:ilvl="5" w:tplc="E5188A68">
      <w:numFmt w:val="bullet"/>
      <w:lvlText w:val="•"/>
      <w:lvlJc w:val="left"/>
      <w:pPr>
        <w:ind w:left="3088" w:hanging="291"/>
      </w:pPr>
      <w:rPr>
        <w:rFonts w:hint="default"/>
        <w:lang w:val="el-GR" w:eastAsia="en-US" w:bidi="ar-SA"/>
      </w:rPr>
    </w:lvl>
    <w:lvl w:ilvl="6" w:tplc="39F03FFA">
      <w:numFmt w:val="bullet"/>
      <w:lvlText w:val="•"/>
      <w:lvlJc w:val="left"/>
      <w:pPr>
        <w:ind w:left="3598" w:hanging="291"/>
      </w:pPr>
      <w:rPr>
        <w:rFonts w:hint="default"/>
        <w:lang w:val="el-GR" w:eastAsia="en-US" w:bidi="ar-SA"/>
      </w:rPr>
    </w:lvl>
    <w:lvl w:ilvl="7" w:tplc="EB467606">
      <w:numFmt w:val="bullet"/>
      <w:lvlText w:val="•"/>
      <w:lvlJc w:val="left"/>
      <w:pPr>
        <w:ind w:left="4107" w:hanging="291"/>
      </w:pPr>
      <w:rPr>
        <w:rFonts w:hint="default"/>
        <w:lang w:val="el-GR" w:eastAsia="en-US" w:bidi="ar-SA"/>
      </w:rPr>
    </w:lvl>
    <w:lvl w:ilvl="8" w:tplc="5EE4A784">
      <w:numFmt w:val="bullet"/>
      <w:lvlText w:val="•"/>
      <w:lvlJc w:val="left"/>
      <w:pPr>
        <w:ind w:left="4617" w:hanging="291"/>
      </w:pPr>
      <w:rPr>
        <w:rFonts w:hint="default"/>
        <w:lang w:val="el-GR" w:eastAsia="en-US" w:bidi="ar-SA"/>
      </w:rPr>
    </w:lvl>
  </w:abstractNum>
  <w:abstractNum w:abstractNumId="28" w15:restartNumberingAfterBreak="0">
    <w:nsid w:val="5B730E92"/>
    <w:multiLevelType w:val="hybridMultilevel"/>
    <w:tmpl w:val="622228BE"/>
    <w:lvl w:ilvl="0" w:tplc="F6EA3192">
      <w:start w:val="1"/>
      <w:numFmt w:val="decimal"/>
      <w:lvlText w:val="%1."/>
      <w:lvlJc w:val="right"/>
      <w:pPr>
        <w:ind w:left="720" w:hanging="360"/>
      </w:pPr>
      <w:rPr>
        <w:rFonts w:hint="default"/>
        <w:w w:val="81"/>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F75509E"/>
    <w:multiLevelType w:val="hybridMultilevel"/>
    <w:tmpl w:val="FF9A3D1C"/>
    <w:lvl w:ilvl="0" w:tplc="7E7489A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34B6EAA"/>
    <w:multiLevelType w:val="hybridMultilevel"/>
    <w:tmpl w:val="202EE87A"/>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B4EC75C0">
      <w:numFmt w:val="bullet"/>
      <w:lvlText w:val="•"/>
      <w:lvlJc w:val="left"/>
      <w:pPr>
        <w:ind w:left="1890" w:hanging="231"/>
      </w:pPr>
      <w:rPr>
        <w:rFonts w:hint="default"/>
        <w:lang w:val="el-GR" w:eastAsia="en-US" w:bidi="ar-SA"/>
      </w:rPr>
    </w:lvl>
    <w:lvl w:ilvl="2" w:tplc="B64E73F8">
      <w:numFmt w:val="bullet"/>
      <w:lvlText w:val="•"/>
      <w:lvlJc w:val="left"/>
      <w:pPr>
        <w:ind w:left="2881" w:hanging="231"/>
      </w:pPr>
      <w:rPr>
        <w:rFonts w:hint="default"/>
        <w:lang w:val="el-GR" w:eastAsia="en-US" w:bidi="ar-SA"/>
      </w:rPr>
    </w:lvl>
    <w:lvl w:ilvl="3" w:tplc="6172C188">
      <w:numFmt w:val="bullet"/>
      <w:lvlText w:val="•"/>
      <w:lvlJc w:val="left"/>
      <w:pPr>
        <w:ind w:left="3871" w:hanging="231"/>
      </w:pPr>
      <w:rPr>
        <w:rFonts w:hint="default"/>
        <w:lang w:val="el-GR" w:eastAsia="en-US" w:bidi="ar-SA"/>
      </w:rPr>
    </w:lvl>
    <w:lvl w:ilvl="4" w:tplc="35B4B4F8">
      <w:numFmt w:val="bullet"/>
      <w:lvlText w:val="•"/>
      <w:lvlJc w:val="left"/>
      <w:pPr>
        <w:ind w:left="4862" w:hanging="231"/>
      </w:pPr>
      <w:rPr>
        <w:rFonts w:hint="default"/>
        <w:lang w:val="el-GR" w:eastAsia="en-US" w:bidi="ar-SA"/>
      </w:rPr>
    </w:lvl>
    <w:lvl w:ilvl="5" w:tplc="30942664">
      <w:numFmt w:val="bullet"/>
      <w:lvlText w:val="•"/>
      <w:lvlJc w:val="left"/>
      <w:pPr>
        <w:ind w:left="5853" w:hanging="231"/>
      </w:pPr>
      <w:rPr>
        <w:rFonts w:hint="default"/>
        <w:lang w:val="el-GR" w:eastAsia="en-US" w:bidi="ar-SA"/>
      </w:rPr>
    </w:lvl>
    <w:lvl w:ilvl="6" w:tplc="455AE078">
      <w:numFmt w:val="bullet"/>
      <w:lvlText w:val="•"/>
      <w:lvlJc w:val="left"/>
      <w:pPr>
        <w:ind w:left="6843" w:hanging="231"/>
      </w:pPr>
      <w:rPr>
        <w:rFonts w:hint="default"/>
        <w:lang w:val="el-GR" w:eastAsia="en-US" w:bidi="ar-SA"/>
      </w:rPr>
    </w:lvl>
    <w:lvl w:ilvl="7" w:tplc="208C0A3A">
      <w:numFmt w:val="bullet"/>
      <w:lvlText w:val="•"/>
      <w:lvlJc w:val="left"/>
      <w:pPr>
        <w:ind w:left="7834" w:hanging="231"/>
      </w:pPr>
      <w:rPr>
        <w:rFonts w:hint="default"/>
        <w:lang w:val="el-GR" w:eastAsia="en-US" w:bidi="ar-SA"/>
      </w:rPr>
    </w:lvl>
    <w:lvl w:ilvl="8" w:tplc="CC50A03C">
      <w:numFmt w:val="bullet"/>
      <w:lvlText w:val="•"/>
      <w:lvlJc w:val="left"/>
      <w:pPr>
        <w:ind w:left="8825" w:hanging="231"/>
      </w:pPr>
      <w:rPr>
        <w:rFonts w:hint="default"/>
        <w:lang w:val="el-GR" w:eastAsia="en-US" w:bidi="ar-SA"/>
      </w:rPr>
    </w:lvl>
  </w:abstractNum>
  <w:abstractNum w:abstractNumId="31" w15:restartNumberingAfterBreak="0">
    <w:nsid w:val="640432EA"/>
    <w:multiLevelType w:val="hybridMultilevel"/>
    <w:tmpl w:val="E9AE38DC"/>
    <w:lvl w:ilvl="0" w:tplc="D9DAFBBE">
      <w:numFmt w:val="bullet"/>
      <w:lvlText w:val="-"/>
      <w:lvlJc w:val="left"/>
      <w:pPr>
        <w:ind w:left="1230" w:hanging="452"/>
      </w:pPr>
      <w:rPr>
        <w:rFonts w:ascii="Times New Roman" w:eastAsia="Times New Roman" w:hAnsi="Times New Roman" w:cs="Times New Roman" w:hint="default"/>
        <w:spacing w:val="-14"/>
        <w:w w:val="79"/>
        <w:sz w:val="24"/>
        <w:szCs w:val="24"/>
        <w:lang w:val="el-GR" w:eastAsia="en-US" w:bidi="ar-SA"/>
      </w:rPr>
    </w:lvl>
    <w:lvl w:ilvl="1" w:tplc="5A780F56">
      <w:numFmt w:val="bullet"/>
      <w:lvlText w:val="-"/>
      <w:lvlJc w:val="left"/>
      <w:pPr>
        <w:ind w:left="1124" w:hanging="168"/>
      </w:pPr>
      <w:rPr>
        <w:rFonts w:hint="default"/>
        <w:w w:val="99"/>
        <w:lang w:val="el-GR" w:eastAsia="en-US" w:bidi="ar-SA"/>
      </w:rPr>
    </w:lvl>
    <w:lvl w:ilvl="2" w:tplc="C144F7D4">
      <w:numFmt w:val="bullet"/>
      <w:lvlText w:val="•"/>
      <w:lvlJc w:val="left"/>
      <w:pPr>
        <w:ind w:left="2302" w:hanging="168"/>
      </w:pPr>
      <w:rPr>
        <w:rFonts w:hint="default"/>
        <w:lang w:val="el-GR" w:eastAsia="en-US" w:bidi="ar-SA"/>
      </w:rPr>
    </w:lvl>
    <w:lvl w:ilvl="3" w:tplc="14E63C64">
      <w:numFmt w:val="bullet"/>
      <w:lvlText w:val="•"/>
      <w:lvlJc w:val="left"/>
      <w:pPr>
        <w:ind w:left="3365" w:hanging="168"/>
      </w:pPr>
      <w:rPr>
        <w:rFonts w:hint="default"/>
        <w:lang w:val="el-GR" w:eastAsia="en-US" w:bidi="ar-SA"/>
      </w:rPr>
    </w:lvl>
    <w:lvl w:ilvl="4" w:tplc="4D8EC074">
      <w:numFmt w:val="bullet"/>
      <w:lvlText w:val="•"/>
      <w:lvlJc w:val="left"/>
      <w:pPr>
        <w:ind w:left="4428" w:hanging="168"/>
      </w:pPr>
      <w:rPr>
        <w:rFonts w:hint="default"/>
        <w:lang w:val="el-GR" w:eastAsia="en-US" w:bidi="ar-SA"/>
      </w:rPr>
    </w:lvl>
    <w:lvl w:ilvl="5" w:tplc="DA7C76C0">
      <w:numFmt w:val="bullet"/>
      <w:lvlText w:val="•"/>
      <w:lvlJc w:val="left"/>
      <w:pPr>
        <w:ind w:left="5491" w:hanging="168"/>
      </w:pPr>
      <w:rPr>
        <w:rFonts w:hint="default"/>
        <w:lang w:val="el-GR" w:eastAsia="en-US" w:bidi="ar-SA"/>
      </w:rPr>
    </w:lvl>
    <w:lvl w:ilvl="6" w:tplc="34B6A940">
      <w:numFmt w:val="bullet"/>
      <w:lvlText w:val="•"/>
      <w:lvlJc w:val="left"/>
      <w:pPr>
        <w:ind w:left="6554" w:hanging="168"/>
      </w:pPr>
      <w:rPr>
        <w:rFonts w:hint="default"/>
        <w:lang w:val="el-GR" w:eastAsia="en-US" w:bidi="ar-SA"/>
      </w:rPr>
    </w:lvl>
    <w:lvl w:ilvl="7" w:tplc="B08091A6">
      <w:numFmt w:val="bullet"/>
      <w:lvlText w:val="•"/>
      <w:lvlJc w:val="left"/>
      <w:pPr>
        <w:ind w:left="7617" w:hanging="168"/>
      </w:pPr>
      <w:rPr>
        <w:rFonts w:hint="default"/>
        <w:lang w:val="el-GR" w:eastAsia="en-US" w:bidi="ar-SA"/>
      </w:rPr>
    </w:lvl>
    <w:lvl w:ilvl="8" w:tplc="2A72C678">
      <w:numFmt w:val="bullet"/>
      <w:lvlText w:val="•"/>
      <w:lvlJc w:val="left"/>
      <w:pPr>
        <w:ind w:left="8680" w:hanging="168"/>
      </w:pPr>
      <w:rPr>
        <w:rFonts w:hint="default"/>
        <w:lang w:val="el-GR" w:eastAsia="en-US" w:bidi="ar-SA"/>
      </w:rPr>
    </w:lvl>
  </w:abstractNum>
  <w:abstractNum w:abstractNumId="32" w15:restartNumberingAfterBreak="0">
    <w:nsid w:val="68AD0BC6"/>
    <w:multiLevelType w:val="hybridMultilevel"/>
    <w:tmpl w:val="202EE87A"/>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B4EC75C0">
      <w:numFmt w:val="bullet"/>
      <w:lvlText w:val="•"/>
      <w:lvlJc w:val="left"/>
      <w:pPr>
        <w:ind w:left="1890" w:hanging="231"/>
      </w:pPr>
      <w:rPr>
        <w:rFonts w:hint="default"/>
        <w:lang w:val="el-GR" w:eastAsia="en-US" w:bidi="ar-SA"/>
      </w:rPr>
    </w:lvl>
    <w:lvl w:ilvl="2" w:tplc="B64E73F8">
      <w:numFmt w:val="bullet"/>
      <w:lvlText w:val="•"/>
      <w:lvlJc w:val="left"/>
      <w:pPr>
        <w:ind w:left="2881" w:hanging="231"/>
      </w:pPr>
      <w:rPr>
        <w:rFonts w:hint="default"/>
        <w:lang w:val="el-GR" w:eastAsia="en-US" w:bidi="ar-SA"/>
      </w:rPr>
    </w:lvl>
    <w:lvl w:ilvl="3" w:tplc="6172C188">
      <w:numFmt w:val="bullet"/>
      <w:lvlText w:val="•"/>
      <w:lvlJc w:val="left"/>
      <w:pPr>
        <w:ind w:left="3871" w:hanging="231"/>
      </w:pPr>
      <w:rPr>
        <w:rFonts w:hint="default"/>
        <w:lang w:val="el-GR" w:eastAsia="en-US" w:bidi="ar-SA"/>
      </w:rPr>
    </w:lvl>
    <w:lvl w:ilvl="4" w:tplc="35B4B4F8">
      <w:numFmt w:val="bullet"/>
      <w:lvlText w:val="•"/>
      <w:lvlJc w:val="left"/>
      <w:pPr>
        <w:ind w:left="4862" w:hanging="231"/>
      </w:pPr>
      <w:rPr>
        <w:rFonts w:hint="default"/>
        <w:lang w:val="el-GR" w:eastAsia="en-US" w:bidi="ar-SA"/>
      </w:rPr>
    </w:lvl>
    <w:lvl w:ilvl="5" w:tplc="30942664">
      <w:numFmt w:val="bullet"/>
      <w:lvlText w:val="•"/>
      <w:lvlJc w:val="left"/>
      <w:pPr>
        <w:ind w:left="5853" w:hanging="231"/>
      </w:pPr>
      <w:rPr>
        <w:rFonts w:hint="default"/>
        <w:lang w:val="el-GR" w:eastAsia="en-US" w:bidi="ar-SA"/>
      </w:rPr>
    </w:lvl>
    <w:lvl w:ilvl="6" w:tplc="455AE078">
      <w:numFmt w:val="bullet"/>
      <w:lvlText w:val="•"/>
      <w:lvlJc w:val="left"/>
      <w:pPr>
        <w:ind w:left="6843" w:hanging="231"/>
      </w:pPr>
      <w:rPr>
        <w:rFonts w:hint="default"/>
        <w:lang w:val="el-GR" w:eastAsia="en-US" w:bidi="ar-SA"/>
      </w:rPr>
    </w:lvl>
    <w:lvl w:ilvl="7" w:tplc="208C0A3A">
      <w:numFmt w:val="bullet"/>
      <w:lvlText w:val="•"/>
      <w:lvlJc w:val="left"/>
      <w:pPr>
        <w:ind w:left="7834" w:hanging="231"/>
      </w:pPr>
      <w:rPr>
        <w:rFonts w:hint="default"/>
        <w:lang w:val="el-GR" w:eastAsia="en-US" w:bidi="ar-SA"/>
      </w:rPr>
    </w:lvl>
    <w:lvl w:ilvl="8" w:tplc="CC50A03C">
      <w:numFmt w:val="bullet"/>
      <w:lvlText w:val="•"/>
      <w:lvlJc w:val="left"/>
      <w:pPr>
        <w:ind w:left="8825" w:hanging="231"/>
      </w:pPr>
      <w:rPr>
        <w:rFonts w:hint="default"/>
        <w:lang w:val="el-GR" w:eastAsia="en-US" w:bidi="ar-SA"/>
      </w:rPr>
    </w:lvl>
  </w:abstractNum>
  <w:abstractNum w:abstractNumId="33" w15:restartNumberingAfterBreak="0">
    <w:nsid w:val="75521F01"/>
    <w:multiLevelType w:val="hybridMultilevel"/>
    <w:tmpl w:val="8AD8149A"/>
    <w:lvl w:ilvl="0" w:tplc="9F6A5006">
      <w:start w:val="1"/>
      <w:numFmt w:val="decimal"/>
      <w:lvlText w:val="%1."/>
      <w:lvlJc w:val="left"/>
      <w:pPr>
        <w:ind w:left="1080" w:hanging="360"/>
      </w:pPr>
      <w:rPr>
        <w:rFonts w:hint="default"/>
        <w:u w:val="none"/>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15:restartNumberingAfterBreak="0">
    <w:nsid w:val="76C95C14"/>
    <w:multiLevelType w:val="hybridMultilevel"/>
    <w:tmpl w:val="6F685D3A"/>
    <w:lvl w:ilvl="0" w:tplc="F92A752E">
      <w:start w:val="1"/>
      <w:numFmt w:val="decimal"/>
      <w:lvlText w:val="%1."/>
      <w:lvlJc w:val="left"/>
      <w:pPr>
        <w:ind w:left="1018" w:hanging="346"/>
      </w:pPr>
      <w:rPr>
        <w:rFonts w:ascii="Arial" w:eastAsia="Arial" w:hAnsi="Arial" w:cs="Arial" w:hint="default"/>
        <w:w w:val="82"/>
        <w:sz w:val="24"/>
        <w:szCs w:val="24"/>
        <w:lang w:val="el-GR" w:eastAsia="en-US" w:bidi="ar-SA"/>
      </w:rPr>
    </w:lvl>
    <w:lvl w:ilvl="1" w:tplc="EB42F540">
      <w:numFmt w:val="bullet"/>
      <w:lvlText w:val="•"/>
      <w:lvlJc w:val="left"/>
      <w:pPr>
        <w:ind w:left="1998" w:hanging="346"/>
      </w:pPr>
      <w:rPr>
        <w:rFonts w:hint="default"/>
        <w:lang w:val="el-GR" w:eastAsia="en-US" w:bidi="ar-SA"/>
      </w:rPr>
    </w:lvl>
    <w:lvl w:ilvl="2" w:tplc="285A4D88">
      <w:numFmt w:val="bullet"/>
      <w:lvlText w:val="•"/>
      <w:lvlJc w:val="left"/>
      <w:pPr>
        <w:ind w:left="2977" w:hanging="346"/>
      </w:pPr>
      <w:rPr>
        <w:rFonts w:hint="default"/>
        <w:lang w:val="el-GR" w:eastAsia="en-US" w:bidi="ar-SA"/>
      </w:rPr>
    </w:lvl>
    <w:lvl w:ilvl="3" w:tplc="EE86388A">
      <w:numFmt w:val="bullet"/>
      <w:lvlText w:val="•"/>
      <w:lvlJc w:val="left"/>
      <w:pPr>
        <w:ind w:left="3955" w:hanging="346"/>
      </w:pPr>
      <w:rPr>
        <w:rFonts w:hint="default"/>
        <w:lang w:val="el-GR" w:eastAsia="en-US" w:bidi="ar-SA"/>
      </w:rPr>
    </w:lvl>
    <w:lvl w:ilvl="4" w:tplc="828484C2">
      <w:numFmt w:val="bullet"/>
      <w:lvlText w:val="•"/>
      <w:lvlJc w:val="left"/>
      <w:pPr>
        <w:ind w:left="4934" w:hanging="346"/>
      </w:pPr>
      <w:rPr>
        <w:rFonts w:hint="default"/>
        <w:lang w:val="el-GR" w:eastAsia="en-US" w:bidi="ar-SA"/>
      </w:rPr>
    </w:lvl>
    <w:lvl w:ilvl="5" w:tplc="8FB212D6">
      <w:numFmt w:val="bullet"/>
      <w:lvlText w:val="•"/>
      <w:lvlJc w:val="left"/>
      <w:pPr>
        <w:ind w:left="5913" w:hanging="346"/>
      </w:pPr>
      <w:rPr>
        <w:rFonts w:hint="default"/>
        <w:lang w:val="el-GR" w:eastAsia="en-US" w:bidi="ar-SA"/>
      </w:rPr>
    </w:lvl>
    <w:lvl w:ilvl="6" w:tplc="EE98E54A">
      <w:numFmt w:val="bullet"/>
      <w:lvlText w:val="•"/>
      <w:lvlJc w:val="left"/>
      <w:pPr>
        <w:ind w:left="6891" w:hanging="346"/>
      </w:pPr>
      <w:rPr>
        <w:rFonts w:hint="default"/>
        <w:lang w:val="el-GR" w:eastAsia="en-US" w:bidi="ar-SA"/>
      </w:rPr>
    </w:lvl>
    <w:lvl w:ilvl="7" w:tplc="D526A586">
      <w:numFmt w:val="bullet"/>
      <w:lvlText w:val="•"/>
      <w:lvlJc w:val="left"/>
      <w:pPr>
        <w:ind w:left="7870" w:hanging="346"/>
      </w:pPr>
      <w:rPr>
        <w:rFonts w:hint="default"/>
        <w:lang w:val="el-GR" w:eastAsia="en-US" w:bidi="ar-SA"/>
      </w:rPr>
    </w:lvl>
    <w:lvl w:ilvl="8" w:tplc="9028D46E">
      <w:numFmt w:val="bullet"/>
      <w:lvlText w:val="•"/>
      <w:lvlJc w:val="left"/>
      <w:pPr>
        <w:ind w:left="8849" w:hanging="346"/>
      </w:pPr>
      <w:rPr>
        <w:rFonts w:hint="default"/>
        <w:lang w:val="el-GR" w:eastAsia="en-US" w:bidi="ar-SA"/>
      </w:rPr>
    </w:lvl>
  </w:abstractNum>
  <w:abstractNum w:abstractNumId="35" w15:restartNumberingAfterBreak="0">
    <w:nsid w:val="7B135953"/>
    <w:multiLevelType w:val="hybridMultilevel"/>
    <w:tmpl w:val="31142E7A"/>
    <w:lvl w:ilvl="0" w:tplc="A7F28710">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298"/>
        </w:tabs>
        <w:ind w:left="1298" w:hanging="360"/>
      </w:pPr>
      <w:rPr>
        <w:rFonts w:ascii="Courier New" w:hAnsi="Courier New" w:cs="Courier New" w:hint="default"/>
      </w:rPr>
    </w:lvl>
    <w:lvl w:ilvl="2" w:tplc="04080005" w:tentative="1">
      <w:start w:val="1"/>
      <w:numFmt w:val="bullet"/>
      <w:lvlText w:val=""/>
      <w:lvlJc w:val="left"/>
      <w:pPr>
        <w:tabs>
          <w:tab w:val="num" w:pos="2018"/>
        </w:tabs>
        <w:ind w:left="2018" w:hanging="360"/>
      </w:pPr>
      <w:rPr>
        <w:rFonts w:ascii="Wingdings" w:hAnsi="Wingdings" w:hint="default"/>
      </w:rPr>
    </w:lvl>
    <w:lvl w:ilvl="3" w:tplc="04080001" w:tentative="1">
      <w:start w:val="1"/>
      <w:numFmt w:val="bullet"/>
      <w:lvlText w:val=""/>
      <w:lvlJc w:val="left"/>
      <w:pPr>
        <w:tabs>
          <w:tab w:val="num" w:pos="2738"/>
        </w:tabs>
        <w:ind w:left="2738" w:hanging="360"/>
      </w:pPr>
      <w:rPr>
        <w:rFonts w:ascii="Symbol" w:hAnsi="Symbol" w:hint="default"/>
      </w:rPr>
    </w:lvl>
    <w:lvl w:ilvl="4" w:tplc="04080003" w:tentative="1">
      <w:start w:val="1"/>
      <w:numFmt w:val="bullet"/>
      <w:lvlText w:val="o"/>
      <w:lvlJc w:val="left"/>
      <w:pPr>
        <w:tabs>
          <w:tab w:val="num" w:pos="3458"/>
        </w:tabs>
        <w:ind w:left="3458" w:hanging="360"/>
      </w:pPr>
      <w:rPr>
        <w:rFonts w:ascii="Courier New" w:hAnsi="Courier New" w:cs="Courier New" w:hint="default"/>
      </w:rPr>
    </w:lvl>
    <w:lvl w:ilvl="5" w:tplc="04080005" w:tentative="1">
      <w:start w:val="1"/>
      <w:numFmt w:val="bullet"/>
      <w:lvlText w:val=""/>
      <w:lvlJc w:val="left"/>
      <w:pPr>
        <w:tabs>
          <w:tab w:val="num" w:pos="4178"/>
        </w:tabs>
        <w:ind w:left="4178" w:hanging="360"/>
      </w:pPr>
      <w:rPr>
        <w:rFonts w:ascii="Wingdings" w:hAnsi="Wingdings" w:hint="default"/>
      </w:rPr>
    </w:lvl>
    <w:lvl w:ilvl="6" w:tplc="04080001" w:tentative="1">
      <w:start w:val="1"/>
      <w:numFmt w:val="bullet"/>
      <w:lvlText w:val=""/>
      <w:lvlJc w:val="left"/>
      <w:pPr>
        <w:tabs>
          <w:tab w:val="num" w:pos="4898"/>
        </w:tabs>
        <w:ind w:left="4898" w:hanging="360"/>
      </w:pPr>
      <w:rPr>
        <w:rFonts w:ascii="Symbol" w:hAnsi="Symbol" w:hint="default"/>
      </w:rPr>
    </w:lvl>
    <w:lvl w:ilvl="7" w:tplc="04080003" w:tentative="1">
      <w:start w:val="1"/>
      <w:numFmt w:val="bullet"/>
      <w:lvlText w:val="o"/>
      <w:lvlJc w:val="left"/>
      <w:pPr>
        <w:tabs>
          <w:tab w:val="num" w:pos="5618"/>
        </w:tabs>
        <w:ind w:left="5618" w:hanging="360"/>
      </w:pPr>
      <w:rPr>
        <w:rFonts w:ascii="Courier New" w:hAnsi="Courier New" w:cs="Courier New" w:hint="default"/>
      </w:rPr>
    </w:lvl>
    <w:lvl w:ilvl="8" w:tplc="04080005" w:tentative="1">
      <w:start w:val="1"/>
      <w:numFmt w:val="bullet"/>
      <w:lvlText w:val=""/>
      <w:lvlJc w:val="left"/>
      <w:pPr>
        <w:tabs>
          <w:tab w:val="num" w:pos="6338"/>
        </w:tabs>
        <w:ind w:left="6338" w:hanging="360"/>
      </w:pPr>
      <w:rPr>
        <w:rFonts w:ascii="Wingdings" w:hAnsi="Wingdings" w:hint="default"/>
      </w:rPr>
    </w:lvl>
  </w:abstractNum>
  <w:abstractNum w:abstractNumId="36" w15:restartNumberingAfterBreak="0">
    <w:nsid w:val="7B58418D"/>
    <w:multiLevelType w:val="hybridMultilevel"/>
    <w:tmpl w:val="202EE87A"/>
    <w:lvl w:ilvl="0" w:tplc="4852EADC">
      <w:start w:val="1"/>
      <w:numFmt w:val="decimal"/>
      <w:lvlText w:val="%1)"/>
      <w:lvlJc w:val="left"/>
      <w:pPr>
        <w:ind w:left="903" w:hanging="231"/>
      </w:pPr>
      <w:rPr>
        <w:rFonts w:ascii="Arial" w:eastAsia="Arial" w:hAnsi="Arial" w:cs="Arial" w:hint="default"/>
        <w:w w:val="81"/>
        <w:sz w:val="24"/>
        <w:szCs w:val="24"/>
        <w:lang w:val="el-GR" w:eastAsia="en-US" w:bidi="ar-SA"/>
      </w:rPr>
    </w:lvl>
    <w:lvl w:ilvl="1" w:tplc="B4EC75C0">
      <w:numFmt w:val="bullet"/>
      <w:lvlText w:val="•"/>
      <w:lvlJc w:val="left"/>
      <w:pPr>
        <w:ind w:left="1890" w:hanging="231"/>
      </w:pPr>
      <w:rPr>
        <w:rFonts w:hint="default"/>
        <w:lang w:val="el-GR" w:eastAsia="en-US" w:bidi="ar-SA"/>
      </w:rPr>
    </w:lvl>
    <w:lvl w:ilvl="2" w:tplc="B64E73F8">
      <w:numFmt w:val="bullet"/>
      <w:lvlText w:val="•"/>
      <w:lvlJc w:val="left"/>
      <w:pPr>
        <w:ind w:left="2881" w:hanging="231"/>
      </w:pPr>
      <w:rPr>
        <w:rFonts w:hint="default"/>
        <w:lang w:val="el-GR" w:eastAsia="en-US" w:bidi="ar-SA"/>
      </w:rPr>
    </w:lvl>
    <w:lvl w:ilvl="3" w:tplc="6172C188">
      <w:numFmt w:val="bullet"/>
      <w:lvlText w:val="•"/>
      <w:lvlJc w:val="left"/>
      <w:pPr>
        <w:ind w:left="3871" w:hanging="231"/>
      </w:pPr>
      <w:rPr>
        <w:rFonts w:hint="default"/>
        <w:lang w:val="el-GR" w:eastAsia="en-US" w:bidi="ar-SA"/>
      </w:rPr>
    </w:lvl>
    <w:lvl w:ilvl="4" w:tplc="35B4B4F8">
      <w:numFmt w:val="bullet"/>
      <w:lvlText w:val="•"/>
      <w:lvlJc w:val="left"/>
      <w:pPr>
        <w:ind w:left="4862" w:hanging="231"/>
      </w:pPr>
      <w:rPr>
        <w:rFonts w:hint="default"/>
        <w:lang w:val="el-GR" w:eastAsia="en-US" w:bidi="ar-SA"/>
      </w:rPr>
    </w:lvl>
    <w:lvl w:ilvl="5" w:tplc="30942664">
      <w:numFmt w:val="bullet"/>
      <w:lvlText w:val="•"/>
      <w:lvlJc w:val="left"/>
      <w:pPr>
        <w:ind w:left="5853" w:hanging="231"/>
      </w:pPr>
      <w:rPr>
        <w:rFonts w:hint="default"/>
        <w:lang w:val="el-GR" w:eastAsia="en-US" w:bidi="ar-SA"/>
      </w:rPr>
    </w:lvl>
    <w:lvl w:ilvl="6" w:tplc="455AE078">
      <w:numFmt w:val="bullet"/>
      <w:lvlText w:val="•"/>
      <w:lvlJc w:val="left"/>
      <w:pPr>
        <w:ind w:left="6843" w:hanging="231"/>
      </w:pPr>
      <w:rPr>
        <w:rFonts w:hint="default"/>
        <w:lang w:val="el-GR" w:eastAsia="en-US" w:bidi="ar-SA"/>
      </w:rPr>
    </w:lvl>
    <w:lvl w:ilvl="7" w:tplc="208C0A3A">
      <w:numFmt w:val="bullet"/>
      <w:lvlText w:val="•"/>
      <w:lvlJc w:val="left"/>
      <w:pPr>
        <w:ind w:left="7834" w:hanging="231"/>
      </w:pPr>
      <w:rPr>
        <w:rFonts w:hint="default"/>
        <w:lang w:val="el-GR" w:eastAsia="en-US" w:bidi="ar-SA"/>
      </w:rPr>
    </w:lvl>
    <w:lvl w:ilvl="8" w:tplc="CC50A03C">
      <w:numFmt w:val="bullet"/>
      <w:lvlText w:val="•"/>
      <w:lvlJc w:val="left"/>
      <w:pPr>
        <w:ind w:left="8825" w:hanging="231"/>
      </w:pPr>
      <w:rPr>
        <w:rFonts w:hint="default"/>
        <w:lang w:val="el-GR" w:eastAsia="en-US" w:bidi="ar-SA"/>
      </w:rPr>
    </w:lvl>
  </w:abstractNum>
  <w:abstractNum w:abstractNumId="37" w15:restartNumberingAfterBreak="0">
    <w:nsid w:val="7DD53572"/>
    <w:multiLevelType w:val="hybridMultilevel"/>
    <w:tmpl w:val="4A6EE454"/>
    <w:lvl w:ilvl="0" w:tplc="A57C2ECA">
      <w:start w:val="1"/>
      <w:numFmt w:val="decimal"/>
      <w:lvlText w:val="%1."/>
      <w:lvlJc w:val="center"/>
      <w:pPr>
        <w:ind w:left="567" w:hanging="283"/>
      </w:pPr>
      <w:rPr>
        <w:rFonts w:hint="default"/>
        <w:w w:val="81"/>
        <w:sz w:val="24"/>
        <w:szCs w:val="24"/>
        <w:lang w:val="el-GR" w:eastAsia="en-US" w:bidi="ar-S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6"/>
  </w:num>
  <w:num w:numId="12">
    <w:abstractNumId w:val="19"/>
  </w:num>
  <w:num w:numId="13">
    <w:abstractNumId w:val="15"/>
  </w:num>
  <w:num w:numId="14">
    <w:abstractNumId w:val="10"/>
  </w:num>
  <w:num w:numId="15">
    <w:abstractNumId w:val="12"/>
  </w:num>
  <w:num w:numId="16">
    <w:abstractNumId w:val="29"/>
  </w:num>
  <w:num w:numId="17">
    <w:abstractNumId w:val="35"/>
  </w:num>
  <w:num w:numId="18">
    <w:abstractNumId w:val="24"/>
  </w:num>
  <w:num w:numId="19">
    <w:abstractNumId w:val="27"/>
  </w:num>
  <w:num w:numId="20">
    <w:abstractNumId w:val="36"/>
  </w:num>
  <w:num w:numId="21">
    <w:abstractNumId w:val="21"/>
  </w:num>
  <w:num w:numId="22">
    <w:abstractNumId w:val="17"/>
  </w:num>
  <w:num w:numId="23">
    <w:abstractNumId w:val="22"/>
  </w:num>
  <w:num w:numId="24">
    <w:abstractNumId w:val="23"/>
  </w:num>
  <w:num w:numId="25">
    <w:abstractNumId w:val="18"/>
  </w:num>
  <w:num w:numId="26">
    <w:abstractNumId w:val="14"/>
  </w:num>
  <w:num w:numId="27">
    <w:abstractNumId w:val="34"/>
  </w:num>
  <w:num w:numId="28">
    <w:abstractNumId w:val="13"/>
  </w:num>
  <w:num w:numId="29">
    <w:abstractNumId w:val="31"/>
  </w:num>
  <w:num w:numId="30">
    <w:abstractNumId w:val="25"/>
  </w:num>
  <w:num w:numId="31">
    <w:abstractNumId w:val="33"/>
  </w:num>
  <w:num w:numId="32">
    <w:abstractNumId w:val="30"/>
  </w:num>
  <w:num w:numId="33">
    <w:abstractNumId w:val="32"/>
  </w:num>
  <w:num w:numId="34">
    <w:abstractNumId w:val="26"/>
  </w:num>
  <w:num w:numId="35">
    <w:abstractNumId w:val="20"/>
  </w:num>
  <w:num w:numId="36">
    <w:abstractNumId w:val="37"/>
  </w:num>
  <w:num w:numId="37">
    <w:abstractNumId w:val="28"/>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F92"/>
    <w:rsid w:val="000000EB"/>
    <w:rsid w:val="000062C2"/>
    <w:rsid w:val="00010158"/>
    <w:rsid w:val="0001047F"/>
    <w:rsid w:val="0001140F"/>
    <w:rsid w:val="0001644E"/>
    <w:rsid w:val="000244AB"/>
    <w:rsid w:val="000307C8"/>
    <w:rsid w:val="00032CEA"/>
    <w:rsid w:val="00041A6C"/>
    <w:rsid w:val="00041DBD"/>
    <w:rsid w:val="00043A05"/>
    <w:rsid w:val="00051D01"/>
    <w:rsid w:val="000532ED"/>
    <w:rsid w:val="000565E8"/>
    <w:rsid w:val="0005686C"/>
    <w:rsid w:val="00056BFC"/>
    <w:rsid w:val="000620E9"/>
    <w:rsid w:val="0007268F"/>
    <w:rsid w:val="00073764"/>
    <w:rsid w:val="0007705E"/>
    <w:rsid w:val="00092650"/>
    <w:rsid w:val="00092D2B"/>
    <w:rsid w:val="000A1115"/>
    <w:rsid w:val="000B4FF7"/>
    <w:rsid w:val="000B6EE0"/>
    <w:rsid w:val="000C3E93"/>
    <w:rsid w:val="000D27BB"/>
    <w:rsid w:val="000D4AC9"/>
    <w:rsid w:val="000D5C24"/>
    <w:rsid w:val="000E3799"/>
    <w:rsid w:val="000F15AD"/>
    <w:rsid w:val="000F2609"/>
    <w:rsid w:val="000F3421"/>
    <w:rsid w:val="000F5FB9"/>
    <w:rsid w:val="00102D5A"/>
    <w:rsid w:val="0011631C"/>
    <w:rsid w:val="00116494"/>
    <w:rsid w:val="00116BC4"/>
    <w:rsid w:val="00117FF4"/>
    <w:rsid w:val="00120458"/>
    <w:rsid w:val="00120AF3"/>
    <w:rsid w:val="00122D1B"/>
    <w:rsid w:val="001274B5"/>
    <w:rsid w:val="00134463"/>
    <w:rsid w:val="001353F0"/>
    <w:rsid w:val="00135A05"/>
    <w:rsid w:val="001433F1"/>
    <w:rsid w:val="001461B0"/>
    <w:rsid w:val="00147378"/>
    <w:rsid w:val="00152034"/>
    <w:rsid w:val="0015666C"/>
    <w:rsid w:val="0016252F"/>
    <w:rsid w:val="00176E5B"/>
    <w:rsid w:val="00177E02"/>
    <w:rsid w:val="001826DA"/>
    <w:rsid w:val="001947F3"/>
    <w:rsid w:val="00195098"/>
    <w:rsid w:val="00196ECE"/>
    <w:rsid w:val="001A04B1"/>
    <w:rsid w:val="001A5C61"/>
    <w:rsid w:val="001B2C89"/>
    <w:rsid w:val="001B59E0"/>
    <w:rsid w:val="001D0587"/>
    <w:rsid w:val="001D10CF"/>
    <w:rsid w:val="001D3785"/>
    <w:rsid w:val="001D4D2B"/>
    <w:rsid w:val="001D6FC2"/>
    <w:rsid w:val="001E0163"/>
    <w:rsid w:val="001E595C"/>
    <w:rsid w:val="001E7431"/>
    <w:rsid w:val="001F29E0"/>
    <w:rsid w:val="001F7CD7"/>
    <w:rsid w:val="00202220"/>
    <w:rsid w:val="0021210D"/>
    <w:rsid w:val="0021247C"/>
    <w:rsid w:val="002134B7"/>
    <w:rsid w:val="00222574"/>
    <w:rsid w:val="002348BC"/>
    <w:rsid w:val="00245403"/>
    <w:rsid w:val="0026688B"/>
    <w:rsid w:val="00267636"/>
    <w:rsid w:val="00270B22"/>
    <w:rsid w:val="00281567"/>
    <w:rsid w:val="00295C71"/>
    <w:rsid w:val="002A0135"/>
    <w:rsid w:val="002A22E6"/>
    <w:rsid w:val="002A7509"/>
    <w:rsid w:val="002B44FD"/>
    <w:rsid w:val="002C059C"/>
    <w:rsid w:val="002C25D7"/>
    <w:rsid w:val="002D4934"/>
    <w:rsid w:val="002D59FB"/>
    <w:rsid w:val="002E27D2"/>
    <w:rsid w:val="002E7E21"/>
    <w:rsid w:val="002F0934"/>
    <w:rsid w:val="002F0B8F"/>
    <w:rsid w:val="002F106E"/>
    <w:rsid w:val="002F1508"/>
    <w:rsid w:val="002F3536"/>
    <w:rsid w:val="002F4728"/>
    <w:rsid w:val="00304BAA"/>
    <w:rsid w:val="00304E95"/>
    <w:rsid w:val="00305859"/>
    <w:rsid w:val="00307B05"/>
    <w:rsid w:val="0031404F"/>
    <w:rsid w:val="00321BE5"/>
    <w:rsid w:val="00321D05"/>
    <w:rsid w:val="003314F6"/>
    <w:rsid w:val="00335818"/>
    <w:rsid w:val="003359D7"/>
    <w:rsid w:val="00343633"/>
    <w:rsid w:val="0034392A"/>
    <w:rsid w:val="00350FFD"/>
    <w:rsid w:val="00364221"/>
    <w:rsid w:val="0036560C"/>
    <w:rsid w:val="00367AD7"/>
    <w:rsid w:val="0037308E"/>
    <w:rsid w:val="0038207A"/>
    <w:rsid w:val="00382299"/>
    <w:rsid w:val="00384438"/>
    <w:rsid w:val="003945A1"/>
    <w:rsid w:val="003949D2"/>
    <w:rsid w:val="003974A5"/>
    <w:rsid w:val="003A26B6"/>
    <w:rsid w:val="003A78A2"/>
    <w:rsid w:val="003B22C7"/>
    <w:rsid w:val="003B4F0A"/>
    <w:rsid w:val="003B7796"/>
    <w:rsid w:val="003B79DF"/>
    <w:rsid w:val="003C2E05"/>
    <w:rsid w:val="003D4C81"/>
    <w:rsid w:val="003D5602"/>
    <w:rsid w:val="003D6B29"/>
    <w:rsid w:val="003E2696"/>
    <w:rsid w:val="003E5906"/>
    <w:rsid w:val="003E5D6B"/>
    <w:rsid w:val="003F07ED"/>
    <w:rsid w:val="003F2EFD"/>
    <w:rsid w:val="003F6CD5"/>
    <w:rsid w:val="00401DA0"/>
    <w:rsid w:val="004033F7"/>
    <w:rsid w:val="004124DF"/>
    <w:rsid w:val="0041382E"/>
    <w:rsid w:val="00414D1A"/>
    <w:rsid w:val="004162F2"/>
    <w:rsid w:val="00423DCE"/>
    <w:rsid w:val="00425BC8"/>
    <w:rsid w:val="00432A3D"/>
    <w:rsid w:val="004340FC"/>
    <w:rsid w:val="00440B44"/>
    <w:rsid w:val="00441947"/>
    <w:rsid w:val="00444085"/>
    <w:rsid w:val="00445DE1"/>
    <w:rsid w:val="004463C9"/>
    <w:rsid w:val="004521D7"/>
    <w:rsid w:val="00467C8F"/>
    <w:rsid w:val="00470917"/>
    <w:rsid w:val="004A5117"/>
    <w:rsid w:val="004A57B8"/>
    <w:rsid w:val="004B036E"/>
    <w:rsid w:val="004B14CE"/>
    <w:rsid w:val="004B3AE5"/>
    <w:rsid w:val="004B7EB1"/>
    <w:rsid w:val="004C2B47"/>
    <w:rsid w:val="004C6EDC"/>
    <w:rsid w:val="004D0E4D"/>
    <w:rsid w:val="004E3971"/>
    <w:rsid w:val="004E55CD"/>
    <w:rsid w:val="004E59BC"/>
    <w:rsid w:val="004F209C"/>
    <w:rsid w:val="00507E68"/>
    <w:rsid w:val="00510322"/>
    <w:rsid w:val="00510474"/>
    <w:rsid w:val="00512D5F"/>
    <w:rsid w:val="005147DE"/>
    <w:rsid w:val="00527543"/>
    <w:rsid w:val="0053019B"/>
    <w:rsid w:val="005333B2"/>
    <w:rsid w:val="0053569D"/>
    <w:rsid w:val="00536E45"/>
    <w:rsid w:val="00543319"/>
    <w:rsid w:val="00543715"/>
    <w:rsid w:val="00554D1A"/>
    <w:rsid w:val="005568AC"/>
    <w:rsid w:val="00556A8F"/>
    <w:rsid w:val="00557775"/>
    <w:rsid w:val="00563BFA"/>
    <w:rsid w:val="0056727C"/>
    <w:rsid w:val="00571673"/>
    <w:rsid w:val="005737B4"/>
    <w:rsid w:val="005753FE"/>
    <w:rsid w:val="00576946"/>
    <w:rsid w:val="00582E63"/>
    <w:rsid w:val="00587BCD"/>
    <w:rsid w:val="005950EA"/>
    <w:rsid w:val="00596A39"/>
    <w:rsid w:val="005A3A6B"/>
    <w:rsid w:val="005A4F92"/>
    <w:rsid w:val="005C2F33"/>
    <w:rsid w:val="005C3A1E"/>
    <w:rsid w:val="005D3CA9"/>
    <w:rsid w:val="005D4F60"/>
    <w:rsid w:val="005E45AE"/>
    <w:rsid w:val="005E753B"/>
    <w:rsid w:val="005F1BB5"/>
    <w:rsid w:val="005F2D73"/>
    <w:rsid w:val="005F47A5"/>
    <w:rsid w:val="005F4815"/>
    <w:rsid w:val="0060591F"/>
    <w:rsid w:val="006077FD"/>
    <w:rsid w:val="00612B5D"/>
    <w:rsid w:val="006133AE"/>
    <w:rsid w:val="006155E1"/>
    <w:rsid w:val="00622686"/>
    <w:rsid w:val="00624DED"/>
    <w:rsid w:val="00626595"/>
    <w:rsid w:val="00626FAC"/>
    <w:rsid w:val="006339F4"/>
    <w:rsid w:val="00633C94"/>
    <w:rsid w:val="00635761"/>
    <w:rsid w:val="006374A8"/>
    <w:rsid w:val="00637D20"/>
    <w:rsid w:val="006403AA"/>
    <w:rsid w:val="0064223C"/>
    <w:rsid w:val="006428E7"/>
    <w:rsid w:val="00647B99"/>
    <w:rsid w:val="00651C05"/>
    <w:rsid w:val="00660C6F"/>
    <w:rsid w:val="0067303C"/>
    <w:rsid w:val="006751DF"/>
    <w:rsid w:val="0067576B"/>
    <w:rsid w:val="00677EDB"/>
    <w:rsid w:val="00683A16"/>
    <w:rsid w:val="00684B2F"/>
    <w:rsid w:val="00693B4A"/>
    <w:rsid w:val="006A1910"/>
    <w:rsid w:val="006A28DA"/>
    <w:rsid w:val="006A3FC4"/>
    <w:rsid w:val="006A5708"/>
    <w:rsid w:val="006A6B84"/>
    <w:rsid w:val="006C07B9"/>
    <w:rsid w:val="006C2811"/>
    <w:rsid w:val="006C2EE3"/>
    <w:rsid w:val="006C6613"/>
    <w:rsid w:val="006C6787"/>
    <w:rsid w:val="006C7529"/>
    <w:rsid w:val="006D2695"/>
    <w:rsid w:val="006D3132"/>
    <w:rsid w:val="006D3E47"/>
    <w:rsid w:val="006D5A2C"/>
    <w:rsid w:val="006D7C4A"/>
    <w:rsid w:val="006F7610"/>
    <w:rsid w:val="0070171B"/>
    <w:rsid w:val="00702E5D"/>
    <w:rsid w:val="007054E6"/>
    <w:rsid w:val="00717CEA"/>
    <w:rsid w:val="007226B3"/>
    <w:rsid w:val="00725FE7"/>
    <w:rsid w:val="00727DC7"/>
    <w:rsid w:val="00732CF5"/>
    <w:rsid w:val="00737C00"/>
    <w:rsid w:val="00740CCF"/>
    <w:rsid w:val="00741551"/>
    <w:rsid w:val="007458E7"/>
    <w:rsid w:val="00746A5A"/>
    <w:rsid w:val="00750550"/>
    <w:rsid w:val="00755DFA"/>
    <w:rsid w:val="00775196"/>
    <w:rsid w:val="00782992"/>
    <w:rsid w:val="00782A2C"/>
    <w:rsid w:val="00782ADA"/>
    <w:rsid w:val="007879AA"/>
    <w:rsid w:val="0079404D"/>
    <w:rsid w:val="007A0E81"/>
    <w:rsid w:val="007A1911"/>
    <w:rsid w:val="007A3115"/>
    <w:rsid w:val="007A65B2"/>
    <w:rsid w:val="007A67BA"/>
    <w:rsid w:val="007A7CA9"/>
    <w:rsid w:val="007A7E02"/>
    <w:rsid w:val="007C66FF"/>
    <w:rsid w:val="007D0FBD"/>
    <w:rsid w:val="007E1278"/>
    <w:rsid w:val="007E1864"/>
    <w:rsid w:val="007F1D27"/>
    <w:rsid w:val="007F7A85"/>
    <w:rsid w:val="00801903"/>
    <w:rsid w:val="00806326"/>
    <w:rsid w:val="008074AA"/>
    <w:rsid w:val="00811FD0"/>
    <w:rsid w:val="00812750"/>
    <w:rsid w:val="00824FC3"/>
    <w:rsid w:val="00826374"/>
    <w:rsid w:val="0083671D"/>
    <w:rsid w:val="00836C51"/>
    <w:rsid w:val="00837C0C"/>
    <w:rsid w:val="008416A9"/>
    <w:rsid w:val="00841A5B"/>
    <w:rsid w:val="00847E35"/>
    <w:rsid w:val="008561F7"/>
    <w:rsid w:val="00860305"/>
    <w:rsid w:val="00865D99"/>
    <w:rsid w:val="00872D3D"/>
    <w:rsid w:val="00873884"/>
    <w:rsid w:val="00877D54"/>
    <w:rsid w:val="00885985"/>
    <w:rsid w:val="00890574"/>
    <w:rsid w:val="00893549"/>
    <w:rsid w:val="008A11E9"/>
    <w:rsid w:val="008A3E35"/>
    <w:rsid w:val="008A4161"/>
    <w:rsid w:val="008A57C9"/>
    <w:rsid w:val="008A5C00"/>
    <w:rsid w:val="008B5906"/>
    <w:rsid w:val="008D7707"/>
    <w:rsid w:val="008E078C"/>
    <w:rsid w:val="008E259D"/>
    <w:rsid w:val="008E3BD9"/>
    <w:rsid w:val="008E454E"/>
    <w:rsid w:val="008E60B5"/>
    <w:rsid w:val="008E7230"/>
    <w:rsid w:val="008E760B"/>
    <w:rsid w:val="008E7686"/>
    <w:rsid w:val="008F4560"/>
    <w:rsid w:val="008F4C7F"/>
    <w:rsid w:val="008F74FD"/>
    <w:rsid w:val="008F765F"/>
    <w:rsid w:val="00900DB2"/>
    <w:rsid w:val="00902F2A"/>
    <w:rsid w:val="009068B1"/>
    <w:rsid w:val="00910FB9"/>
    <w:rsid w:val="0091438C"/>
    <w:rsid w:val="00926140"/>
    <w:rsid w:val="00931987"/>
    <w:rsid w:val="00937227"/>
    <w:rsid w:val="009374E0"/>
    <w:rsid w:val="00941E32"/>
    <w:rsid w:val="00944CCB"/>
    <w:rsid w:val="00947E78"/>
    <w:rsid w:val="00952F66"/>
    <w:rsid w:val="0095306C"/>
    <w:rsid w:val="009547BC"/>
    <w:rsid w:val="0095703C"/>
    <w:rsid w:val="00961940"/>
    <w:rsid w:val="009728CD"/>
    <w:rsid w:val="00974342"/>
    <w:rsid w:val="00983D05"/>
    <w:rsid w:val="00984204"/>
    <w:rsid w:val="009852A6"/>
    <w:rsid w:val="009853E0"/>
    <w:rsid w:val="0098766F"/>
    <w:rsid w:val="009926E3"/>
    <w:rsid w:val="009A0527"/>
    <w:rsid w:val="009C05B8"/>
    <w:rsid w:val="009C72FC"/>
    <w:rsid w:val="009C73FA"/>
    <w:rsid w:val="009D1660"/>
    <w:rsid w:val="009D3382"/>
    <w:rsid w:val="009E0C2B"/>
    <w:rsid w:val="009F1053"/>
    <w:rsid w:val="009F2326"/>
    <w:rsid w:val="009F61AB"/>
    <w:rsid w:val="009F6E80"/>
    <w:rsid w:val="00A02973"/>
    <w:rsid w:val="00A06724"/>
    <w:rsid w:val="00A073B3"/>
    <w:rsid w:val="00A12271"/>
    <w:rsid w:val="00A153A6"/>
    <w:rsid w:val="00A20D2C"/>
    <w:rsid w:val="00A23BAD"/>
    <w:rsid w:val="00A24DE6"/>
    <w:rsid w:val="00A30D41"/>
    <w:rsid w:val="00A35B93"/>
    <w:rsid w:val="00A37B12"/>
    <w:rsid w:val="00A4018E"/>
    <w:rsid w:val="00A447B3"/>
    <w:rsid w:val="00A45269"/>
    <w:rsid w:val="00A45DA4"/>
    <w:rsid w:val="00A53AE5"/>
    <w:rsid w:val="00A54032"/>
    <w:rsid w:val="00A615C8"/>
    <w:rsid w:val="00A626B9"/>
    <w:rsid w:val="00A6351A"/>
    <w:rsid w:val="00A70860"/>
    <w:rsid w:val="00A70956"/>
    <w:rsid w:val="00A71249"/>
    <w:rsid w:val="00A71A8E"/>
    <w:rsid w:val="00A73600"/>
    <w:rsid w:val="00A776D1"/>
    <w:rsid w:val="00A77967"/>
    <w:rsid w:val="00A80D62"/>
    <w:rsid w:val="00A86A9A"/>
    <w:rsid w:val="00A90F4C"/>
    <w:rsid w:val="00AA486B"/>
    <w:rsid w:val="00AA6F6E"/>
    <w:rsid w:val="00AB4572"/>
    <w:rsid w:val="00AB5FA2"/>
    <w:rsid w:val="00AB6530"/>
    <w:rsid w:val="00AC2B96"/>
    <w:rsid w:val="00AC58CE"/>
    <w:rsid w:val="00AD0E52"/>
    <w:rsid w:val="00AD1CED"/>
    <w:rsid w:val="00AD1EB5"/>
    <w:rsid w:val="00AD4611"/>
    <w:rsid w:val="00AE12D2"/>
    <w:rsid w:val="00AE2F7D"/>
    <w:rsid w:val="00AE306C"/>
    <w:rsid w:val="00AE48BE"/>
    <w:rsid w:val="00AE6210"/>
    <w:rsid w:val="00AE67FF"/>
    <w:rsid w:val="00AF3A2A"/>
    <w:rsid w:val="00AF6CA2"/>
    <w:rsid w:val="00B02632"/>
    <w:rsid w:val="00B12719"/>
    <w:rsid w:val="00B151A5"/>
    <w:rsid w:val="00B22191"/>
    <w:rsid w:val="00B352E0"/>
    <w:rsid w:val="00B3664D"/>
    <w:rsid w:val="00B36724"/>
    <w:rsid w:val="00B50155"/>
    <w:rsid w:val="00B62E41"/>
    <w:rsid w:val="00B633AD"/>
    <w:rsid w:val="00B643C6"/>
    <w:rsid w:val="00B72E07"/>
    <w:rsid w:val="00B77FC3"/>
    <w:rsid w:val="00B8536E"/>
    <w:rsid w:val="00B97C35"/>
    <w:rsid w:val="00BA000F"/>
    <w:rsid w:val="00BA6024"/>
    <w:rsid w:val="00BB6406"/>
    <w:rsid w:val="00BC129C"/>
    <w:rsid w:val="00BC5CD6"/>
    <w:rsid w:val="00BD40F1"/>
    <w:rsid w:val="00BD639D"/>
    <w:rsid w:val="00BD783B"/>
    <w:rsid w:val="00BE4A00"/>
    <w:rsid w:val="00BF6312"/>
    <w:rsid w:val="00C00358"/>
    <w:rsid w:val="00C007B5"/>
    <w:rsid w:val="00C00B0B"/>
    <w:rsid w:val="00C01651"/>
    <w:rsid w:val="00C030FC"/>
    <w:rsid w:val="00C0512F"/>
    <w:rsid w:val="00C07D39"/>
    <w:rsid w:val="00C10EC3"/>
    <w:rsid w:val="00C1465D"/>
    <w:rsid w:val="00C15E71"/>
    <w:rsid w:val="00C16094"/>
    <w:rsid w:val="00C2300C"/>
    <w:rsid w:val="00C23969"/>
    <w:rsid w:val="00C23D03"/>
    <w:rsid w:val="00C2414C"/>
    <w:rsid w:val="00C33A9B"/>
    <w:rsid w:val="00C349E3"/>
    <w:rsid w:val="00C34D54"/>
    <w:rsid w:val="00C575F1"/>
    <w:rsid w:val="00C65B97"/>
    <w:rsid w:val="00C66587"/>
    <w:rsid w:val="00C729DB"/>
    <w:rsid w:val="00C742E5"/>
    <w:rsid w:val="00C77311"/>
    <w:rsid w:val="00C77CB9"/>
    <w:rsid w:val="00C801AF"/>
    <w:rsid w:val="00C82B66"/>
    <w:rsid w:val="00C840FB"/>
    <w:rsid w:val="00C84A15"/>
    <w:rsid w:val="00C907E2"/>
    <w:rsid w:val="00C915D1"/>
    <w:rsid w:val="00C959C6"/>
    <w:rsid w:val="00CA24CA"/>
    <w:rsid w:val="00CB41E5"/>
    <w:rsid w:val="00CB4C25"/>
    <w:rsid w:val="00CB5D2F"/>
    <w:rsid w:val="00CC2E48"/>
    <w:rsid w:val="00CD18F4"/>
    <w:rsid w:val="00CD55FA"/>
    <w:rsid w:val="00CE123C"/>
    <w:rsid w:val="00CE6779"/>
    <w:rsid w:val="00CE7E8F"/>
    <w:rsid w:val="00CF584B"/>
    <w:rsid w:val="00D01E6E"/>
    <w:rsid w:val="00D0290A"/>
    <w:rsid w:val="00D06DA9"/>
    <w:rsid w:val="00D14E01"/>
    <w:rsid w:val="00D169BE"/>
    <w:rsid w:val="00D17F86"/>
    <w:rsid w:val="00D25161"/>
    <w:rsid w:val="00D27161"/>
    <w:rsid w:val="00D279FF"/>
    <w:rsid w:val="00D30D7D"/>
    <w:rsid w:val="00D30E85"/>
    <w:rsid w:val="00D323A8"/>
    <w:rsid w:val="00D32E0E"/>
    <w:rsid w:val="00D364C4"/>
    <w:rsid w:val="00D45B4F"/>
    <w:rsid w:val="00D45D49"/>
    <w:rsid w:val="00D478E2"/>
    <w:rsid w:val="00D51152"/>
    <w:rsid w:val="00D51428"/>
    <w:rsid w:val="00D54BC5"/>
    <w:rsid w:val="00D54DB1"/>
    <w:rsid w:val="00D651EE"/>
    <w:rsid w:val="00D67342"/>
    <w:rsid w:val="00D71A09"/>
    <w:rsid w:val="00D7301F"/>
    <w:rsid w:val="00D84779"/>
    <w:rsid w:val="00D91AE6"/>
    <w:rsid w:val="00D92511"/>
    <w:rsid w:val="00D95FEC"/>
    <w:rsid w:val="00DA035B"/>
    <w:rsid w:val="00DA3AC6"/>
    <w:rsid w:val="00DA5E6F"/>
    <w:rsid w:val="00DB1BB0"/>
    <w:rsid w:val="00DB3478"/>
    <w:rsid w:val="00DB72B1"/>
    <w:rsid w:val="00DC2372"/>
    <w:rsid w:val="00DC30E9"/>
    <w:rsid w:val="00DC507E"/>
    <w:rsid w:val="00DD2AAD"/>
    <w:rsid w:val="00DE32BC"/>
    <w:rsid w:val="00DE3A9C"/>
    <w:rsid w:val="00DF09BA"/>
    <w:rsid w:val="00DF406C"/>
    <w:rsid w:val="00DF45C7"/>
    <w:rsid w:val="00DF627F"/>
    <w:rsid w:val="00E0297C"/>
    <w:rsid w:val="00E14959"/>
    <w:rsid w:val="00E2314D"/>
    <w:rsid w:val="00E23412"/>
    <w:rsid w:val="00E30C29"/>
    <w:rsid w:val="00E311F6"/>
    <w:rsid w:val="00E323F7"/>
    <w:rsid w:val="00E357DB"/>
    <w:rsid w:val="00E36662"/>
    <w:rsid w:val="00E43CC4"/>
    <w:rsid w:val="00E574D5"/>
    <w:rsid w:val="00E57776"/>
    <w:rsid w:val="00E609F9"/>
    <w:rsid w:val="00E75298"/>
    <w:rsid w:val="00E80E24"/>
    <w:rsid w:val="00E91E00"/>
    <w:rsid w:val="00E944BB"/>
    <w:rsid w:val="00E96292"/>
    <w:rsid w:val="00E96C41"/>
    <w:rsid w:val="00EB0668"/>
    <w:rsid w:val="00EB0BCA"/>
    <w:rsid w:val="00EB283E"/>
    <w:rsid w:val="00EB2E06"/>
    <w:rsid w:val="00EB453D"/>
    <w:rsid w:val="00EB78C3"/>
    <w:rsid w:val="00EC007E"/>
    <w:rsid w:val="00EC0C1B"/>
    <w:rsid w:val="00EC2CFD"/>
    <w:rsid w:val="00ED15DB"/>
    <w:rsid w:val="00ED54E3"/>
    <w:rsid w:val="00EE567C"/>
    <w:rsid w:val="00EE58C7"/>
    <w:rsid w:val="00EE60E4"/>
    <w:rsid w:val="00EF15DF"/>
    <w:rsid w:val="00EF60F7"/>
    <w:rsid w:val="00EF66E5"/>
    <w:rsid w:val="00F01AEE"/>
    <w:rsid w:val="00F05CE5"/>
    <w:rsid w:val="00F061CC"/>
    <w:rsid w:val="00F064B1"/>
    <w:rsid w:val="00F0785B"/>
    <w:rsid w:val="00F113CB"/>
    <w:rsid w:val="00F12564"/>
    <w:rsid w:val="00F208DB"/>
    <w:rsid w:val="00F24D17"/>
    <w:rsid w:val="00F26184"/>
    <w:rsid w:val="00F31914"/>
    <w:rsid w:val="00F57608"/>
    <w:rsid w:val="00F57F1D"/>
    <w:rsid w:val="00F63FB5"/>
    <w:rsid w:val="00F64DAE"/>
    <w:rsid w:val="00F745BB"/>
    <w:rsid w:val="00F75B2A"/>
    <w:rsid w:val="00F775D9"/>
    <w:rsid w:val="00F77CF8"/>
    <w:rsid w:val="00F9070D"/>
    <w:rsid w:val="00F95B12"/>
    <w:rsid w:val="00F979CE"/>
    <w:rsid w:val="00FB09A1"/>
    <w:rsid w:val="00FB3956"/>
    <w:rsid w:val="00FB4E90"/>
    <w:rsid w:val="00FB6D61"/>
    <w:rsid w:val="00FC2ADB"/>
    <w:rsid w:val="00FC70DD"/>
    <w:rsid w:val="00FD024F"/>
    <w:rsid w:val="00FD6758"/>
    <w:rsid w:val="00FD6877"/>
    <w:rsid w:val="00FE084A"/>
    <w:rsid w:val="00FE1714"/>
    <w:rsid w:val="00FE23C5"/>
    <w:rsid w:val="00FF5E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2930D6A6"/>
  <w15:docId w15:val="{F075BB70-4539-4366-9545-21AF19E5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CCB"/>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944CCB"/>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rsid w:val="00944CCB"/>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rsid w:val="00944CCB"/>
    <w:pPr>
      <w:keepNext/>
      <w:spacing w:before="240" w:after="60"/>
      <w:ind w:left="567" w:hanging="567"/>
      <w:outlineLvl w:val="2"/>
    </w:pPr>
    <w:rPr>
      <w:rFonts w:ascii="Arial" w:hAnsi="Arial" w:cs="Times New Roman"/>
      <w:b/>
      <w:bCs/>
      <w:szCs w:val="26"/>
    </w:rPr>
  </w:style>
  <w:style w:type="paragraph" w:styleId="4">
    <w:name w:val="heading 4"/>
    <w:basedOn w:val="a"/>
    <w:next w:val="a"/>
    <w:qFormat/>
    <w:rsid w:val="00944CCB"/>
    <w:pPr>
      <w:keepNext/>
      <w:spacing w:before="240" w:after="60"/>
      <w:outlineLvl w:val="3"/>
    </w:pPr>
    <w:rPr>
      <w:rFonts w:ascii="Arial" w:hAnsi="Arial" w:cs="Times New Roman"/>
      <w:b/>
      <w:bCs/>
      <w:szCs w:val="28"/>
    </w:rPr>
  </w:style>
  <w:style w:type="paragraph" w:styleId="5">
    <w:name w:val="heading 5"/>
    <w:basedOn w:val="a"/>
    <w:next w:val="a"/>
    <w:qFormat/>
    <w:rsid w:val="00944CCB"/>
    <w:pPr>
      <w:numPr>
        <w:ilvl w:val="4"/>
        <w:numId w:val="2"/>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44CCB"/>
  </w:style>
  <w:style w:type="character" w:customStyle="1" w:styleId="WW8Num1z1">
    <w:name w:val="WW8Num1z1"/>
    <w:rsid w:val="00944CCB"/>
  </w:style>
  <w:style w:type="character" w:customStyle="1" w:styleId="WW8Num1z2">
    <w:name w:val="WW8Num1z2"/>
    <w:rsid w:val="00944CCB"/>
  </w:style>
  <w:style w:type="character" w:customStyle="1" w:styleId="WW8Num1z3">
    <w:name w:val="WW8Num1z3"/>
    <w:rsid w:val="00944CCB"/>
  </w:style>
  <w:style w:type="character" w:customStyle="1" w:styleId="WW8Num1z4">
    <w:name w:val="WW8Num1z4"/>
    <w:rsid w:val="00944CCB"/>
    <w:rPr>
      <w:rFonts w:ascii="Arial" w:hAnsi="Arial" w:cs="Times New Roman"/>
      <w:b w:val="0"/>
      <w:i w:val="0"/>
      <w:sz w:val="20"/>
      <w:szCs w:val="20"/>
    </w:rPr>
  </w:style>
  <w:style w:type="character" w:customStyle="1" w:styleId="WW8Num1z5">
    <w:name w:val="WW8Num1z5"/>
    <w:rsid w:val="00944CCB"/>
  </w:style>
  <w:style w:type="character" w:customStyle="1" w:styleId="WW8Num1z6">
    <w:name w:val="WW8Num1z6"/>
    <w:rsid w:val="00944CCB"/>
  </w:style>
  <w:style w:type="character" w:customStyle="1" w:styleId="WW8Num1z7">
    <w:name w:val="WW8Num1z7"/>
    <w:rsid w:val="00944CCB"/>
  </w:style>
  <w:style w:type="character" w:customStyle="1" w:styleId="WW8Num1z8">
    <w:name w:val="WW8Num1z8"/>
    <w:rsid w:val="00944CCB"/>
  </w:style>
  <w:style w:type="character" w:customStyle="1" w:styleId="WW8Num2z0">
    <w:name w:val="WW8Num2z0"/>
    <w:rsid w:val="00944CCB"/>
  </w:style>
  <w:style w:type="character" w:customStyle="1" w:styleId="WW8Num2z1">
    <w:name w:val="WW8Num2z1"/>
    <w:rsid w:val="00944CCB"/>
  </w:style>
  <w:style w:type="character" w:customStyle="1" w:styleId="WW8Num2z2">
    <w:name w:val="WW8Num2z2"/>
    <w:rsid w:val="00944CCB"/>
  </w:style>
  <w:style w:type="character" w:customStyle="1" w:styleId="WW8Num2z3">
    <w:name w:val="WW8Num2z3"/>
    <w:rsid w:val="00944CCB"/>
  </w:style>
  <w:style w:type="character" w:customStyle="1" w:styleId="WW8Num2z4">
    <w:name w:val="WW8Num2z4"/>
    <w:rsid w:val="00944CCB"/>
    <w:rPr>
      <w:rFonts w:ascii="Arial" w:hAnsi="Arial" w:cs="Times New Roman"/>
      <w:b w:val="0"/>
      <w:i w:val="0"/>
      <w:sz w:val="20"/>
      <w:szCs w:val="20"/>
    </w:rPr>
  </w:style>
  <w:style w:type="character" w:customStyle="1" w:styleId="WW8Num2z5">
    <w:name w:val="WW8Num2z5"/>
    <w:rsid w:val="00944CCB"/>
  </w:style>
  <w:style w:type="character" w:customStyle="1" w:styleId="WW8Num2z6">
    <w:name w:val="WW8Num2z6"/>
    <w:rsid w:val="00944CCB"/>
  </w:style>
  <w:style w:type="character" w:customStyle="1" w:styleId="WW8Num2z7">
    <w:name w:val="WW8Num2z7"/>
    <w:rsid w:val="00944CCB"/>
  </w:style>
  <w:style w:type="character" w:customStyle="1" w:styleId="WW8Num2z8">
    <w:name w:val="WW8Num2z8"/>
    <w:rsid w:val="00944CCB"/>
  </w:style>
  <w:style w:type="character" w:customStyle="1" w:styleId="WW8Num3z0">
    <w:name w:val="WW8Num3z0"/>
    <w:rsid w:val="00944CCB"/>
    <w:rPr>
      <w:rFonts w:ascii="Symbol" w:hAnsi="Symbol" w:cs="Symbol"/>
      <w:lang w:val="el-GR"/>
    </w:rPr>
  </w:style>
  <w:style w:type="character" w:customStyle="1" w:styleId="WW8Num4z0">
    <w:name w:val="WW8Num4z0"/>
    <w:rsid w:val="00944CCB"/>
    <w:rPr>
      <w:lang w:val="el-GR"/>
    </w:rPr>
  </w:style>
  <w:style w:type="character" w:customStyle="1" w:styleId="WW8Num5z0">
    <w:name w:val="WW8Num5z0"/>
    <w:rsid w:val="00944CCB"/>
    <w:rPr>
      <w:rFonts w:ascii="Webdings" w:hAnsi="Webdings" w:cs="Webdings"/>
      <w:color w:val="333399"/>
      <w:sz w:val="16"/>
    </w:rPr>
  </w:style>
  <w:style w:type="character" w:customStyle="1" w:styleId="WW8Num6z0">
    <w:name w:val="WW8Num6z0"/>
    <w:rsid w:val="00944CCB"/>
    <w:rPr>
      <w:rFonts w:ascii="Symbol" w:hAnsi="Symbol" w:cs="Symbol"/>
      <w:strike/>
      <w:color w:val="0070C0"/>
      <w:kern w:val="1"/>
      <w:position w:val="0"/>
      <w:sz w:val="24"/>
      <w:vertAlign w:val="baseline"/>
      <w:lang w:val="el-GR"/>
    </w:rPr>
  </w:style>
  <w:style w:type="character" w:customStyle="1" w:styleId="WW8Num7z0">
    <w:name w:val="WW8Num7z0"/>
    <w:rsid w:val="00944CCB"/>
    <w:rPr>
      <w:rFonts w:ascii="Symbol" w:hAnsi="Symbol" w:cs="Symbol"/>
      <w:shd w:val="clear" w:color="auto" w:fill="C0C0C0"/>
      <w:lang w:val="el-GR"/>
    </w:rPr>
  </w:style>
  <w:style w:type="character" w:customStyle="1" w:styleId="WW8Num8z0">
    <w:name w:val="WW8Num8z0"/>
    <w:rsid w:val="00944CCB"/>
    <w:rPr>
      <w:b/>
      <w:bCs/>
      <w:szCs w:val="22"/>
      <w:lang w:val="el-GR"/>
    </w:rPr>
  </w:style>
  <w:style w:type="character" w:customStyle="1" w:styleId="WW8Num8z1">
    <w:name w:val="WW8Num8z1"/>
    <w:rsid w:val="00944CCB"/>
  </w:style>
  <w:style w:type="character" w:customStyle="1" w:styleId="WW8Num8z2">
    <w:name w:val="WW8Num8z2"/>
    <w:rsid w:val="00944CCB"/>
  </w:style>
  <w:style w:type="character" w:customStyle="1" w:styleId="WW8Num8z3">
    <w:name w:val="WW8Num8z3"/>
    <w:rsid w:val="00944CCB"/>
  </w:style>
  <w:style w:type="character" w:customStyle="1" w:styleId="WW8Num8z4">
    <w:name w:val="WW8Num8z4"/>
    <w:rsid w:val="00944CCB"/>
  </w:style>
  <w:style w:type="character" w:customStyle="1" w:styleId="WW8Num8z5">
    <w:name w:val="WW8Num8z5"/>
    <w:rsid w:val="00944CCB"/>
  </w:style>
  <w:style w:type="character" w:customStyle="1" w:styleId="WW8Num8z6">
    <w:name w:val="WW8Num8z6"/>
    <w:rsid w:val="00944CCB"/>
  </w:style>
  <w:style w:type="character" w:customStyle="1" w:styleId="WW8Num8z7">
    <w:name w:val="WW8Num8z7"/>
    <w:rsid w:val="00944CCB"/>
  </w:style>
  <w:style w:type="character" w:customStyle="1" w:styleId="WW8Num8z8">
    <w:name w:val="WW8Num8z8"/>
    <w:rsid w:val="00944CCB"/>
  </w:style>
  <w:style w:type="character" w:customStyle="1" w:styleId="WW8Num9z0">
    <w:name w:val="WW8Num9z0"/>
    <w:rsid w:val="00944CCB"/>
    <w:rPr>
      <w:b/>
      <w:bCs/>
      <w:szCs w:val="22"/>
      <w:lang w:val="el-GR"/>
    </w:rPr>
  </w:style>
  <w:style w:type="character" w:customStyle="1" w:styleId="WW8Num9z1">
    <w:name w:val="WW8Num9z1"/>
    <w:rsid w:val="00944CCB"/>
    <w:rPr>
      <w:rFonts w:eastAsia="Calibri"/>
      <w:lang w:val="el-GR"/>
    </w:rPr>
  </w:style>
  <w:style w:type="character" w:customStyle="1" w:styleId="WW8Num9z2">
    <w:name w:val="WW8Num9z2"/>
    <w:rsid w:val="00944CCB"/>
  </w:style>
  <w:style w:type="character" w:customStyle="1" w:styleId="WW8Num9z3">
    <w:name w:val="WW8Num9z3"/>
    <w:rsid w:val="00944CCB"/>
  </w:style>
  <w:style w:type="character" w:customStyle="1" w:styleId="WW8Num9z4">
    <w:name w:val="WW8Num9z4"/>
    <w:rsid w:val="00944CCB"/>
  </w:style>
  <w:style w:type="character" w:customStyle="1" w:styleId="WW8Num9z5">
    <w:name w:val="WW8Num9z5"/>
    <w:rsid w:val="00944CCB"/>
  </w:style>
  <w:style w:type="character" w:customStyle="1" w:styleId="WW8Num9z6">
    <w:name w:val="WW8Num9z6"/>
    <w:rsid w:val="00944CCB"/>
  </w:style>
  <w:style w:type="character" w:customStyle="1" w:styleId="WW8Num9z7">
    <w:name w:val="WW8Num9z7"/>
    <w:rsid w:val="00944CCB"/>
  </w:style>
  <w:style w:type="character" w:customStyle="1" w:styleId="WW8Num9z8">
    <w:name w:val="WW8Num9z8"/>
    <w:rsid w:val="00944CCB"/>
  </w:style>
  <w:style w:type="character" w:customStyle="1" w:styleId="WW8Num10z0">
    <w:name w:val="WW8Num10z0"/>
    <w:rsid w:val="00944CCB"/>
    <w:rPr>
      <w:rFonts w:ascii="Symbol" w:hAnsi="Symbol" w:cs="OpenSymbol"/>
      <w:color w:val="5B9BD5"/>
    </w:rPr>
  </w:style>
  <w:style w:type="character" w:customStyle="1" w:styleId="WW8Num7z1">
    <w:name w:val="WW8Num7z1"/>
    <w:rsid w:val="00944CCB"/>
  </w:style>
  <w:style w:type="character" w:customStyle="1" w:styleId="WW8Num7z2">
    <w:name w:val="WW8Num7z2"/>
    <w:rsid w:val="00944CCB"/>
  </w:style>
  <w:style w:type="character" w:customStyle="1" w:styleId="WW8Num7z3">
    <w:name w:val="WW8Num7z3"/>
    <w:rsid w:val="00944CCB"/>
  </w:style>
  <w:style w:type="character" w:customStyle="1" w:styleId="WW8Num7z4">
    <w:name w:val="WW8Num7z4"/>
    <w:rsid w:val="00944CCB"/>
  </w:style>
  <w:style w:type="character" w:customStyle="1" w:styleId="WW8Num7z5">
    <w:name w:val="WW8Num7z5"/>
    <w:rsid w:val="00944CCB"/>
  </w:style>
  <w:style w:type="character" w:customStyle="1" w:styleId="WW8Num7z6">
    <w:name w:val="WW8Num7z6"/>
    <w:rsid w:val="00944CCB"/>
  </w:style>
  <w:style w:type="character" w:customStyle="1" w:styleId="WW8Num7z7">
    <w:name w:val="WW8Num7z7"/>
    <w:rsid w:val="00944CCB"/>
  </w:style>
  <w:style w:type="character" w:customStyle="1" w:styleId="WW8Num7z8">
    <w:name w:val="WW8Num7z8"/>
    <w:rsid w:val="00944CCB"/>
  </w:style>
  <w:style w:type="character" w:customStyle="1" w:styleId="10">
    <w:name w:val="Προεπιλεγμένη γραμματοσειρά1"/>
    <w:rsid w:val="00944CCB"/>
  </w:style>
  <w:style w:type="character" w:customStyle="1" w:styleId="WW-DefaultParagraphFont">
    <w:name w:val="WW-Default Paragraph Font"/>
    <w:rsid w:val="00944CCB"/>
  </w:style>
  <w:style w:type="character" w:customStyle="1" w:styleId="30">
    <w:name w:val="Προεπιλεγμένη γραμματοσειρά3"/>
    <w:rsid w:val="00944CCB"/>
  </w:style>
  <w:style w:type="character" w:customStyle="1" w:styleId="WW-DefaultParagraphFont1">
    <w:name w:val="WW-Default Paragraph Font1"/>
    <w:rsid w:val="00944CCB"/>
  </w:style>
  <w:style w:type="character" w:customStyle="1" w:styleId="WW8Num10z1">
    <w:name w:val="WW8Num10z1"/>
    <w:rsid w:val="00944CCB"/>
    <w:rPr>
      <w:rFonts w:eastAsia="Calibri"/>
      <w:lang w:val="el-GR"/>
    </w:rPr>
  </w:style>
  <w:style w:type="character" w:customStyle="1" w:styleId="WW8Num10z2">
    <w:name w:val="WW8Num10z2"/>
    <w:rsid w:val="00944CCB"/>
  </w:style>
  <w:style w:type="character" w:customStyle="1" w:styleId="WW8Num10z3">
    <w:name w:val="WW8Num10z3"/>
    <w:rsid w:val="00944CCB"/>
  </w:style>
  <w:style w:type="character" w:customStyle="1" w:styleId="WW8Num10z4">
    <w:name w:val="WW8Num10z4"/>
    <w:rsid w:val="00944CCB"/>
  </w:style>
  <w:style w:type="character" w:customStyle="1" w:styleId="WW8Num10z5">
    <w:name w:val="WW8Num10z5"/>
    <w:rsid w:val="00944CCB"/>
  </w:style>
  <w:style w:type="character" w:customStyle="1" w:styleId="WW8Num10z6">
    <w:name w:val="WW8Num10z6"/>
    <w:rsid w:val="00944CCB"/>
  </w:style>
  <w:style w:type="character" w:customStyle="1" w:styleId="WW8Num10z7">
    <w:name w:val="WW8Num10z7"/>
    <w:rsid w:val="00944CCB"/>
  </w:style>
  <w:style w:type="character" w:customStyle="1" w:styleId="WW8Num10z8">
    <w:name w:val="WW8Num10z8"/>
    <w:rsid w:val="00944CCB"/>
  </w:style>
  <w:style w:type="character" w:customStyle="1" w:styleId="WW8Num11z0">
    <w:name w:val="WW8Num11z0"/>
    <w:rsid w:val="00944CCB"/>
    <w:rPr>
      <w:rFonts w:ascii="Symbol" w:hAnsi="Symbol" w:cs="OpenSymbol"/>
    </w:rPr>
  </w:style>
  <w:style w:type="character" w:customStyle="1" w:styleId="DefaultParagraphFont2">
    <w:name w:val="Default Paragraph Font2"/>
    <w:rsid w:val="00944CCB"/>
  </w:style>
  <w:style w:type="character" w:customStyle="1" w:styleId="WW8Num11z1">
    <w:name w:val="WW8Num11z1"/>
    <w:rsid w:val="00944CCB"/>
  </w:style>
  <w:style w:type="character" w:customStyle="1" w:styleId="WW8Num11z2">
    <w:name w:val="WW8Num11z2"/>
    <w:rsid w:val="00944CCB"/>
  </w:style>
  <w:style w:type="character" w:customStyle="1" w:styleId="WW8Num11z3">
    <w:name w:val="WW8Num11z3"/>
    <w:rsid w:val="00944CCB"/>
  </w:style>
  <w:style w:type="character" w:customStyle="1" w:styleId="WW8Num11z4">
    <w:name w:val="WW8Num11z4"/>
    <w:rsid w:val="00944CCB"/>
  </w:style>
  <w:style w:type="character" w:customStyle="1" w:styleId="WW8Num11z5">
    <w:name w:val="WW8Num11z5"/>
    <w:rsid w:val="00944CCB"/>
  </w:style>
  <w:style w:type="character" w:customStyle="1" w:styleId="WW8Num11z6">
    <w:name w:val="WW8Num11z6"/>
    <w:rsid w:val="00944CCB"/>
  </w:style>
  <w:style w:type="character" w:customStyle="1" w:styleId="WW8Num11z7">
    <w:name w:val="WW8Num11z7"/>
    <w:rsid w:val="00944CCB"/>
  </w:style>
  <w:style w:type="character" w:customStyle="1" w:styleId="WW8Num11z8">
    <w:name w:val="WW8Num11z8"/>
    <w:rsid w:val="00944CCB"/>
  </w:style>
  <w:style w:type="character" w:customStyle="1" w:styleId="WW8Num12z0">
    <w:name w:val="WW8Num12z0"/>
    <w:rsid w:val="00944CCB"/>
    <w:rPr>
      <w:b/>
      <w:bCs/>
      <w:szCs w:val="22"/>
      <w:lang w:val="el-GR"/>
    </w:rPr>
  </w:style>
  <w:style w:type="character" w:customStyle="1" w:styleId="WW8Num12z1">
    <w:name w:val="WW8Num12z1"/>
    <w:rsid w:val="00944CCB"/>
    <w:rPr>
      <w:rFonts w:eastAsia="Calibri"/>
      <w:lang w:val="el-GR"/>
    </w:rPr>
  </w:style>
  <w:style w:type="character" w:customStyle="1" w:styleId="WW8Num12z2">
    <w:name w:val="WW8Num12z2"/>
    <w:rsid w:val="00944CCB"/>
  </w:style>
  <w:style w:type="character" w:customStyle="1" w:styleId="WW8Num12z3">
    <w:name w:val="WW8Num12z3"/>
    <w:rsid w:val="00944CCB"/>
  </w:style>
  <w:style w:type="character" w:customStyle="1" w:styleId="WW8Num12z4">
    <w:name w:val="WW8Num12z4"/>
    <w:rsid w:val="00944CCB"/>
  </w:style>
  <w:style w:type="character" w:customStyle="1" w:styleId="WW8Num12z5">
    <w:name w:val="WW8Num12z5"/>
    <w:rsid w:val="00944CCB"/>
  </w:style>
  <w:style w:type="character" w:customStyle="1" w:styleId="WW8Num12z6">
    <w:name w:val="WW8Num12z6"/>
    <w:rsid w:val="00944CCB"/>
  </w:style>
  <w:style w:type="character" w:customStyle="1" w:styleId="WW8Num12z7">
    <w:name w:val="WW8Num12z7"/>
    <w:rsid w:val="00944CCB"/>
  </w:style>
  <w:style w:type="character" w:customStyle="1" w:styleId="WW8Num12z8">
    <w:name w:val="WW8Num12z8"/>
    <w:rsid w:val="00944CCB"/>
  </w:style>
  <w:style w:type="character" w:customStyle="1" w:styleId="WW8Num13z0">
    <w:name w:val="WW8Num13z0"/>
    <w:rsid w:val="00944CCB"/>
    <w:rPr>
      <w:rFonts w:ascii="Symbol" w:hAnsi="Symbol" w:cs="OpenSymbol"/>
    </w:rPr>
  </w:style>
  <w:style w:type="character" w:customStyle="1" w:styleId="WW-DefaultParagraphFont11">
    <w:name w:val="WW-Default Paragraph Font11"/>
    <w:rsid w:val="00944CCB"/>
  </w:style>
  <w:style w:type="character" w:customStyle="1" w:styleId="WW8Num13z1">
    <w:name w:val="WW8Num13z1"/>
    <w:rsid w:val="00944CCB"/>
    <w:rPr>
      <w:rFonts w:eastAsia="Calibri"/>
      <w:lang w:val="el-GR"/>
    </w:rPr>
  </w:style>
  <w:style w:type="character" w:customStyle="1" w:styleId="WW8Num13z2">
    <w:name w:val="WW8Num13z2"/>
    <w:rsid w:val="00944CCB"/>
  </w:style>
  <w:style w:type="character" w:customStyle="1" w:styleId="WW8Num13z3">
    <w:name w:val="WW8Num13z3"/>
    <w:rsid w:val="00944CCB"/>
  </w:style>
  <w:style w:type="character" w:customStyle="1" w:styleId="WW8Num13z4">
    <w:name w:val="WW8Num13z4"/>
    <w:rsid w:val="00944CCB"/>
  </w:style>
  <w:style w:type="character" w:customStyle="1" w:styleId="WW8Num13z5">
    <w:name w:val="WW8Num13z5"/>
    <w:rsid w:val="00944CCB"/>
  </w:style>
  <w:style w:type="character" w:customStyle="1" w:styleId="WW8Num13z6">
    <w:name w:val="WW8Num13z6"/>
    <w:rsid w:val="00944CCB"/>
  </w:style>
  <w:style w:type="character" w:customStyle="1" w:styleId="WW8Num13z7">
    <w:name w:val="WW8Num13z7"/>
    <w:rsid w:val="00944CCB"/>
  </w:style>
  <w:style w:type="character" w:customStyle="1" w:styleId="WW8Num13z8">
    <w:name w:val="WW8Num13z8"/>
    <w:rsid w:val="00944CCB"/>
  </w:style>
  <w:style w:type="character" w:customStyle="1" w:styleId="WW8Num14z0">
    <w:name w:val="WW8Num14z0"/>
    <w:rsid w:val="00944CCB"/>
    <w:rPr>
      <w:rFonts w:ascii="Symbol" w:hAnsi="Symbol" w:cs="OpenSymbol"/>
    </w:rPr>
  </w:style>
  <w:style w:type="character" w:customStyle="1" w:styleId="WW8Num14z1">
    <w:name w:val="WW8Num14z1"/>
    <w:rsid w:val="00944CCB"/>
  </w:style>
  <w:style w:type="character" w:customStyle="1" w:styleId="WW8Num14z2">
    <w:name w:val="WW8Num14z2"/>
    <w:rsid w:val="00944CCB"/>
  </w:style>
  <w:style w:type="character" w:customStyle="1" w:styleId="WW8Num14z3">
    <w:name w:val="WW8Num14z3"/>
    <w:rsid w:val="00944CCB"/>
  </w:style>
  <w:style w:type="character" w:customStyle="1" w:styleId="WW8Num14z4">
    <w:name w:val="WW8Num14z4"/>
    <w:rsid w:val="00944CCB"/>
  </w:style>
  <w:style w:type="character" w:customStyle="1" w:styleId="WW8Num14z5">
    <w:name w:val="WW8Num14z5"/>
    <w:rsid w:val="00944CCB"/>
  </w:style>
  <w:style w:type="character" w:customStyle="1" w:styleId="WW8Num14z6">
    <w:name w:val="WW8Num14z6"/>
    <w:rsid w:val="00944CCB"/>
  </w:style>
  <w:style w:type="character" w:customStyle="1" w:styleId="WW8Num14z7">
    <w:name w:val="WW8Num14z7"/>
    <w:rsid w:val="00944CCB"/>
  </w:style>
  <w:style w:type="character" w:customStyle="1" w:styleId="WW8Num14z8">
    <w:name w:val="WW8Num14z8"/>
    <w:rsid w:val="00944CCB"/>
  </w:style>
  <w:style w:type="character" w:customStyle="1" w:styleId="WW8Num15z0">
    <w:name w:val="WW8Num15z0"/>
    <w:rsid w:val="00944CCB"/>
  </w:style>
  <w:style w:type="character" w:customStyle="1" w:styleId="WW8Num15z1">
    <w:name w:val="WW8Num15z1"/>
    <w:rsid w:val="00944CCB"/>
  </w:style>
  <w:style w:type="character" w:customStyle="1" w:styleId="WW8Num15z2">
    <w:name w:val="WW8Num15z2"/>
    <w:rsid w:val="00944CCB"/>
  </w:style>
  <w:style w:type="character" w:customStyle="1" w:styleId="WW8Num15z3">
    <w:name w:val="WW8Num15z3"/>
    <w:rsid w:val="00944CCB"/>
  </w:style>
  <w:style w:type="character" w:customStyle="1" w:styleId="WW8Num15z4">
    <w:name w:val="WW8Num15z4"/>
    <w:rsid w:val="00944CCB"/>
  </w:style>
  <w:style w:type="character" w:customStyle="1" w:styleId="WW8Num15z5">
    <w:name w:val="WW8Num15z5"/>
    <w:rsid w:val="00944CCB"/>
  </w:style>
  <w:style w:type="character" w:customStyle="1" w:styleId="WW8Num15z6">
    <w:name w:val="WW8Num15z6"/>
    <w:rsid w:val="00944CCB"/>
  </w:style>
  <w:style w:type="character" w:customStyle="1" w:styleId="WW8Num15z7">
    <w:name w:val="WW8Num15z7"/>
    <w:rsid w:val="00944CCB"/>
  </w:style>
  <w:style w:type="character" w:customStyle="1" w:styleId="WW8Num15z8">
    <w:name w:val="WW8Num15z8"/>
    <w:rsid w:val="00944CCB"/>
  </w:style>
  <w:style w:type="character" w:customStyle="1" w:styleId="WW8Num16z0">
    <w:name w:val="WW8Num16z0"/>
    <w:rsid w:val="00944CCB"/>
  </w:style>
  <w:style w:type="character" w:customStyle="1" w:styleId="WW8Num16z1">
    <w:name w:val="WW8Num16z1"/>
    <w:rsid w:val="00944CCB"/>
  </w:style>
  <w:style w:type="character" w:customStyle="1" w:styleId="WW8Num16z2">
    <w:name w:val="WW8Num16z2"/>
    <w:rsid w:val="00944CCB"/>
  </w:style>
  <w:style w:type="character" w:customStyle="1" w:styleId="WW8Num16z3">
    <w:name w:val="WW8Num16z3"/>
    <w:rsid w:val="00944CCB"/>
  </w:style>
  <w:style w:type="character" w:customStyle="1" w:styleId="WW8Num16z4">
    <w:name w:val="WW8Num16z4"/>
    <w:rsid w:val="00944CCB"/>
  </w:style>
  <w:style w:type="character" w:customStyle="1" w:styleId="WW8Num16z5">
    <w:name w:val="WW8Num16z5"/>
    <w:rsid w:val="00944CCB"/>
  </w:style>
  <w:style w:type="character" w:customStyle="1" w:styleId="WW8Num16z6">
    <w:name w:val="WW8Num16z6"/>
    <w:rsid w:val="00944CCB"/>
  </w:style>
  <w:style w:type="character" w:customStyle="1" w:styleId="WW8Num16z7">
    <w:name w:val="WW8Num16z7"/>
    <w:rsid w:val="00944CCB"/>
  </w:style>
  <w:style w:type="character" w:customStyle="1" w:styleId="WW8Num16z8">
    <w:name w:val="WW8Num16z8"/>
    <w:rsid w:val="00944CCB"/>
  </w:style>
  <w:style w:type="character" w:customStyle="1" w:styleId="WW-DefaultParagraphFont111">
    <w:name w:val="WW-Default Paragraph Font111"/>
    <w:rsid w:val="00944CCB"/>
  </w:style>
  <w:style w:type="character" w:customStyle="1" w:styleId="WW-DefaultParagraphFont1111">
    <w:name w:val="WW-Default Paragraph Font1111"/>
    <w:rsid w:val="00944CCB"/>
  </w:style>
  <w:style w:type="character" w:customStyle="1" w:styleId="WW-DefaultParagraphFont11111">
    <w:name w:val="WW-Default Paragraph Font11111"/>
    <w:rsid w:val="00944CCB"/>
  </w:style>
  <w:style w:type="character" w:customStyle="1" w:styleId="WW-DefaultParagraphFont111111">
    <w:name w:val="WW-Default Paragraph Font111111"/>
    <w:rsid w:val="00944CCB"/>
  </w:style>
  <w:style w:type="character" w:customStyle="1" w:styleId="WW-DefaultParagraphFont1111111">
    <w:name w:val="WW-Default Paragraph Font1111111"/>
    <w:rsid w:val="00944CCB"/>
  </w:style>
  <w:style w:type="character" w:customStyle="1" w:styleId="WW8Num17z0">
    <w:name w:val="WW8Num17z0"/>
    <w:rsid w:val="00944CCB"/>
  </w:style>
  <w:style w:type="character" w:customStyle="1" w:styleId="WW8Num17z1">
    <w:name w:val="WW8Num17z1"/>
    <w:rsid w:val="00944CCB"/>
  </w:style>
  <w:style w:type="character" w:customStyle="1" w:styleId="WW8Num17z2">
    <w:name w:val="WW8Num17z2"/>
    <w:rsid w:val="00944CCB"/>
  </w:style>
  <w:style w:type="character" w:customStyle="1" w:styleId="WW8Num17z3">
    <w:name w:val="WW8Num17z3"/>
    <w:rsid w:val="00944CCB"/>
  </w:style>
  <w:style w:type="character" w:customStyle="1" w:styleId="WW8Num17z4">
    <w:name w:val="WW8Num17z4"/>
    <w:rsid w:val="00944CCB"/>
  </w:style>
  <w:style w:type="character" w:customStyle="1" w:styleId="WW8Num17z5">
    <w:name w:val="WW8Num17z5"/>
    <w:rsid w:val="00944CCB"/>
  </w:style>
  <w:style w:type="character" w:customStyle="1" w:styleId="WW8Num17z6">
    <w:name w:val="WW8Num17z6"/>
    <w:rsid w:val="00944CCB"/>
  </w:style>
  <w:style w:type="character" w:customStyle="1" w:styleId="WW8Num17z7">
    <w:name w:val="WW8Num17z7"/>
    <w:rsid w:val="00944CCB"/>
  </w:style>
  <w:style w:type="character" w:customStyle="1" w:styleId="WW8Num17z8">
    <w:name w:val="WW8Num17z8"/>
    <w:rsid w:val="00944CCB"/>
  </w:style>
  <w:style w:type="character" w:customStyle="1" w:styleId="WW8Num18z0">
    <w:name w:val="WW8Num18z0"/>
    <w:rsid w:val="00944CCB"/>
  </w:style>
  <w:style w:type="character" w:customStyle="1" w:styleId="WW8Num18z1">
    <w:name w:val="WW8Num18z1"/>
    <w:rsid w:val="00944CCB"/>
  </w:style>
  <w:style w:type="character" w:customStyle="1" w:styleId="WW8Num18z2">
    <w:name w:val="WW8Num18z2"/>
    <w:rsid w:val="00944CCB"/>
  </w:style>
  <w:style w:type="character" w:customStyle="1" w:styleId="WW8Num18z3">
    <w:name w:val="WW8Num18z3"/>
    <w:rsid w:val="00944CCB"/>
  </w:style>
  <w:style w:type="character" w:customStyle="1" w:styleId="WW8Num18z4">
    <w:name w:val="WW8Num18z4"/>
    <w:rsid w:val="00944CCB"/>
  </w:style>
  <w:style w:type="character" w:customStyle="1" w:styleId="WW8Num18z5">
    <w:name w:val="WW8Num18z5"/>
    <w:rsid w:val="00944CCB"/>
  </w:style>
  <w:style w:type="character" w:customStyle="1" w:styleId="WW8Num18z6">
    <w:name w:val="WW8Num18z6"/>
    <w:rsid w:val="00944CCB"/>
  </w:style>
  <w:style w:type="character" w:customStyle="1" w:styleId="WW8Num18z7">
    <w:name w:val="WW8Num18z7"/>
    <w:rsid w:val="00944CCB"/>
  </w:style>
  <w:style w:type="character" w:customStyle="1" w:styleId="WW8Num18z8">
    <w:name w:val="WW8Num18z8"/>
    <w:rsid w:val="00944CCB"/>
  </w:style>
  <w:style w:type="character" w:customStyle="1" w:styleId="WW8Num3z1">
    <w:name w:val="WW8Num3z1"/>
    <w:rsid w:val="00944CCB"/>
  </w:style>
  <w:style w:type="character" w:customStyle="1" w:styleId="WW8Num3z2">
    <w:name w:val="WW8Num3z2"/>
    <w:rsid w:val="00944CCB"/>
  </w:style>
  <w:style w:type="character" w:customStyle="1" w:styleId="WW8Num3z3">
    <w:name w:val="WW8Num3z3"/>
    <w:rsid w:val="00944CCB"/>
  </w:style>
  <w:style w:type="character" w:customStyle="1" w:styleId="WW8Num3z4">
    <w:name w:val="WW8Num3z4"/>
    <w:rsid w:val="00944CCB"/>
    <w:rPr>
      <w:rFonts w:ascii="Arial" w:hAnsi="Arial" w:cs="Times New Roman"/>
      <w:b w:val="0"/>
      <w:i w:val="0"/>
      <w:sz w:val="20"/>
      <w:szCs w:val="20"/>
    </w:rPr>
  </w:style>
  <w:style w:type="character" w:customStyle="1" w:styleId="WW8Num3z5">
    <w:name w:val="WW8Num3z5"/>
    <w:rsid w:val="00944CCB"/>
  </w:style>
  <w:style w:type="character" w:customStyle="1" w:styleId="WW8Num3z6">
    <w:name w:val="WW8Num3z6"/>
    <w:rsid w:val="00944CCB"/>
  </w:style>
  <w:style w:type="character" w:customStyle="1" w:styleId="WW8Num3z7">
    <w:name w:val="WW8Num3z7"/>
    <w:rsid w:val="00944CCB"/>
  </w:style>
  <w:style w:type="character" w:customStyle="1" w:styleId="WW8Num3z8">
    <w:name w:val="WW8Num3z8"/>
    <w:rsid w:val="00944CCB"/>
  </w:style>
  <w:style w:type="character" w:customStyle="1" w:styleId="WW-DefaultParagraphFont11111111">
    <w:name w:val="WW-Default Paragraph Font11111111"/>
    <w:rsid w:val="00944CCB"/>
  </w:style>
  <w:style w:type="character" w:customStyle="1" w:styleId="WW-DefaultParagraphFont111111111">
    <w:name w:val="WW-Default Paragraph Font111111111"/>
    <w:rsid w:val="00944CCB"/>
  </w:style>
  <w:style w:type="character" w:customStyle="1" w:styleId="WW-DefaultParagraphFont1111111111">
    <w:name w:val="WW-Default Paragraph Font1111111111"/>
    <w:rsid w:val="00944CCB"/>
  </w:style>
  <w:style w:type="character" w:customStyle="1" w:styleId="WW-DefaultParagraphFont11111111111">
    <w:name w:val="WW-Default Paragraph Font11111111111"/>
    <w:rsid w:val="00944CCB"/>
  </w:style>
  <w:style w:type="character" w:customStyle="1" w:styleId="20">
    <w:name w:val="Προεπιλεγμένη γραμματοσειρά2"/>
    <w:rsid w:val="00944CCB"/>
  </w:style>
  <w:style w:type="character" w:customStyle="1" w:styleId="WW8Num19z0">
    <w:name w:val="WW8Num19z0"/>
    <w:rsid w:val="00944CCB"/>
    <w:rPr>
      <w:rFonts w:ascii="Calibri" w:hAnsi="Calibri" w:cs="Calibri"/>
    </w:rPr>
  </w:style>
  <w:style w:type="character" w:customStyle="1" w:styleId="WW8Num19z1">
    <w:name w:val="WW8Num19z1"/>
    <w:rsid w:val="00944CCB"/>
  </w:style>
  <w:style w:type="character" w:customStyle="1" w:styleId="WW8Num20z0">
    <w:name w:val="WW8Num20z0"/>
    <w:rsid w:val="00944CCB"/>
    <w:rPr>
      <w:rFonts w:ascii="Calibri" w:eastAsia="Calibri" w:hAnsi="Calibri" w:cs="Times New Roman"/>
    </w:rPr>
  </w:style>
  <w:style w:type="character" w:customStyle="1" w:styleId="WW8Num20z1">
    <w:name w:val="WW8Num20z1"/>
    <w:rsid w:val="00944CCB"/>
    <w:rPr>
      <w:rFonts w:ascii="Courier New" w:hAnsi="Courier New" w:cs="Courier New"/>
    </w:rPr>
  </w:style>
  <w:style w:type="character" w:customStyle="1" w:styleId="WW8Num20z2">
    <w:name w:val="WW8Num20z2"/>
    <w:rsid w:val="00944CCB"/>
    <w:rPr>
      <w:rFonts w:ascii="Wingdings" w:hAnsi="Wingdings" w:cs="Wingdings"/>
    </w:rPr>
  </w:style>
  <w:style w:type="character" w:customStyle="1" w:styleId="WW8Num20z3">
    <w:name w:val="WW8Num20z3"/>
    <w:rsid w:val="00944CCB"/>
    <w:rPr>
      <w:rFonts w:ascii="Symbol" w:hAnsi="Symbol" w:cs="Symbol"/>
    </w:rPr>
  </w:style>
  <w:style w:type="character" w:customStyle="1" w:styleId="WW-DefaultParagraphFont111111111111">
    <w:name w:val="WW-Default Paragraph Font111111111111"/>
    <w:rsid w:val="00944CCB"/>
  </w:style>
  <w:style w:type="character" w:customStyle="1" w:styleId="WW8Num19z2">
    <w:name w:val="WW8Num19z2"/>
    <w:rsid w:val="00944CCB"/>
  </w:style>
  <w:style w:type="character" w:customStyle="1" w:styleId="WW8Num19z3">
    <w:name w:val="WW8Num19z3"/>
    <w:rsid w:val="00944CCB"/>
  </w:style>
  <w:style w:type="character" w:customStyle="1" w:styleId="WW8Num19z4">
    <w:name w:val="WW8Num19z4"/>
    <w:rsid w:val="00944CCB"/>
  </w:style>
  <w:style w:type="character" w:customStyle="1" w:styleId="WW8Num19z5">
    <w:name w:val="WW8Num19z5"/>
    <w:rsid w:val="00944CCB"/>
  </w:style>
  <w:style w:type="character" w:customStyle="1" w:styleId="WW8Num19z6">
    <w:name w:val="WW8Num19z6"/>
    <w:rsid w:val="00944CCB"/>
  </w:style>
  <w:style w:type="character" w:customStyle="1" w:styleId="WW8Num19z7">
    <w:name w:val="WW8Num19z7"/>
    <w:rsid w:val="00944CCB"/>
  </w:style>
  <w:style w:type="character" w:customStyle="1" w:styleId="WW8Num19z8">
    <w:name w:val="WW8Num19z8"/>
    <w:rsid w:val="00944CCB"/>
  </w:style>
  <w:style w:type="character" w:customStyle="1" w:styleId="WW8Num20z4">
    <w:name w:val="WW8Num20z4"/>
    <w:rsid w:val="00944CCB"/>
  </w:style>
  <w:style w:type="character" w:customStyle="1" w:styleId="WW8Num20z5">
    <w:name w:val="WW8Num20z5"/>
    <w:rsid w:val="00944CCB"/>
  </w:style>
  <w:style w:type="character" w:customStyle="1" w:styleId="WW8Num20z6">
    <w:name w:val="WW8Num20z6"/>
    <w:rsid w:val="00944CCB"/>
  </w:style>
  <w:style w:type="character" w:customStyle="1" w:styleId="WW8Num20z7">
    <w:name w:val="WW8Num20z7"/>
    <w:rsid w:val="00944CCB"/>
  </w:style>
  <w:style w:type="character" w:customStyle="1" w:styleId="WW8Num20z8">
    <w:name w:val="WW8Num20z8"/>
    <w:rsid w:val="00944CCB"/>
  </w:style>
  <w:style w:type="character" w:customStyle="1" w:styleId="WW-DefaultParagraphFont1111111111111">
    <w:name w:val="WW-Default Paragraph Font1111111111111"/>
    <w:rsid w:val="00944CCB"/>
  </w:style>
  <w:style w:type="character" w:customStyle="1" w:styleId="WW-DefaultParagraphFont11111111111111">
    <w:name w:val="WW-Default Paragraph Font11111111111111"/>
    <w:rsid w:val="00944CCB"/>
  </w:style>
  <w:style w:type="character" w:customStyle="1" w:styleId="WW8Num21z0">
    <w:name w:val="WW8Num21z0"/>
    <w:rsid w:val="00944CCB"/>
    <w:rPr>
      <w:rFonts w:ascii="Calibri" w:eastAsia="Times New Roman" w:hAnsi="Calibri" w:cs="Calibri"/>
    </w:rPr>
  </w:style>
  <w:style w:type="character" w:customStyle="1" w:styleId="WW8Num21z1">
    <w:name w:val="WW8Num21z1"/>
    <w:rsid w:val="00944CCB"/>
    <w:rPr>
      <w:rFonts w:ascii="Courier New" w:hAnsi="Courier New" w:cs="Courier New"/>
    </w:rPr>
  </w:style>
  <w:style w:type="character" w:customStyle="1" w:styleId="WW8Num21z2">
    <w:name w:val="WW8Num21z2"/>
    <w:rsid w:val="00944CCB"/>
    <w:rPr>
      <w:rFonts w:ascii="Wingdings" w:hAnsi="Wingdings" w:cs="Wingdings"/>
    </w:rPr>
  </w:style>
  <w:style w:type="character" w:customStyle="1" w:styleId="WW8Num21z3">
    <w:name w:val="WW8Num21z3"/>
    <w:rsid w:val="00944CCB"/>
    <w:rPr>
      <w:rFonts w:ascii="Symbol" w:hAnsi="Symbol" w:cs="Symbol"/>
    </w:rPr>
  </w:style>
  <w:style w:type="character" w:customStyle="1" w:styleId="WW8Num22z0">
    <w:name w:val="WW8Num22z0"/>
    <w:rsid w:val="00944CCB"/>
    <w:rPr>
      <w:rFonts w:ascii="Symbol" w:hAnsi="Symbol" w:cs="Symbol"/>
    </w:rPr>
  </w:style>
  <w:style w:type="character" w:customStyle="1" w:styleId="WW8Num22z1">
    <w:name w:val="WW8Num22z1"/>
    <w:rsid w:val="00944CCB"/>
    <w:rPr>
      <w:rFonts w:ascii="Courier New" w:hAnsi="Courier New" w:cs="Courier New"/>
    </w:rPr>
  </w:style>
  <w:style w:type="character" w:customStyle="1" w:styleId="WW8Num22z2">
    <w:name w:val="WW8Num22z2"/>
    <w:rsid w:val="00944CCB"/>
    <w:rPr>
      <w:rFonts w:ascii="Wingdings" w:hAnsi="Wingdings" w:cs="Wingdings"/>
    </w:rPr>
  </w:style>
  <w:style w:type="character" w:customStyle="1" w:styleId="WW8Num23z0">
    <w:name w:val="WW8Num23z0"/>
    <w:rsid w:val="00944CCB"/>
    <w:rPr>
      <w:rFonts w:ascii="Calibri" w:eastAsia="Times New Roman" w:hAnsi="Calibri" w:cs="Calibri"/>
    </w:rPr>
  </w:style>
  <w:style w:type="character" w:customStyle="1" w:styleId="WW8Num23z1">
    <w:name w:val="WW8Num23z1"/>
    <w:rsid w:val="00944CCB"/>
    <w:rPr>
      <w:rFonts w:ascii="Courier New" w:hAnsi="Courier New" w:cs="Courier New"/>
    </w:rPr>
  </w:style>
  <w:style w:type="character" w:customStyle="1" w:styleId="WW8Num23z2">
    <w:name w:val="WW8Num23z2"/>
    <w:rsid w:val="00944CCB"/>
    <w:rPr>
      <w:rFonts w:ascii="Wingdings" w:hAnsi="Wingdings" w:cs="Wingdings"/>
    </w:rPr>
  </w:style>
  <w:style w:type="character" w:customStyle="1" w:styleId="WW8Num23z3">
    <w:name w:val="WW8Num23z3"/>
    <w:rsid w:val="00944CCB"/>
    <w:rPr>
      <w:rFonts w:ascii="Symbol" w:hAnsi="Symbol" w:cs="Symbol"/>
    </w:rPr>
  </w:style>
  <w:style w:type="character" w:customStyle="1" w:styleId="WW8Num24z0">
    <w:name w:val="WW8Num24z0"/>
    <w:rsid w:val="00944CCB"/>
    <w:rPr>
      <w:rFonts w:ascii="Symbol" w:hAnsi="Symbol" w:cs="Symbol"/>
      <w:strike/>
      <w:color w:val="0070C0"/>
      <w:position w:val="0"/>
      <w:sz w:val="24"/>
      <w:vertAlign w:val="baseline"/>
      <w:lang w:val="el-GR"/>
    </w:rPr>
  </w:style>
  <w:style w:type="character" w:customStyle="1" w:styleId="WW8Num24z1">
    <w:name w:val="WW8Num24z1"/>
    <w:rsid w:val="00944CCB"/>
    <w:rPr>
      <w:rFonts w:ascii="Courier New" w:hAnsi="Courier New" w:cs="Courier New"/>
    </w:rPr>
  </w:style>
  <w:style w:type="character" w:customStyle="1" w:styleId="WW8Num24z2">
    <w:name w:val="WW8Num24z2"/>
    <w:rsid w:val="00944CCB"/>
    <w:rPr>
      <w:rFonts w:ascii="Wingdings" w:hAnsi="Wingdings" w:cs="Wingdings"/>
    </w:rPr>
  </w:style>
  <w:style w:type="character" w:customStyle="1" w:styleId="WW8Num25z0">
    <w:name w:val="WW8Num25z0"/>
    <w:rsid w:val="00944CCB"/>
    <w:rPr>
      <w:rFonts w:ascii="Symbol" w:hAnsi="Symbol" w:cs="Symbol"/>
    </w:rPr>
  </w:style>
  <w:style w:type="character" w:customStyle="1" w:styleId="WW8Num25z1">
    <w:name w:val="WW8Num25z1"/>
    <w:rsid w:val="00944CCB"/>
    <w:rPr>
      <w:rFonts w:ascii="Courier New" w:hAnsi="Courier New" w:cs="Courier New"/>
    </w:rPr>
  </w:style>
  <w:style w:type="character" w:customStyle="1" w:styleId="WW8Num25z2">
    <w:name w:val="WW8Num25z2"/>
    <w:rsid w:val="00944CCB"/>
    <w:rPr>
      <w:rFonts w:ascii="Wingdings" w:hAnsi="Wingdings" w:cs="Wingdings"/>
    </w:rPr>
  </w:style>
  <w:style w:type="character" w:customStyle="1" w:styleId="WW8Num26z0">
    <w:name w:val="WW8Num26z0"/>
    <w:rsid w:val="00944CCB"/>
    <w:rPr>
      <w:rFonts w:ascii="Symbol" w:hAnsi="Symbol" w:cs="Symbol"/>
    </w:rPr>
  </w:style>
  <w:style w:type="character" w:customStyle="1" w:styleId="WW8Num26z1">
    <w:name w:val="WW8Num26z1"/>
    <w:rsid w:val="00944CCB"/>
    <w:rPr>
      <w:rFonts w:ascii="Courier New" w:hAnsi="Courier New" w:cs="Courier New"/>
    </w:rPr>
  </w:style>
  <w:style w:type="character" w:customStyle="1" w:styleId="WW8Num26z2">
    <w:name w:val="WW8Num26z2"/>
    <w:rsid w:val="00944CCB"/>
    <w:rPr>
      <w:rFonts w:ascii="Wingdings" w:hAnsi="Wingdings" w:cs="Wingdings"/>
    </w:rPr>
  </w:style>
  <w:style w:type="character" w:customStyle="1" w:styleId="WW8Num27z0">
    <w:name w:val="WW8Num27z0"/>
    <w:rsid w:val="00944CCB"/>
    <w:rPr>
      <w:rFonts w:ascii="Calibri" w:eastAsia="Times New Roman" w:hAnsi="Calibri" w:cs="Calibri"/>
    </w:rPr>
  </w:style>
  <w:style w:type="character" w:customStyle="1" w:styleId="WW8Num27z1">
    <w:name w:val="WW8Num27z1"/>
    <w:rsid w:val="00944CCB"/>
    <w:rPr>
      <w:rFonts w:ascii="Courier New" w:hAnsi="Courier New" w:cs="Courier New"/>
    </w:rPr>
  </w:style>
  <w:style w:type="character" w:customStyle="1" w:styleId="WW8Num27z2">
    <w:name w:val="WW8Num27z2"/>
    <w:rsid w:val="00944CCB"/>
    <w:rPr>
      <w:rFonts w:ascii="Wingdings" w:hAnsi="Wingdings" w:cs="Wingdings"/>
    </w:rPr>
  </w:style>
  <w:style w:type="character" w:customStyle="1" w:styleId="WW8Num27z3">
    <w:name w:val="WW8Num27z3"/>
    <w:rsid w:val="00944CCB"/>
    <w:rPr>
      <w:rFonts w:ascii="Symbol" w:hAnsi="Symbol" w:cs="Symbol"/>
    </w:rPr>
  </w:style>
  <w:style w:type="character" w:customStyle="1" w:styleId="WW8Num28z0">
    <w:name w:val="WW8Num28z0"/>
    <w:rsid w:val="00944CCB"/>
    <w:rPr>
      <w:rFonts w:ascii="Symbol" w:hAnsi="Symbol" w:cs="Symbol"/>
    </w:rPr>
  </w:style>
  <w:style w:type="character" w:customStyle="1" w:styleId="WW8Num28z1">
    <w:name w:val="WW8Num28z1"/>
    <w:rsid w:val="00944CCB"/>
    <w:rPr>
      <w:rFonts w:ascii="Courier New" w:hAnsi="Courier New" w:cs="Courier New"/>
    </w:rPr>
  </w:style>
  <w:style w:type="character" w:customStyle="1" w:styleId="WW8Num28z2">
    <w:name w:val="WW8Num28z2"/>
    <w:rsid w:val="00944CCB"/>
    <w:rPr>
      <w:rFonts w:ascii="Wingdings" w:hAnsi="Wingdings" w:cs="Wingdings"/>
    </w:rPr>
  </w:style>
  <w:style w:type="character" w:customStyle="1" w:styleId="WW8Num29z0">
    <w:name w:val="WW8Num29z0"/>
    <w:rsid w:val="00944CCB"/>
    <w:rPr>
      <w:rFonts w:ascii="Calibri" w:eastAsia="Times New Roman" w:hAnsi="Calibri" w:cs="Calibri"/>
    </w:rPr>
  </w:style>
  <w:style w:type="character" w:customStyle="1" w:styleId="WW8Num29z1">
    <w:name w:val="WW8Num29z1"/>
    <w:rsid w:val="00944CCB"/>
    <w:rPr>
      <w:rFonts w:ascii="Courier New" w:hAnsi="Courier New" w:cs="Courier New"/>
    </w:rPr>
  </w:style>
  <w:style w:type="character" w:customStyle="1" w:styleId="WW8Num29z2">
    <w:name w:val="WW8Num29z2"/>
    <w:rsid w:val="00944CCB"/>
    <w:rPr>
      <w:rFonts w:ascii="Wingdings" w:hAnsi="Wingdings" w:cs="Wingdings"/>
    </w:rPr>
  </w:style>
  <w:style w:type="character" w:customStyle="1" w:styleId="WW8Num29z3">
    <w:name w:val="WW8Num29z3"/>
    <w:rsid w:val="00944CCB"/>
    <w:rPr>
      <w:rFonts w:ascii="Symbol" w:hAnsi="Symbol" w:cs="Symbol"/>
    </w:rPr>
  </w:style>
  <w:style w:type="character" w:customStyle="1" w:styleId="WW8Num30z0">
    <w:name w:val="WW8Num30z0"/>
    <w:rsid w:val="00944CCB"/>
    <w:rPr>
      <w:rFonts w:ascii="Symbol" w:hAnsi="Symbol" w:cs="Symbol"/>
      <w:shd w:val="clear" w:color="auto" w:fill="FFFF00"/>
    </w:rPr>
  </w:style>
  <w:style w:type="character" w:customStyle="1" w:styleId="WW8Num30z1">
    <w:name w:val="WW8Num30z1"/>
    <w:rsid w:val="00944CCB"/>
    <w:rPr>
      <w:rFonts w:ascii="Courier New" w:hAnsi="Courier New" w:cs="Courier New"/>
    </w:rPr>
  </w:style>
  <w:style w:type="character" w:customStyle="1" w:styleId="WW8Num30z2">
    <w:name w:val="WW8Num30z2"/>
    <w:rsid w:val="00944CCB"/>
    <w:rPr>
      <w:rFonts w:ascii="Wingdings" w:hAnsi="Wingdings" w:cs="Wingdings"/>
    </w:rPr>
  </w:style>
  <w:style w:type="character" w:customStyle="1" w:styleId="WW8Num31z0">
    <w:name w:val="WW8Num31z0"/>
    <w:rsid w:val="00944CCB"/>
    <w:rPr>
      <w:rFonts w:cs="Times New Roman"/>
    </w:rPr>
  </w:style>
  <w:style w:type="character" w:customStyle="1" w:styleId="WW8Num32z0">
    <w:name w:val="WW8Num32z0"/>
    <w:rsid w:val="00944CCB"/>
  </w:style>
  <w:style w:type="character" w:customStyle="1" w:styleId="WW8Num32z1">
    <w:name w:val="WW8Num32z1"/>
    <w:rsid w:val="00944CCB"/>
  </w:style>
  <w:style w:type="character" w:customStyle="1" w:styleId="WW8Num32z2">
    <w:name w:val="WW8Num32z2"/>
    <w:rsid w:val="00944CCB"/>
  </w:style>
  <w:style w:type="character" w:customStyle="1" w:styleId="WW8Num32z3">
    <w:name w:val="WW8Num32z3"/>
    <w:rsid w:val="00944CCB"/>
  </w:style>
  <w:style w:type="character" w:customStyle="1" w:styleId="WW8Num32z4">
    <w:name w:val="WW8Num32z4"/>
    <w:rsid w:val="00944CCB"/>
  </w:style>
  <w:style w:type="character" w:customStyle="1" w:styleId="WW8Num32z5">
    <w:name w:val="WW8Num32z5"/>
    <w:rsid w:val="00944CCB"/>
  </w:style>
  <w:style w:type="character" w:customStyle="1" w:styleId="WW8Num32z6">
    <w:name w:val="WW8Num32z6"/>
    <w:rsid w:val="00944CCB"/>
  </w:style>
  <w:style w:type="character" w:customStyle="1" w:styleId="WW8Num32z7">
    <w:name w:val="WW8Num32z7"/>
    <w:rsid w:val="00944CCB"/>
  </w:style>
  <w:style w:type="character" w:customStyle="1" w:styleId="WW8Num32z8">
    <w:name w:val="WW8Num32z8"/>
    <w:rsid w:val="00944CCB"/>
  </w:style>
  <w:style w:type="character" w:customStyle="1" w:styleId="WW8Num33z0">
    <w:name w:val="WW8Num33z0"/>
    <w:rsid w:val="00944CCB"/>
    <w:rPr>
      <w:rFonts w:ascii="Symbol" w:eastAsia="Calibri" w:hAnsi="Symbol" w:cs="Symbol"/>
    </w:rPr>
  </w:style>
  <w:style w:type="character" w:customStyle="1" w:styleId="WW8Num33z1">
    <w:name w:val="WW8Num33z1"/>
    <w:rsid w:val="00944CCB"/>
    <w:rPr>
      <w:rFonts w:ascii="Courier New" w:hAnsi="Courier New" w:cs="Courier New"/>
    </w:rPr>
  </w:style>
  <w:style w:type="character" w:customStyle="1" w:styleId="WW8Num33z2">
    <w:name w:val="WW8Num33z2"/>
    <w:rsid w:val="00944CCB"/>
    <w:rPr>
      <w:rFonts w:ascii="Wingdings" w:hAnsi="Wingdings" w:cs="Wingdings"/>
    </w:rPr>
  </w:style>
  <w:style w:type="character" w:customStyle="1" w:styleId="WW8Num34z0">
    <w:name w:val="WW8Num34z0"/>
    <w:rsid w:val="00944CCB"/>
    <w:rPr>
      <w:rFonts w:ascii="Symbol" w:hAnsi="Symbol" w:cs="Symbol"/>
    </w:rPr>
  </w:style>
  <w:style w:type="character" w:customStyle="1" w:styleId="WW8Num34z1">
    <w:name w:val="WW8Num34z1"/>
    <w:rsid w:val="00944CCB"/>
    <w:rPr>
      <w:rFonts w:ascii="Courier New" w:hAnsi="Courier New" w:cs="Courier New"/>
    </w:rPr>
  </w:style>
  <w:style w:type="character" w:customStyle="1" w:styleId="WW8Num34z2">
    <w:name w:val="WW8Num34z2"/>
    <w:rsid w:val="00944CCB"/>
    <w:rPr>
      <w:rFonts w:ascii="Wingdings" w:hAnsi="Wingdings" w:cs="Wingdings"/>
    </w:rPr>
  </w:style>
  <w:style w:type="character" w:customStyle="1" w:styleId="WW8Num35z0">
    <w:name w:val="WW8Num35z0"/>
    <w:rsid w:val="00944CCB"/>
    <w:rPr>
      <w:rFonts w:ascii="Calibri" w:eastAsia="Times New Roman" w:hAnsi="Calibri" w:cs="Calibri"/>
    </w:rPr>
  </w:style>
  <w:style w:type="character" w:customStyle="1" w:styleId="WW8Num35z1">
    <w:name w:val="WW8Num35z1"/>
    <w:rsid w:val="00944CCB"/>
    <w:rPr>
      <w:rFonts w:ascii="Courier New" w:hAnsi="Courier New" w:cs="Courier New"/>
    </w:rPr>
  </w:style>
  <w:style w:type="character" w:customStyle="1" w:styleId="WW8Num35z2">
    <w:name w:val="WW8Num35z2"/>
    <w:rsid w:val="00944CCB"/>
    <w:rPr>
      <w:rFonts w:ascii="Wingdings" w:hAnsi="Wingdings" w:cs="Wingdings"/>
    </w:rPr>
  </w:style>
  <w:style w:type="character" w:customStyle="1" w:styleId="WW8Num35z3">
    <w:name w:val="WW8Num35z3"/>
    <w:rsid w:val="00944CCB"/>
    <w:rPr>
      <w:rFonts w:ascii="Symbol" w:hAnsi="Symbol" w:cs="Symbol"/>
    </w:rPr>
  </w:style>
  <w:style w:type="character" w:customStyle="1" w:styleId="WW8Num36z0">
    <w:name w:val="WW8Num36z0"/>
    <w:rsid w:val="00944CCB"/>
    <w:rPr>
      <w:lang w:val="el-GR"/>
    </w:rPr>
  </w:style>
  <w:style w:type="character" w:customStyle="1" w:styleId="WW8Num36z1">
    <w:name w:val="WW8Num36z1"/>
    <w:rsid w:val="00944CCB"/>
  </w:style>
  <w:style w:type="character" w:customStyle="1" w:styleId="WW8Num36z2">
    <w:name w:val="WW8Num36z2"/>
    <w:rsid w:val="00944CCB"/>
  </w:style>
  <w:style w:type="character" w:customStyle="1" w:styleId="WW8Num36z3">
    <w:name w:val="WW8Num36z3"/>
    <w:rsid w:val="00944CCB"/>
  </w:style>
  <w:style w:type="character" w:customStyle="1" w:styleId="WW8Num36z4">
    <w:name w:val="WW8Num36z4"/>
    <w:rsid w:val="00944CCB"/>
  </w:style>
  <w:style w:type="character" w:customStyle="1" w:styleId="WW8Num36z5">
    <w:name w:val="WW8Num36z5"/>
    <w:rsid w:val="00944CCB"/>
  </w:style>
  <w:style w:type="character" w:customStyle="1" w:styleId="WW8Num36z6">
    <w:name w:val="WW8Num36z6"/>
    <w:rsid w:val="00944CCB"/>
  </w:style>
  <w:style w:type="character" w:customStyle="1" w:styleId="WW8Num36z7">
    <w:name w:val="WW8Num36z7"/>
    <w:rsid w:val="00944CCB"/>
  </w:style>
  <w:style w:type="character" w:customStyle="1" w:styleId="WW8Num36z8">
    <w:name w:val="WW8Num36z8"/>
    <w:rsid w:val="00944CCB"/>
  </w:style>
  <w:style w:type="character" w:customStyle="1" w:styleId="WW8Num37z0">
    <w:name w:val="WW8Num37z0"/>
    <w:rsid w:val="00944CCB"/>
    <w:rPr>
      <w:rFonts w:ascii="Calibri" w:eastAsia="Times New Roman" w:hAnsi="Calibri" w:cs="Calibri"/>
    </w:rPr>
  </w:style>
  <w:style w:type="character" w:customStyle="1" w:styleId="WW8Num37z1">
    <w:name w:val="WW8Num37z1"/>
    <w:rsid w:val="00944CCB"/>
    <w:rPr>
      <w:rFonts w:ascii="Courier New" w:hAnsi="Courier New" w:cs="Courier New"/>
    </w:rPr>
  </w:style>
  <w:style w:type="character" w:customStyle="1" w:styleId="WW8Num37z2">
    <w:name w:val="WW8Num37z2"/>
    <w:rsid w:val="00944CCB"/>
    <w:rPr>
      <w:rFonts w:ascii="Wingdings" w:hAnsi="Wingdings" w:cs="Wingdings"/>
    </w:rPr>
  </w:style>
  <w:style w:type="character" w:customStyle="1" w:styleId="WW8Num37z3">
    <w:name w:val="WW8Num37z3"/>
    <w:rsid w:val="00944CCB"/>
    <w:rPr>
      <w:rFonts w:ascii="Symbol" w:hAnsi="Symbol" w:cs="Symbol"/>
    </w:rPr>
  </w:style>
  <w:style w:type="character" w:customStyle="1" w:styleId="WW8Num38z0">
    <w:name w:val="WW8Num38z0"/>
    <w:rsid w:val="00944CCB"/>
  </w:style>
  <w:style w:type="character" w:customStyle="1" w:styleId="WW8Num38z1">
    <w:name w:val="WW8Num38z1"/>
    <w:rsid w:val="00944CCB"/>
  </w:style>
  <w:style w:type="character" w:customStyle="1" w:styleId="WW8Num38z2">
    <w:name w:val="WW8Num38z2"/>
    <w:rsid w:val="00944CCB"/>
  </w:style>
  <w:style w:type="character" w:customStyle="1" w:styleId="WW8Num38z3">
    <w:name w:val="WW8Num38z3"/>
    <w:rsid w:val="00944CCB"/>
  </w:style>
  <w:style w:type="character" w:customStyle="1" w:styleId="WW8Num38z4">
    <w:name w:val="WW8Num38z4"/>
    <w:rsid w:val="00944CCB"/>
  </w:style>
  <w:style w:type="character" w:customStyle="1" w:styleId="WW8Num38z5">
    <w:name w:val="WW8Num38z5"/>
    <w:rsid w:val="00944CCB"/>
  </w:style>
  <w:style w:type="character" w:customStyle="1" w:styleId="WW8Num38z6">
    <w:name w:val="WW8Num38z6"/>
    <w:rsid w:val="00944CCB"/>
  </w:style>
  <w:style w:type="character" w:customStyle="1" w:styleId="WW8Num38z7">
    <w:name w:val="WW8Num38z7"/>
    <w:rsid w:val="00944CCB"/>
  </w:style>
  <w:style w:type="character" w:customStyle="1" w:styleId="WW8Num38z8">
    <w:name w:val="WW8Num38z8"/>
    <w:rsid w:val="00944CCB"/>
  </w:style>
  <w:style w:type="character" w:customStyle="1" w:styleId="WW-DefaultParagraphFont111111111111111">
    <w:name w:val="WW-Default Paragraph Font111111111111111"/>
    <w:rsid w:val="00944CCB"/>
  </w:style>
  <w:style w:type="character" w:customStyle="1" w:styleId="WW8Num4z1">
    <w:name w:val="WW8Num4z1"/>
    <w:rsid w:val="00944CCB"/>
    <w:rPr>
      <w:rFonts w:cs="Times New Roman"/>
    </w:rPr>
  </w:style>
  <w:style w:type="character" w:customStyle="1" w:styleId="WW8Num5z1">
    <w:name w:val="WW8Num5z1"/>
    <w:rsid w:val="00944CCB"/>
    <w:rPr>
      <w:rFonts w:cs="Times New Roman"/>
    </w:rPr>
  </w:style>
  <w:style w:type="character" w:customStyle="1" w:styleId="WW8Num6z1">
    <w:name w:val="WW8Num6z1"/>
    <w:rsid w:val="00944CC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944CCB"/>
  </w:style>
  <w:style w:type="character" w:customStyle="1" w:styleId="WW8Num29z5">
    <w:name w:val="WW8Num29z5"/>
    <w:rsid w:val="00944CCB"/>
  </w:style>
  <w:style w:type="character" w:customStyle="1" w:styleId="WW8Num29z6">
    <w:name w:val="WW8Num29z6"/>
    <w:rsid w:val="00944CCB"/>
  </w:style>
  <w:style w:type="character" w:customStyle="1" w:styleId="WW8Num29z7">
    <w:name w:val="WW8Num29z7"/>
    <w:rsid w:val="00944CCB"/>
  </w:style>
  <w:style w:type="character" w:customStyle="1" w:styleId="WW8Num29z8">
    <w:name w:val="WW8Num29z8"/>
    <w:rsid w:val="00944CCB"/>
  </w:style>
  <w:style w:type="character" w:customStyle="1" w:styleId="WW8Num30z3">
    <w:name w:val="WW8Num30z3"/>
    <w:rsid w:val="00944CCB"/>
    <w:rPr>
      <w:rFonts w:ascii="Symbol" w:hAnsi="Symbol" w:cs="Symbol"/>
    </w:rPr>
  </w:style>
  <w:style w:type="character" w:customStyle="1" w:styleId="WW8Num31z1">
    <w:name w:val="WW8Num31z1"/>
    <w:rsid w:val="00944CCB"/>
  </w:style>
  <w:style w:type="character" w:customStyle="1" w:styleId="WW8Num31z2">
    <w:name w:val="WW8Num31z2"/>
    <w:rsid w:val="00944CCB"/>
  </w:style>
  <w:style w:type="character" w:customStyle="1" w:styleId="WW8Num31z3">
    <w:name w:val="WW8Num31z3"/>
    <w:rsid w:val="00944CCB"/>
  </w:style>
  <w:style w:type="character" w:customStyle="1" w:styleId="WW8Num31z4">
    <w:name w:val="WW8Num31z4"/>
    <w:rsid w:val="00944CCB"/>
  </w:style>
  <w:style w:type="character" w:customStyle="1" w:styleId="WW8Num31z5">
    <w:name w:val="WW8Num31z5"/>
    <w:rsid w:val="00944CCB"/>
  </w:style>
  <w:style w:type="character" w:customStyle="1" w:styleId="WW8Num31z6">
    <w:name w:val="WW8Num31z6"/>
    <w:rsid w:val="00944CCB"/>
  </w:style>
  <w:style w:type="character" w:customStyle="1" w:styleId="WW8Num31z7">
    <w:name w:val="WW8Num31z7"/>
    <w:rsid w:val="00944CCB"/>
  </w:style>
  <w:style w:type="character" w:customStyle="1" w:styleId="WW8Num31z8">
    <w:name w:val="WW8Num31z8"/>
    <w:rsid w:val="00944CCB"/>
  </w:style>
  <w:style w:type="character" w:customStyle="1" w:styleId="WW8Num39z0">
    <w:name w:val="WW8Num39z0"/>
    <w:rsid w:val="00944CCB"/>
    <w:rPr>
      <w:rFonts w:ascii="Calibri" w:eastAsia="Times New Roman" w:hAnsi="Calibri" w:cs="Calibri"/>
    </w:rPr>
  </w:style>
  <w:style w:type="character" w:customStyle="1" w:styleId="WW8Num39z1">
    <w:name w:val="WW8Num39z1"/>
    <w:rsid w:val="00944CCB"/>
    <w:rPr>
      <w:rFonts w:ascii="Courier New" w:hAnsi="Courier New" w:cs="Courier New"/>
    </w:rPr>
  </w:style>
  <w:style w:type="character" w:customStyle="1" w:styleId="WW8Num39z2">
    <w:name w:val="WW8Num39z2"/>
    <w:rsid w:val="00944CCB"/>
    <w:rPr>
      <w:rFonts w:ascii="Wingdings" w:hAnsi="Wingdings" w:cs="Wingdings"/>
    </w:rPr>
  </w:style>
  <w:style w:type="character" w:customStyle="1" w:styleId="WW8Num39z3">
    <w:name w:val="WW8Num39z3"/>
    <w:rsid w:val="00944CCB"/>
    <w:rPr>
      <w:rFonts w:ascii="Symbol" w:hAnsi="Symbol" w:cs="Symbol"/>
    </w:rPr>
  </w:style>
  <w:style w:type="character" w:customStyle="1" w:styleId="WW8Num40z0">
    <w:name w:val="WW8Num40z0"/>
    <w:rsid w:val="00944CCB"/>
    <w:rPr>
      <w:rFonts w:ascii="Symbol" w:hAnsi="Symbol" w:cs="Symbol"/>
    </w:rPr>
  </w:style>
  <w:style w:type="character" w:customStyle="1" w:styleId="WW8Num40z1">
    <w:name w:val="WW8Num40z1"/>
    <w:rsid w:val="00944CCB"/>
    <w:rPr>
      <w:rFonts w:ascii="Courier New" w:hAnsi="Courier New" w:cs="Courier New"/>
    </w:rPr>
  </w:style>
  <w:style w:type="character" w:customStyle="1" w:styleId="WW8Num40z2">
    <w:name w:val="WW8Num40z2"/>
    <w:rsid w:val="00944CCB"/>
    <w:rPr>
      <w:rFonts w:ascii="Wingdings" w:hAnsi="Wingdings" w:cs="Wingdings"/>
    </w:rPr>
  </w:style>
  <w:style w:type="character" w:customStyle="1" w:styleId="WW8Num41z0">
    <w:name w:val="WW8Num41z0"/>
    <w:rsid w:val="00944CCB"/>
    <w:rPr>
      <w:rFonts w:ascii="Arial" w:hAnsi="Arial" w:cs="Times New Roman"/>
      <w:b/>
      <w:i w:val="0"/>
      <w:sz w:val="20"/>
      <w:szCs w:val="20"/>
    </w:rPr>
  </w:style>
  <w:style w:type="character" w:customStyle="1" w:styleId="WW8Num41z1">
    <w:name w:val="WW8Num41z1"/>
    <w:rsid w:val="00944CCB"/>
    <w:rPr>
      <w:rFonts w:cs="Times New Roman"/>
    </w:rPr>
  </w:style>
  <w:style w:type="character" w:customStyle="1" w:styleId="WW8Num41z2">
    <w:name w:val="WW8Num41z2"/>
    <w:rsid w:val="00944CCB"/>
    <w:rPr>
      <w:rFonts w:ascii="Arial" w:hAnsi="Arial" w:cs="Times New Roman"/>
      <w:b w:val="0"/>
      <w:i w:val="0"/>
    </w:rPr>
  </w:style>
  <w:style w:type="character" w:customStyle="1" w:styleId="WW8Num41z3">
    <w:name w:val="WW8Num41z3"/>
    <w:rsid w:val="00944CCB"/>
    <w:rPr>
      <w:rFonts w:ascii="Arial" w:hAnsi="Arial" w:cs="Times New Roman"/>
      <w:b w:val="0"/>
      <w:i w:val="0"/>
      <w:sz w:val="20"/>
      <w:szCs w:val="20"/>
    </w:rPr>
  </w:style>
  <w:style w:type="character" w:customStyle="1" w:styleId="DefaultParagraphFont1">
    <w:name w:val="Default Paragraph Font1"/>
    <w:rsid w:val="00944CCB"/>
  </w:style>
  <w:style w:type="character" w:customStyle="1" w:styleId="Heading1Char">
    <w:name w:val="Heading 1 Char"/>
    <w:rsid w:val="00944CCB"/>
    <w:rPr>
      <w:rFonts w:ascii="Arial" w:hAnsi="Arial" w:cs="Arial"/>
      <w:b/>
      <w:bCs/>
      <w:color w:val="333399"/>
      <w:sz w:val="28"/>
      <w:szCs w:val="32"/>
      <w:lang w:val="en-US"/>
    </w:rPr>
  </w:style>
  <w:style w:type="character" w:customStyle="1" w:styleId="Heading2Char">
    <w:name w:val="Heading 2 Char"/>
    <w:rsid w:val="00944CCB"/>
    <w:rPr>
      <w:rFonts w:ascii="Arial" w:hAnsi="Arial" w:cs="Arial"/>
      <w:b/>
      <w:color w:val="002060"/>
      <w:sz w:val="24"/>
      <w:szCs w:val="22"/>
      <w:lang w:val="en-GB"/>
    </w:rPr>
  </w:style>
  <w:style w:type="character" w:customStyle="1" w:styleId="Heading5Char">
    <w:name w:val="Heading 5 Char"/>
    <w:rsid w:val="00944CCB"/>
    <w:rPr>
      <w:rFonts w:ascii="Calibri" w:eastAsia="Times New Roman" w:hAnsi="Calibri" w:cs="Times New Roman"/>
      <w:b/>
      <w:bCs/>
      <w:i/>
      <w:iCs/>
      <w:sz w:val="26"/>
      <w:szCs w:val="26"/>
      <w:lang w:val="en-GB"/>
    </w:rPr>
  </w:style>
  <w:style w:type="character" w:customStyle="1" w:styleId="DateChar">
    <w:name w:val="Date Char"/>
    <w:rsid w:val="00944CCB"/>
    <w:rPr>
      <w:sz w:val="24"/>
      <w:szCs w:val="24"/>
      <w:lang w:val="en-GB"/>
    </w:rPr>
  </w:style>
  <w:style w:type="character" w:customStyle="1" w:styleId="FooterChar">
    <w:name w:val="Footer Char"/>
    <w:rsid w:val="00944CCB"/>
    <w:rPr>
      <w:rFonts w:eastAsia="MS Mincho" w:cs="Times New Roman"/>
      <w:sz w:val="24"/>
      <w:szCs w:val="24"/>
      <w:lang w:val="en-US" w:eastAsia="ja-JP"/>
    </w:rPr>
  </w:style>
  <w:style w:type="character" w:customStyle="1" w:styleId="CommentReference">
    <w:name w:val="Comment Reference"/>
    <w:rsid w:val="00944CCB"/>
    <w:rPr>
      <w:sz w:val="16"/>
    </w:rPr>
  </w:style>
  <w:style w:type="character" w:styleId="-">
    <w:name w:val="Hyperlink"/>
    <w:uiPriority w:val="99"/>
    <w:rsid w:val="00944CCB"/>
    <w:rPr>
      <w:color w:val="0000FF"/>
      <w:u w:val="single"/>
    </w:rPr>
  </w:style>
  <w:style w:type="character" w:customStyle="1" w:styleId="HeaderChar">
    <w:name w:val="Header Char"/>
    <w:rsid w:val="00944CCB"/>
    <w:rPr>
      <w:rFonts w:cs="Times New Roman"/>
      <w:sz w:val="24"/>
      <w:szCs w:val="24"/>
      <w:lang w:val="en-GB"/>
    </w:rPr>
  </w:style>
  <w:style w:type="character" w:styleId="a3">
    <w:name w:val="page number"/>
    <w:rsid w:val="00944CCB"/>
    <w:rPr>
      <w:rFonts w:cs="Times New Roman"/>
    </w:rPr>
  </w:style>
  <w:style w:type="character" w:customStyle="1" w:styleId="BalloonTextChar">
    <w:name w:val="Balloon Text Char"/>
    <w:rsid w:val="00944CCB"/>
    <w:rPr>
      <w:rFonts w:ascii="Tahoma" w:hAnsi="Tahoma" w:cs="Tahoma"/>
      <w:sz w:val="16"/>
      <w:szCs w:val="16"/>
      <w:lang w:val="en-GB"/>
    </w:rPr>
  </w:style>
  <w:style w:type="character" w:customStyle="1" w:styleId="CommentTextChar">
    <w:name w:val="Comment Text Char"/>
    <w:rsid w:val="00944CCB"/>
    <w:rPr>
      <w:rFonts w:cs="Times New Roman"/>
      <w:lang w:val="en-GB"/>
    </w:rPr>
  </w:style>
  <w:style w:type="character" w:customStyle="1" w:styleId="CommentSubjectChar">
    <w:name w:val="Comment Subject Char"/>
    <w:rsid w:val="00944CCB"/>
    <w:rPr>
      <w:rFonts w:cs="Times New Roman"/>
      <w:b/>
      <w:bCs/>
      <w:lang w:val="en-GB"/>
    </w:rPr>
  </w:style>
  <w:style w:type="character" w:customStyle="1" w:styleId="BodyTextChar">
    <w:name w:val="Body Text Char"/>
    <w:rsid w:val="00944CCB"/>
    <w:rPr>
      <w:rFonts w:cs="Times New Roman"/>
      <w:sz w:val="24"/>
      <w:szCs w:val="24"/>
      <w:lang w:val="en-GB"/>
    </w:rPr>
  </w:style>
  <w:style w:type="character" w:customStyle="1" w:styleId="11">
    <w:name w:val="Κείμενο κράτησης θέσης1"/>
    <w:rsid w:val="00944CCB"/>
    <w:rPr>
      <w:rFonts w:cs="Times New Roman"/>
      <w:color w:val="808080"/>
    </w:rPr>
  </w:style>
  <w:style w:type="character" w:customStyle="1" w:styleId="a4">
    <w:name w:val="Χαρακτήρες υποσημείωσης"/>
    <w:rsid w:val="00944CCB"/>
    <w:rPr>
      <w:rFonts w:cs="Times New Roman"/>
      <w:vertAlign w:val="superscript"/>
    </w:rPr>
  </w:style>
  <w:style w:type="character" w:customStyle="1" w:styleId="FootnoteTextChar">
    <w:name w:val="Footnote Text Char"/>
    <w:rsid w:val="00944CCB"/>
    <w:rPr>
      <w:rFonts w:ascii="Calibri" w:hAnsi="Calibri" w:cs="Times New Roman"/>
    </w:rPr>
  </w:style>
  <w:style w:type="character" w:customStyle="1" w:styleId="Heading3Char">
    <w:name w:val="Heading 3 Char"/>
    <w:rsid w:val="00944CCB"/>
    <w:rPr>
      <w:rFonts w:ascii="Arial" w:hAnsi="Arial" w:cs="Arial"/>
      <w:b/>
      <w:bCs/>
      <w:sz w:val="22"/>
      <w:szCs w:val="26"/>
      <w:lang w:val="en-GB"/>
    </w:rPr>
  </w:style>
  <w:style w:type="character" w:customStyle="1" w:styleId="Heading4Char">
    <w:name w:val="Heading 4 Char"/>
    <w:rsid w:val="00944CCB"/>
    <w:rPr>
      <w:rFonts w:ascii="Arial" w:eastAsia="Times New Roman" w:hAnsi="Arial" w:cs="Times New Roman"/>
      <w:b/>
      <w:bCs/>
      <w:sz w:val="22"/>
      <w:szCs w:val="28"/>
      <w:lang w:val="en-GB"/>
    </w:rPr>
  </w:style>
  <w:style w:type="character" w:customStyle="1" w:styleId="DocTitleChar">
    <w:name w:val="Doc Title Char"/>
    <w:basedOn w:val="Heading1Char"/>
    <w:rsid w:val="00944CCB"/>
    <w:rPr>
      <w:rFonts w:ascii="Arial" w:hAnsi="Arial" w:cs="Arial"/>
      <w:b/>
      <w:bCs/>
      <w:color w:val="333399"/>
      <w:sz w:val="28"/>
      <w:szCs w:val="32"/>
      <w:lang w:val="en-US"/>
    </w:rPr>
  </w:style>
  <w:style w:type="character" w:customStyle="1" w:styleId="Style1Char">
    <w:name w:val="Style1 Char"/>
    <w:rsid w:val="00944CCB"/>
    <w:rPr>
      <w:rFonts w:ascii="Calibri" w:hAnsi="Calibri" w:cs="Calibri"/>
      <w:b/>
      <w:bCs/>
      <w:color w:val="333399"/>
      <w:sz w:val="40"/>
      <w:szCs w:val="40"/>
      <w:lang w:val="en-US"/>
    </w:rPr>
  </w:style>
  <w:style w:type="character" w:customStyle="1" w:styleId="ContentsChar">
    <w:name w:val="Contents Char"/>
    <w:rsid w:val="00944CCB"/>
    <w:rPr>
      <w:rFonts w:ascii="Calibri" w:hAnsi="Calibri" w:cs="Calibri"/>
      <w:b/>
      <w:bCs/>
      <w:color w:val="333399"/>
      <w:sz w:val="28"/>
      <w:szCs w:val="32"/>
      <w:lang w:val="en-US"/>
    </w:rPr>
  </w:style>
  <w:style w:type="character" w:customStyle="1" w:styleId="EndnoteTextChar">
    <w:name w:val="Endnote Text Char"/>
    <w:rsid w:val="00944CCB"/>
    <w:rPr>
      <w:rFonts w:ascii="Calibri" w:hAnsi="Calibri" w:cs="Calibri"/>
      <w:lang w:val="en-GB"/>
    </w:rPr>
  </w:style>
  <w:style w:type="character" w:customStyle="1" w:styleId="a5">
    <w:name w:val="Χαρακτήρες σημείωσης τέλους"/>
    <w:rsid w:val="00944CCB"/>
    <w:rPr>
      <w:vertAlign w:val="superscript"/>
    </w:rPr>
  </w:style>
  <w:style w:type="character" w:customStyle="1" w:styleId="FootnoteReference2">
    <w:name w:val="Footnote Reference2"/>
    <w:rsid w:val="00944CCB"/>
    <w:rPr>
      <w:vertAlign w:val="superscript"/>
    </w:rPr>
  </w:style>
  <w:style w:type="character" w:customStyle="1" w:styleId="EndnoteReference1">
    <w:name w:val="Endnote Reference1"/>
    <w:rsid w:val="00944CCB"/>
    <w:rPr>
      <w:vertAlign w:val="superscript"/>
    </w:rPr>
  </w:style>
  <w:style w:type="character" w:customStyle="1" w:styleId="a6">
    <w:name w:val="Κουκκίδες"/>
    <w:rsid w:val="00944CCB"/>
    <w:rPr>
      <w:rFonts w:ascii="OpenSymbol" w:eastAsia="OpenSymbol" w:hAnsi="OpenSymbol" w:cs="OpenSymbol"/>
    </w:rPr>
  </w:style>
  <w:style w:type="character" w:styleId="a7">
    <w:name w:val="Strong"/>
    <w:uiPriority w:val="22"/>
    <w:qFormat/>
    <w:rsid w:val="00944CCB"/>
    <w:rPr>
      <w:b/>
      <w:bCs/>
    </w:rPr>
  </w:style>
  <w:style w:type="character" w:customStyle="1" w:styleId="12">
    <w:name w:val="Προεπιλεγμένη γραμματοσειρά1"/>
    <w:rsid w:val="00944CCB"/>
  </w:style>
  <w:style w:type="character" w:customStyle="1" w:styleId="a8">
    <w:name w:val="Σύμβολο υποσημείωσης"/>
    <w:rsid w:val="00944CCB"/>
    <w:rPr>
      <w:vertAlign w:val="superscript"/>
    </w:rPr>
  </w:style>
  <w:style w:type="character" w:styleId="a9">
    <w:name w:val="Emphasis"/>
    <w:qFormat/>
    <w:rsid w:val="00944CCB"/>
    <w:rPr>
      <w:i/>
      <w:iCs/>
    </w:rPr>
  </w:style>
  <w:style w:type="character" w:customStyle="1" w:styleId="aa">
    <w:name w:val="Χαρακτήρες αρίθμησης"/>
    <w:rsid w:val="00944CCB"/>
  </w:style>
  <w:style w:type="character" w:customStyle="1" w:styleId="normalwithoutspacingChar">
    <w:name w:val="normal_without_spacing Char"/>
    <w:rsid w:val="00944CCB"/>
    <w:rPr>
      <w:rFonts w:ascii="Calibri" w:hAnsi="Calibri" w:cs="Calibri"/>
      <w:sz w:val="22"/>
      <w:szCs w:val="24"/>
    </w:rPr>
  </w:style>
  <w:style w:type="character" w:customStyle="1" w:styleId="FootnoteTextChar1">
    <w:name w:val="Footnote Text Char1"/>
    <w:rsid w:val="00944CCB"/>
    <w:rPr>
      <w:rFonts w:ascii="Calibri" w:hAnsi="Calibri" w:cs="Calibri"/>
      <w:lang w:val="en-IE" w:eastAsia="zh-CN"/>
    </w:rPr>
  </w:style>
  <w:style w:type="character" w:customStyle="1" w:styleId="foothangingChar">
    <w:name w:val="foot_hanging Char"/>
    <w:rsid w:val="00944CCB"/>
    <w:rPr>
      <w:rFonts w:ascii="Calibri" w:hAnsi="Calibri" w:cs="Calibri"/>
      <w:sz w:val="18"/>
      <w:szCs w:val="18"/>
      <w:lang w:val="en-IE" w:eastAsia="zh-CN"/>
    </w:rPr>
  </w:style>
  <w:style w:type="character" w:customStyle="1" w:styleId="HTMLPreformattedChar">
    <w:name w:val="HTML Preformatted Char"/>
    <w:rsid w:val="00944CCB"/>
    <w:rPr>
      <w:rFonts w:ascii="Courier New" w:hAnsi="Courier New" w:cs="Courier New"/>
    </w:rPr>
  </w:style>
  <w:style w:type="character" w:customStyle="1" w:styleId="apple-converted-space">
    <w:name w:val="apple-converted-space"/>
    <w:basedOn w:val="WW-DefaultParagraphFont111111111111111"/>
    <w:rsid w:val="00944CCB"/>
  </w:style>
  <w:style w:type="character" w:customStyle="1" w:styleId="BodyTextIndent3Char">
    <w:name w:val="Body Text Indent 3 Char"/>
    <w:rsid w:val="00944CCB"/>
    <w:rPr>
      <w:rFonts w:ascii="Calibri" w:hAnsi="Calibri" w:cs="Calibri"/>
      <w:sz w:val="16"/>
      <w:szCs w:val="16"/>
      <w:lang w:val="en-GB"/>
    </w:rPr>
  </w:style>
  <w:style w:type="character" w:customStyle="1" w:styleId="WW-FootnoteReference">
    <w:name w:val="WW-Footnote Reference"/>
    <w:rsid w:val="00944CCB"/>
    <w:rPr>
      <w:vertAlign w:val="superscript"/>
    </w:rPr>
  </w:style>
  <w:style w:type="character" w:customStyle="1" w:styleId="WW-EndnoteReference">
    <w:name w:val="WW-Endnote Reference"/>
    <w:rsid w:val="00944CCB"/>
    <w:rPr>
      <w:vertAlign w:val="superscript"/>
    </w:rPr>
  </w:style>
  <w:style w:type="character" w:customStyle="1" w:styleId="FootnoteReference1">
    <w:name w:val="Footnote Reference1"/>
    <w:rsid w:val="00944CCB"/>
    <w:rPr>
      <w:vertAlign w:val="superscript"/>
    </w:rPr>
  </w:style>
  <w:style w:type="character" w:customStyle="1" w:styleId="FootnoteTextChar2">
    <w:name w:val="Footnote Text Char2"/>
    <w:rsid w:val="00944CCB"/>
    <w:rPr>
      <w:rFonts w:ascii="Calibri" w:hAnsi="Calibri" w:cs="Calibri"/>
      <w:sz w:val="18"/>
      <w:lang w:val="en-IE" w:eastAsia="zh-CN"/>
    </w:rPr>
  </w:style>
  <w:style w:type="character" w:customStyle="1" w:styleId="foothangingChar1">
    <w:name w:val="foot_hanging Char1"/>
    <w:rsid w:val="00944CCB"/>
    <w:rPr>
      <w:rFonts w:ascii="Calibri" w:hAnsi="Calibri" w:cs="Calibri"/>
      <w:sz w:val="18"/>
      <w:szCs w:val="18"/>
      <w:lang w:val="en-IE" w:eastAsia="zh-CN"/>
    </w:rPr>
  </w:style>
  <w:style w:type="character" w:customStyle="1" w:styleId="footersChar">
    <w:name w:val="footers Char"/>
    <w:basedOn w:val="foothangingChar1"/>
    <w:rsid w:val="00944CCB"/>
    <w:rPr>
      <w:rFonts w:ascii="Calibri" w:hAnsi="Calibri" w:cs="Calibri"/>
      <w:sz w:val="18"/>
      <w:szCs w:val="18"/>
      <w:lang w:val="en-IE" w:eastAsia="zh-CN"/>
    </w:rPr>
  </w:style>
  <w:style w:type="character" w:customStyle="1" w:styleId="CommentTextChar1">
    <w:name w:val="Comment Text Char1"/>
    <w:rsid w:val="00944CCB"/>
    <w:rPr>
      <w:rFonts w:ascii="Calibri" w:hAnsi="Calibri" w:cs="Calibri"/>
      <w:lang w:val="en-GB" w:eastAsia="zh-CN"/>
    </w:rPr>
  </w:style>
  <w:style w:type="character" w:customStyle="1" w:styleId="HTMLPreformattedChar1">
    <w:name w:val="HTML Preformatted Char1"/>
    <w:rsid w:val="00944CCB"/>
    <w:rPr>
      <w:rFonts w:ascii="Courier New" w:hAnsi="Courier New" w:cs="Courier New"/>
      <w:lang w:eastAsia="zh-CN"/>
    </w:rPr>
  </w:style>
  <w:style w:type="character" w:customStyle="1" w:styleId="BodyText3Char">
    <w:name w:val="Body Text 3 Char"/>
    <w:rsid w:val="00944CCB"/>
    <w:rPr>
      <w:rFonts w:ascii="Calibri" w:hAnsi="Calibri" w:cs="Calibri"/>
      <w:sz w:val="16"/>
      <w:szCs w:val="16"/>
      <w:lang w:val="en-GB" w:eastAsia="zh-CN"/>
    </w:rPr>
  </w:style>
  <w:style w:type="character" w:customStyle="1" w:styleId="WW-FootnoteReference1">
    <w:name w:val="WW-Footnote Reference1"/>
    <w:rsid w:val="00944CCB"/>
    <w:rPr>
      <w:vertAlign w:val="superscript"/>
    </w:rPr>
  </w:style>
  <w:style w:type="character" w:customStyle="1" w:styleId="WW-EndnoteReference1">
    <w:name w:val="WW-Endnote Reference1"/>
    <w:rsid w:val="00944CCB"/>
    <w:rPr>
      <w:vertAlign w:val="superscript"/>
    </w:rPr>
  </w:style>
  <w:style w:type="character" w:customStyle="1" w:styleId="WW-FootnoteReference2">
    <w:name w:val="WW-Footnote Reference2"/>
    <w:rsid w:val="00944CCB"/>
    <w:rPr>
      <w:vertAlign w:val="superscript"/>
    </w:rPr>
  </w:style>
  <w:style w:type="character" w:customStyle="1" w:styleId="WW-EndnoteReference2">
    <w:name w:val="WW-Endnote Reference2"/>
    <w:rsid w:val="00944CCB"/>
    <w:rPr>
      <w:vertAlign w:val="superscript"/>
    </w:rPr>
  </w:style>
  <w:style w:type="character" w:customStyle="1" w:styleId="FootnoteTextChar3">
    <w:name w:val="Footnote Text Char3"/>
    <w:rsid w:val="00944CCB"/>
    <w:rPr>
      <w:rFonts w:ascii="Calibri" w:hAnsi="Calibri" w:cs="Calibri"/>
      <w:sz w:val="18"/>
      <w:lang w:val="en-IE" w:eastAsia="zh-CN"/>
    </w:rPr>
  </w:style>
  <w:style w:type="character" w:customStyle="1" w:styleId="foothangingChar2">
    <w:name w:val="foot_hanging Char2"/>
    <w:rsid w:val="00944CCB"/>
    <w:rPr>
      <w:rFonts w:ascii="Calibri" w:hAnsi="Calibri" w:cs="Calibri"/>
      <w:sz w:val="18"/>
      <w:szCs w:val="18"/>
      <w:lang w:val="en-IE" w:eastAsia="zh-CN"/>
    </w:rPr>
  </w:style>
  <w:style w:type="character" w:customStyle="1" w:styleId="footersChar1">
    <w:name w:val="footers Char1"/>
    <w:basedOn w:val="foothangingChar2"/>
    <w:rsid w:val="00944CCB"/>
    <w:rPr>
      <w:rFonts w:ascii="Calibri" w:hAnsi="Calibri" w:cs="Calibri"/>
      <w:sz w:val="18"/>
      <w:szCs w:val="18"/>
      <w:lang w:val="en-IE" w:eastAsia="zh-CN"/>
    </w:rPr>
  </w:style>
  <w:style w:type="character" w:customStyle="1" w:styleId="foootChar">
    <w:name w:val="fooot Char"/>
    <w:basedOn w:val="footersChar1"/>
    <w:rsid w:val="00944CCB"/>
    <w:rPr>
      <w:rFonts w:ascii="Calibri" w:hAnsi="Calibri" w:cs="Calibri"/>
      <w:sz w:val="18"/>
      <w:szCs w:val="18"/>
      <w:lang w:val="en-IE" w:eastAsia="zh-CN"/>
    </w:rPr>
  </w:style>
  <w:style w:type="character" w:customStyle="1" w:styleId="13">
    <w:name w:val="Παραπομπή υποσημείωσης1"/>
    <w:rsid w:val="00944CCB"/>
    <w:rPr>
      <w:vertAlign w:val="superscript"/>
    </w:rPr>
  </w:style>
  <w:style w:type="character" w:customStyle="1" w:styleId="14">
    <w:name w:val="Παραπομπή σημείωσης τέλους1"/>
    <w:rsid w:val="00944CCB"/>
    <w:rPr>
      <w:vertAlign w:val="superscript"/>
    </w:rPr>
  </w:style>
  <w:style w:type="character" w:customStyle="1" w:styleId="Char">
    <w:name w:val="Κείμενο πλαισίου Char"/>
    <w:uiPriority w:val="99"/>
    <w:rsid w:val="00944CCB"/>
    <w:rPr>
      <w:rFonts w:ascii="Tahoma" w:hAnsi="Tahoma" w:cs="Tahoma"/>
      <w:sz w:val="16"/>
      <w:szCs w:val="16"/>
      <w:lang w:val="en-GB"/>
    </w:rPr>
  </w:style>
  <w:style w:type="character" w:customStyle="1" w:styleId="15">
    <w:name w:val="Παραπομπή σχολίου1"/>
    <w:rsid w:val="00944CCB"/>
    <w:rPr>
      <w:sz w:val="16"/>
      <w:szCs w:val="16"/>
    </w:rPr>
  </w:style>
  <w:style w:type="character" w:customStyle="1" w:styleId="Char0">
    <w:name w:val="Κείμενο σχολίου Char"/>
    <w:rsid w:val="00944CCB"/>
    <w:rPr>
      <w:rFonts w:ascii="Calibri" w:hAnsi="Calibri" w:cs="Calibri"/>
      <w:lang w:val="en-GB"/>
    </w:rPr>
  </w:style>
  <w:style w:type="character" w:customStyle="1" w:styleId="Char1">
    <w:name w:val="Θέμα σχολίου Char"/>
    <w:rsid w:val="00944CCB"/>
    <w:rPr>
      <w:rFonts w:ascii="Calibri" w:hAnsi="Calibri" w:cs="Calibri"/>
      <w:b/>
      <w:bCs/>
      <w:lang w:val="en-GB"/>
    </w:rPr>
  </w:style>
  <w:style w:type="character" w:customStyle="1" w:styleId="-HTMLChar">
    <w:name w:val="Προ-διαμορφωμένο HTML Char"/>
    <w:rsid w:val="00944CCB"/>
    <w:rPr>
      <w:rFonts w:ascii="Courier New" w:eastAsia="Times New Roman" w:hAnsi="Courier New" w:cs="Courier New"/>
    </w:rPr>
  </w:style>
  <w:style w:type="character" w:customStyle="1" w:styleId="WW-FootnoteReference3">
    <w:name w:val="WW-Footnote Reference3"/>
    <w:rsid w:val="00944CCB"/>
    <w:rPr>
      <w:vertAlign w:val="superscript"/>
    </w:rPr>
  </w:style>
  <w:style w:type="character" w:customStyle="1" w:styleId="WW-EndnoteReference3">
    <w:name w:val="WW-Endnote Reference3"/>
    <w:rsid w:val="00944CCB"/>
    <w:rPr>
      <w:vertAlign w:val="superscript"/>
    </w:rPr>
  </w:style>
  <w:style w:type="character" w:customStyle="1" w:styleId="WW-FootnoteReference4">
    <w:name w:val="WW-Footnote Reference4"/>
    <w:rsid w:val="00944CCB"/>
    <w:rPr>
      <w:vertAlign w:val="superscript"/>
    </w:rPr>
  </w:style>
  <w:style w:type="character" w:customStyle="1" w:styleId="WW-EndnoteReference4">
    <w:name w:val="WW-Endnote Reference4"/>
    <w:rsid w:val="00944CCB"/>
    <w:rPr>
      <w:vertAlign w:val="superscript"/>
    </w:rPr>
  </w:style>
  <w:style w:type="character" w:customStyle="1" w:styleId="WW-FootnoteReference5">
    <w:name w:val="WW-Footnote Reference5"/>
    <w:rsid w:val="00944CCB"/>
    <w:rPr>
      <w:vertAlign w:val="superscript"/>
    </w:rPr>
  </w:style>
  <w:style w:type="character" w:customStyle="1" w:styleId="WW-EndnoteReference5">
    <w:name w:val="WW-Endnote Reference5"/>
    <w:rsid w:val="00944CCB"/>
    <w:rPr>
      <w:vertAlign w:val="superscript"/>
    </w:rPr>
  </w:style>
  <w:style w:type="character" w:customStyle="1" w:styleId="WW-FootnoteReference6">
    <w:name w:val="WW-Footnote Reference6"/>
    <w:rsid w:val="00944CCB"/>
    <w:rPr>
      <w:vertAlign w:val="superscript"/>
    </w:rPr>
  </w:style>
  <w:style w:type="character" w:styleId="-0">
    <w:name w:val="FollowedHyperlink"/>
    <w:rsid w:val="00944CCB"/>
    <w:rPr>
      <w:color w:val="800000"/>
      <w:u w:val="single"/>
    </w:rPr>
  </w:style>
  <w:style w:type="character" w:customStyle="1" w:styleId="WW-EndnoteReference6">
    <w:name w:val="WW-Endnote Reference6"/>
    <w:rsid w:val="00944CCB"/>
    <w:rPr>
      <w:vertAlign w:val="superscript"/>
    </w:rPr>
  </w:style>
  <w:style w:type="character" w:customStyle="1" w:styleId="WW-FootnoteReference7">
    <w:name w:val="WW-Footnote Reference7"/>
    <w:rsid w:val="00944CCB"/>
    <w:rPr>
      <w:vertAlign w:val="superscript"/>
    </w:rPr>
  </w:style>
  <w:style w:type="character" w:customStyle="1" w:styleId="WW-EndnoteReference7">
    <w:name w:val="WW-Endnote Reference7"/>
    <w:rsid w:val="00944CCB"/>
    <w:rPr>
      <w:vertAlign w:val="superscript"/>
    </w:rPr>
  </w:style>
  <w:style w:type="character" w:customStyle="1" w:styleId="WW-FootnoteReference8">
    <w:name w:val="WW-Footnote Reference8"/>
    <w:rsid w:val="00944CCB"/>
    <w:rPr>
      <w:vertAlign w:val="superscript"/>
    </w:rPr>
  </w:style>
  <w:style w:type="character" w:customStyle="1" w:styleId="WW-EndnoteReference8">
    <w:name w:val="WW-Endnote Reference8"/>
    <w:rsid w:val="00944CCB"/>
    <w:rPr>
      <w:vertAlign w:val="superscript"/>
    </w:rPr>
  </w:style>
  <w:style w:type="character" w:customStyle="1" w:styleId="WW-FootnoteReference9">
    <w:name w:val="WW-Footnote Reference9"/>
    <w:rsid w:val="00944CCB"/>
    <w:rPr>
      <w:vertAlign w:val="superscript"/>
    </w:rPr>
  </w:style>
  <w:style w:type="character" w:customStyle="1" w:styleId="WW-EndnoteReference9">
    <w:name w:val="WW-Endnote Reference9"/>
    <w:rsid w:val="00944CCB"/>
    <w:rPr>
      <w:vertAlign w:val="superscript"/>
    </w:rPr>
  </w:style>
  <w:style w:type="character" w:customStyle="1" w:styleId="WW-FootnoteReference10">
    <w:name w:val="WW-Footnote Reference10"/>
    <w:rsid w:val="00944CCB"/>
    <w:rPr>
      <w:vertAlign w:val="superscript"/>
    </w:rPr>
  </w:style>
  <w:style w:type="character" w:customStyle="1" w:styleId="WW-EndnoteReference10">
    <w:name w:val="WW-Endnote Reference10"/>
    <w:rsid w:val="00944CCB"/>
    <w:rPr>
      <w:vertAlign w:val="superscript"/>
    </w:rPr>
  </w:style>
  <w:style w:type="character" w:customStyle="1" w:styleId="WW-FootnoteReference11">
    <w:name w:val="WW-Footnote Reference11"/>
    <w:rsid w:val="00944CCB"/>
    <w:rPr>
      <w:vertAlign w:val="superscript"/>
    </w:rPr>
  </w:style>
  <w:style w:type="character" w:customStyle="1" w:styleId="WW-EndnoteReference11">
    <w:name w:val="WW-Endnote Reference11"/>
    <w:rsid w:val="00944CCB"/>
    <w:rPr>
      <w:vertAlign w:val="superscript"/>
    </w:rPr>
  </w:style>
  <w:style w:type="character" w:customStyle="1" w:styleId="WW-FootnoteReference12">
    <w:name w:val="WW-Footnote Reference12"/>
    <w:rsid w:val="00944CCB"/>
    <w:rPr>
      <w:vertAlign w:val="superscript"/>
    </w:rPr>
  </w:style>
  <w:style w:type="character" w:customStyle="1" w:styleId="WW-EndnoteReference12">
    <w:name w:val="WW-Endnote Reference12"/>
    <w:rsid w:val="00944CCB"/>
    <w:rPr>
      <w:vertAlign w:val="superscript"/>
    </w:rPr>
  </w:style>
  <w:style w:type="character" w:customStyle="1" w:styleId="WW-FootnoteReference13">
    <w:name w:val="WW-Footnote Reference13"/>
    <w:rsid w:val="00944CCB"/>
    <w:rPr>
      <w:vertAlign w:val="superscript"/>
    </w:rPr>
  </w:style>
  <w:style w:type="character" w:customStyle="1" w:styleId="WW-EndnoteReference13">
    <w:name w:val="WW-Endnote Reference13"/>
    <w:rsid w:val="00944CCB"/>
    <w:rPr>
      <w:vertAlign w:val="superscript"/>
    </w:rPr>
  </w:style>
  <w:style w:type="character" w:customStyle="1" w:styleId="22">
    <w:name w:val="Παραπομπή υποσημείωσης2"/>
    <w:rsid w:val="00944CCB"/>
    <w:rPr>
      <w:vertAlign w:val="superscript"/>
    </w:rPr>
  </w:style>
  <w:style w:type="character" w:customStyle="1" w:styleId="23">
    <w:name w:val="Παραπομπή σημείωσης τέλους2"/>
    <w:rsid w:val="00944CCB"/>
    <w:rPr>
      <w:vertAlign w:val="superscript"/>
    </w:rPr>
  </w:style>
  <w:style w:type="character" w:customStyle="1" w:styleId="24">
    <w:name w:val="Παραπομπή υποσημείωσης2"/>
    <w:rsid w:val="00944CCB"/>
    <w:rPr>
      <w:vertAlign w:val="superscript"/>
    </w:rPr>
  </w:style>
  <w:style w:type="character" w:customStyle="1" w:styleId="25">
    <w:name w:val="Παραπομπή σημείωσης τέλους2"/>
    <w:rsid w:val="00944CCB"/>
    <w:rPr>
      <w:vertAlign w:val="superscript"/>
    </w:rPr>
  </w:style>
  <w:style w:type="character" w:customStyle="1" w:styleId="WW-FootnoteReference14">
    <w:name w:val="WW-Footnote Reference14"/>
    <w:rsid w:val="00944CCB"/>
    <w:rPr>
      <w:vertAlign w:val="superscript"/>
    </w:rPr>
  </w:style>
  <w:style w:type="character" w:customStyle="1" w:styleId="WW-EndnoteReference14">
    <w:name w:val="WW-Endnote Reference14"/>
    <w:rsid w:val="00944CCB"/>
    <w:rPr>
      <w:vertAlign w:val="superscript"/>
    </w:rPr>
  </w:style>
  <w:style w:type="character" w:customStyle="1" w:styleId="WW-FootnoteReference15">
    <w:name w:val="WW-Footnote Reference15"/>
    <w:rsid w:val="00944CCB"/>
    <w:rPr>
      <w:vertAlign w:val="superscript"/>
    </w:rPr>
  </w:style>
  <w:style w:type="character" w:customStyle="1" w:styleId="WW-EndnoteReference15">
    <w:name w:val="WW-Endnote Reference15"/>
    <w:rsid w:val="00944CCB"/>
    <w:rPr>
      <w:vertAlign w:val="superscript"/>
    </w:rPr>
  </w:style>
  <w:style w:type="character" w:styleId="ab">
    <w:name w:val="footnote reference"/>
    <w:rsid w:val="00944CCB"/>
    <w:rPr>
      <w:vertAlign w:val="superscript"/>
    </w:rPr>
  </w:style>
  <w:style w:type="character" w:styleId="ac">
    <w:name w:val="endnote reference"/>
    <w:rsid w:val="00944CCB"/>
    <w:rPr>
      <w:vertAlign w:val="superscript"/>
    </w:rPr>
  </w:style>
  <w:style w:type="paragraph" w:customStyle="1" w:styleId="ad">
    <w:name w:val="Επικεφαλίδα"/>
    <w:basedOn w:val="a"/>
    <w:next w:val="ae"/>
    <w:rsid w:val="00944CCB"/>
    <w:pPr>
      <w:keepNext/>
      <w:spacing w:before="240"/>
    </w:pPr>
    <w:rPr>
      <w:rFonts w:ascii="Liberation Sans" w:eastAsia="Microsoft YaHei" w:hAnsi="Liberation Sans" w:cs="Mangal"/>
      <w:sz w:val="28"/>
      <w:szCs w:val="28"/>
    </w:rPr>
  </w:style>
  <w:style w:type="paragraph" w:styleId="ae">
    <w:name w:val="Body Text"/>
    <w:basedOn w:val="a"/>
    <w:link w:val="Char2"/>
    <w:uiPriority w:val="1"/>
    <w:qFormat/>
    <w:rsid w:val="00944CCB"/>
    <w:pPr>
      <w:spacing w:after="240"/>
    </w:pPr>
  </w:style>
  <w:style w:type="paragraph" w:styleId="af">
    <w:name w:val="List"/>
    <w:basedOn w:val="ae"/>
    <w:rsid w:val="00944CCB"/>
    <w:rPr>
      <w:rFonts w:cs="Mangal"/>
    </w:rPr>
  </w:style>
  <w:style w:type="paragraph" w:styleId="af0">
    <w:name w:val="caption"/>
    <w:basedOn w:val="a"/>
    <w:qFormat/>
    <w:rsid w:val="00944CCB"/>
    <w:pPr>
      <w:suppressLineNumbers/>
      <w:spacing w:before="120"/>
    </w:pPr>
    <w:rPr>
      <w:rFonts w:cs="Mangal"/>
      <w:i/>
      <w:iCs/>
      <w:sz w:val="24"/>
    </w:rPr>
  </w:style>
  <w:style w:type="paragraph" w:customStyle="1" w:styleId="af1">
    <w:name w:val="Ευρετήριο"/>
    <w:basedOn w:val="a"/>
    <w:rsid w:val="00944CCB"/>
    <w:pPr>
      <w:suppressLineNumbers/>
    </w:pPr>
    <w:rPr>
      <w:rFonts w:cs="Mangal"/>
    </w:rPr>
  </w:style>
  <w:style w:type="paragraph" w:customStyle="1" w:styleId="16">
    <w:name w:val="Λεζάντα1"/>
    <w:basedOn w:val="a"/>
    <w:rsid w:val="00944CCB"/>
    <w:pPr>
      <w:suppressLineNumbers/>
      <w:spacing w:before="120"/>
    </w:pPr>
    <w:rPr>
      <w:rFonts w:cs="Mangal"/>
      <w:i/>
      <w:iCs/>
      <w:sz w:val="24"/>
    </w:rPr>
  </w:style>
  <w:style w:type="paragraph" w:customStyle="1" w:styleId="WW-Caption">
    <w:name w:val="WW-Caption"/>
    <w:basedOn w:val="a"/>
    <w:rsid w:val="00944CCB"/>
    <w:pPr>
      <w:suppressLineNumbers/>
      <w:spacing w:before="120"/>
    </w:pPr>
    <w:rPr>
      <w:rFonts w:cs="Mangal"/>
      <w:i/>
      <w:iCs/>
      <w:sz w:val="24"/>
    </w:rPr>
  </w:style>
  <w:style w:type="paragraph" w:customStyle="1" w:styleId="26">
    <w:name w:val="Λεζάντα2"/>
    <w:basedOn w:val="a"/>
    <w:rsid w:val="00944CCB"/>
    <w:pPr>
      <w:suppressLineNumbers/>
      <w:spacing w:before="120"/>
    </w:pPr>
    <w:rPr>
      <w:rFonts w:cs="Mangal"/>
      <w:i/>
      <w:iCs/>
      <w:sz w:val="24"/>
    </w:rPr>
  </w:style>
  <w:style w:type="paragraph" w:customStyle="1" w:styleId="Caption1">
    <w:name w:val="Caption1"/>
    <w:basedOn w:val="a"/>
    <w:rsid w:val="00944CCB"/>
    <w:pPr>
      <w:suppressLineNumbers/>
      <w:spacing w:before="120"/>
    </w:pPr>
    <w:rPr>
      <w:rFonts w:cs="Mangal"/>
      <w:i/>
      <w:iCs/>
      <w:sz w:val="24"/>
    </w:rPr>
  </w:style>
  <w:style w:type="paragraph" w:customStyle="1" w:styleId="WW-Caption1">
    <w:name w:val="WW-Caption1"/>
    <w:basedOn w:val="a"/>
    <w:rsid w:val="00944CCB"/>
    <w:pPr>
      <w:suppressLineNumbers/>
      <w:spacing w:before="120"/>
    </w:pPr>
    <w:rPr>
      <w:rFonts w:cs="Mangal"/>
      <w:i/>
      <w:iCs/>
      <w:sz w:val="24"/>
    </w:rPr>
  </w:style>
  <w:style w:type="paragraph" w:customStyle="1" w:styleId="WW-Caption11">
    <w:name w:val="WW-Caption11"/>
    <w:basedOn w:val="a"/>
    <w:rsid w:val="00944CCB"/>
    <w:pPr>
      <w:suppressLineNumbers/>
      <w:spacing w:before="120"/>
    </w:pPr>
    <w:rPr>
      <w:rFonts w:cs="Mangal"/>
      <w:i/>
      <w:iCs/>
      <w:sz w:val="24"/>
    </w:rPr>
  </w:style>
  <w:style w:type="paragraph" w:customStyle="1" w:styleId="WW-Caption111">
    <w:name w:val="WW-Caption111"/>
    <w:basedOn w:val="a"/>
    <w:rsid w:val="00944CCB"/>
    <w:pPr>
      <w:suppressLineNumbers/>
      <w:spacing w:before="120"/>
    </w:pPr>
    <w:rPr>
      <w:rFonts w:cs="Mangal"/>
      <w:i/>
      <w:iCs/>
      <w:sz w:val="24"/>
    </w:rPr>
  </w:style>
  <w:style w:type="paragraph" w:customStyle="1" w:styleId="WW-Caption1111">
    <w:name w:val="WW-Caption1111"/>
    <w:basedOn w:val="a"/>
    <w:rsid w:val="00944CCB"/>
    <w:pPr>
      <w:suppressLineNumbers/>
      <w:spacing w:before="120"/>
    </w:pPr>
    <w:rPr>
      <w:rFonts w:cs="Mangal"/>
      <w:i/>
      <w:iCs/>
      <w:sz w:val="24"/>
    </w:rPr>
  </w:style>
  <w:style w:type="paragraph" w:customStyle="1" w:styleId="WW-Caption11111">
    <w:name w:val="WW-Caption11111"/>
    <w:basedOn w:val="a"/>
    <w:rsid w:val="00944CCB"/>
    <w:pPr>
      <w:suppressLineNumbers/>
      <w:spacing w:before="120"/>
    </w:pPr>
    <w:rPr>
      <w:rFonts w:cs="Mangal"/>
      <w:i/>
      <w:iCs/>
      <w:sz w:val="24"/>
    </w:rPr>
  </w:style>
  <w:style w:type="paragraph" w:customStyle="1" w:styleId="WW-Caption111111">
    <w:name w:val="WW-Caption111111"/>
    <w:basedOn w:val="a"/>
    <w:rsid w:val="00944CCB"/>
    <w:pPr>
      <w:suppressLineNumbers/>
      <w:spacing w:before="120"/>
    </w:pPr>
    <w:rPr>
      <w:rFonts w:cs="Mangal"/>
      <w:i/>
      <w:iCs/>
      <w:sz w:val="24"/>
    </w:rPr>
  </w:style>
  <w:style w:type="paragraph" w:customStyle="1" w:styleId="WW-Caption1111111">
    <w:name w:val="WW-Caption1111111"/>
    <w:basedOn w:val="a"/>
    <w:rsid w:val="00944CCB"/>
    <w:pPr>
      <w:suppressLineNumbers/>
      <w:spacing w:before="120"/>
    </w:pPr>
    <w:rPr>
      <w:rFonts w:cs="Mangal"/>
      <w:i/>
      <w:iCs/>
      <w:sz w:val="24"/>
    </w:rPr>
  </w:style>
  <w:style w:type="paragraph" w:customStyle="1" w:styleId="WW-Caption11111111">
    <w:name w:val="WW-Caption11111111"/>
    <w:basedOn w:val="a"/>
    <w:rsid w:val="00944CCB"/>
    <w:pPr>
      <w:suppressLineNumbers/>
      <w:spacing w:before="120"/>
    </w:pPr>
    <w:rPr>
      <w:rFonts w:cs="Mangal"/>
      <w:i/>
      <w:iCs/>
      <w:sz w:val="24"/>
    </w:rPr>
  </w:style>
  <w:style w:type="paragraph" w:customStyle="1" w:styleId="WW-Caption111111111">
    <w:name w:val="WW-Caption111111111"/>
    <w:basedOn w:val="a"/>
    <w:rsid w:val="00944CCB"/>
    <w:pPr>
      <w:suppressLineNumbers/>
      <w:spacing w:before="120"/>
    </w:pPr>
    <w:rPr>
      <w:rFonts w:cs="Mangal"/>
      <w:i/>
      <w:iCs/>
      <w:sz w:val="24"/>
    </w:rPr>
  </w:style>
  <w:style w:type="paragraph" w:customStyle="1" w:styleId="WW-Caption1111111111">
    <w:name w:val="WW-Caption1111111111"/>
    <w:basedOn w:val="a"/>
    <w:rsid w:val="00944CCB"/>
    <w:pPr>
      <w:suppressLineNumbers/>
      <w:spacing w:before="120"/>
    </w:pPr>
    <w:rPr>
      <w:rFonts w:cs="Mangal"/>
      <w:i/>
      <w:iCs/>
      <w:sz w:val="24"/>
    </w:rPr>
  </w:style>
  <w:style w:type="paragraph" w:customStyle="1" w:styleId="WW-Caption11111111111">
    <w:name w:val="WW-Caption11111111111"/>
    <w:basedOn w:val="a"/>
    <w:rsid w:val="00944CCB"/>
    <w:pPr>
      <w:suppressLineNumbers/>
      <w:spacing w:before="120"/>
    </w:pPr>
    <w:rPr>
      <w:rFonts w:cs="Mangal"/>
      <w:i/>
      <w:iCs/>
      <w:sz w:val="24"/>
    </w:rPr>
  </w:style>
  <w:style w:type="paragraph" w:customStyle="1" w:styleId="17">
    <w:name w:val="Λεζάντα1"/>
    <w:basedOn w:val="a"/>
    <w:rsid w:val="00944CCB"/>
    <w:pPr>
      <w:suppressLineNumbers/>
      <w:spacing w:before="120"/>
    </w:pPr>
    <w:rPr>
      <w:rFonts w:cs="Mangal"/>
      <w:i/>
      <w:iCs/>
      <w:sz w:val="24"/>
    </w:rPr>
  </w:style>
  <w:style w:type="paragraph" w:customStyle="1" w:styleId="WW-Caption111111111111">
    <w:name w:val="WW-Caption111111111111"/>
    <w:basedOn w:val="a"/>
    <w:rsid w:val="00944CCB"/>
    <w:pPr>
      <w:suppressLineNumbers/>
      <w:spacing w:before="120"/>
    </w:pPr>
    <w:rPr>
      <w:rFonts w:cs="Mangal"/>
      <w:i/>
      <w:iCs/>
      <w:sz w:val="24"/>
    </w:rPr>
  </w:style>
  <w:style w:type="paragraph" w:customStyle="1" w:styleId="WW-Caption1111111111111">
    <w:name w:val="WW-Caption1111111111111"/>
    <w:basedOn w:val="a"/>
    <w:rsid w:val="00944CCB"/>
    <w:pPr>
      <w:suppressLineNumbers/>
      <w:spacing w:before="120"/>
    </w:pPr>
    <w:rPr>
      <w:rFonts w:cs="Mangal"/>
      <w:i/>
      <w:iCs/>
      <w:sz w:val="24"/>
    </w:rPr>
  </w:style>
  <w:style w:type="paragraph" w:customStyle="1" w:styleId="WW-Caption11111111111111">
    <w:name w:val="WW-Caption11111111111111"/>
    <w:basedOn w:val="a"/>
    <w:rsid w:val="00944CCB"/>
    <w:pPr>
      <w:suppressLineNumbers/>
      <w:spacing w:before="120"/>
    </w:pPr>
    <w:rPr>
      <w:rFonts w:cs="Mangal"/>
      <w:i/>
      <w:iCs/>
      <w:sz w:val="24"/>
    </w:rPr>
  </w:style>
  <w:style w:type="paragraph" w:customStyle="1" w:styleId="WW-Caption111111111111111">
    <w:name w:val="WW-Caption111111111111111"/>
    <w:basedOn w:val="a"/>
    <w:rsid w:val="00944CCB"/>
    <w:pPr>
      <w:suppressLineNumbers/>
      <w:spacing w:before="120"/>
    </w:pPr>
    <w:rPr>
      <w:rFonts w:cs="Mangal"/>
      <w:i/>
      <w:iCs/>
      <w:sz w:val="24"/>
    </w:rPr>
  </w:style>
  <w:style w:type="paragraph" w:customStyle="1" w:styleId="Bullet">
    <w:name w:val="Bullet"/>
    <w:basedOn w:val="a"/>
    <w:rsid w:val="00944CCB"/>
    <w:pPr>
      <w:numPr>
        <w:numId w:val="5"/>
      </w:numPr>
      <w:spacing w:after="100"/>
    </w:pPr>
    <w:rPr>
      <w:rFonts w:eastAsia="MS Mincho"/>
      <w:lang w:val="en-US" w:eastAsia="ja-JP"/>
    </w:rPr>
  </w:style>
  <w:style w:type="paragraph" w:customStyle="1" w:styleId="18">
    <w:name w:val="Ημερομηνία1"/>
    <w:basedOn w:val="a"/>
    <w:next w:val="a"/>
    <w:rsid w:val="00944CCB"/>
    <w:pPr>
      <w:spacing w:after="100"/>
    </w:pPr>
    <w:rPr>
      <w:rFonts w:eastAsia="MS Mincho"/>
      <w:lang w:val="en-US" w:eastAsia="ja-JP"/>
    </w:rPr>
  </w:style>
  <w:style w:type="paragraph" w:customStyle="1" w:styleId="DocTitle">
    <w:name w:val="Doc Title"/>
    <w:basedOn w:val="1"/>
    <w:rsid w:val="00944CCB"/>
  </w:style>
  <w:style w:type="paragraph" w:customStyle="1" w:styleId="inserttext">
    <w:name w:val="insert text"/>
    <w:basedOn w:val="a"/>
    <w:rsid w:val="00944CCB"/>
    <w:pPr>
      <w:spacing w:after="100"/>
      <w:ind w:left="794"/>
    </w:pPr>
    <w:rPr>
      <w:rFonts w:eastAsia="MS Mincho"/>
      <w:lang w:val="en-US" w:eastAsia="ja-JP"/>
    </w:rPr>
  </w:style>
  <w:style w:type="paragraph" w:styleId="af2">
    <w:name w:val="footer"/>
    <w:basedOn w:val="a"/>
    <w:link w:val="Char3"/>
    <w:uiPriority w:val="99"/>
    <w:rsid w:val="00944CCB"/>
    <w:pPr>
      <w:spacing w:after="100"/>
    </w:pPr>
    <w:rPr>
      <w:rFonts w:eastAsia="MS Mincho"/>
      <w:lang w:val="en-US" w:eastAsia="ja-JP"/>
    </w:rPr>
  </w:style>
  <w:style w:type="paragraph" w:styleId="af3">
    <w:name w:val="header"/>
    <w:basedOn w:val="a"/>
    <w:link w:val="Char4"/>
    <w:uiPriority w:val="99"/>
    <w:rsid w:val="00944CCB"/>
  </w:style>
  <w:style w:type="paragraph" w:customStyle="1" w:styleId="19">
    <w:name w:val="Κείμενο πλαισίου1"/>
    <w:basedOn w:val="a"/>
    <w:rsid w:val="00944CCB"/>
    <w:rPr>
      <w:rFonts w:ascii="Tahoma" w:hAnsi="Tahoma" w:cs="Tahoma"/>
      <w:sz w:val="16"/>
      <w:szCs w:val="16"/>
    </w:rPr>
  </w:style>
  <w:style w:type="paragraph" w:customStyle="1" w:styleId="CommentText">
    <w:name w:val="Comment Text"/>
    <w:basedOn w:val="a"/>
    <w:rsid w:val="00944CCB"/>
    <w:rPr>
      <w:sz w:val="20"/>
      <w:szCs w:val="20"/>
    </w:rPr>
  </w:style>
  <w:style w:type="paragraph" w:customStyle="1" w:styleId="CommentSubject">
    <w:name w:val="Comment Subject"/>
    <w:basedOn w:val="CommentText"/>
    <w:next w:val="CommentText"/>
    <w:rsid w:val="00944CCB"/>
    <w:rPr>
      <w:b/>
      <w:bCs/>
    </w:rPr>
  </w:style>
  <w:style w:type="paragraph" w:customStyle="1" w:styleId="1a">
    <w:name w:val="Αναθεώρηση1"/>
    <w:rsid w:val="00944CCB"/>
    <w:pPr>
      <w:suppressAutoHyphens/>
    </w:pPr>
    <w:rPr>
      <w:sz w:val="24"/>
      <w:szCs w:val="24"/>
      <w:lang w:val="en-GB" w:eastAsia="zh-CN"/>
    </w:rPr>
  </w:style>
  <w:style w:type="paragraph" w:customStyle="1" w:styleId="western">
    <w:name w:val="western"/>
    <w:basedOn w:val="a"/>
    <w:rsid w:val="00944CCB"/>
    <w:pPr>
      <w:spacing w:before="280" w:after="200"/>
    </w:pPr>
    <w:rPr>
      <w:rFonts w:ascii="Arial Unicode MS" w:eastAsia="Arial Unicode MS" w:hAnsi="Arial Unicode MS" w:cs="Arial Unicode MS"/>
    </w:rPr>
  </w:style>
  <w:style w:type="paragraph" w:customStyle="1" w:styleId="1b">
    <w:name w:val="Παράγραφος λίστας1"/>
    <w:basedOn w:val="a"/>
    <w:rsid w:val="00944CCB"/>
    <w:pPr>
      <w:spacing w:after="200"/>
      <w:ind w:left="720"/>
      <w:contextualSpacing/>
    </w:pPr>
  </w:style>
  <w:style w:type="paragraph" w:styleId="af4">
    <w:name w:val="footnote text"/>
    <w:basedOn w:val="a"/>
    <w:link w:val="Char5"/>
    <w:uiPriority w:val="99"/>
    <w:rsid w:val="00944CCB"/>
    <w:pPr>
      <w:spacing w:after="0"/>
      <w:ind w:left="425" w:hanging="425"/>
    </w:pPr>
    <w:rPr>
      <w:sz w:val="18"/>
      <w:szCs w:val="20"/>
      <w:lang w:val="en-IE"/>
    </w:rPr>
  </w:style>
  <w:style w:type="paragraph" w:styleId="1c">
    <w:name w:val="toc 1"/>
    <w:basedOn w:val="a"/>
    <w:next w:val="a"/>
    <w:uiPriority w:val="39"/>
    <w:rsid w:val="00944CCB"/>
    <w:pPr>
      <w:spacing w:before="120"/>
      <w:jc w:val="left"/>
    </w:pPr>
    <w:rPr>
      <w:b/>
      <w:bCs/>
      <w:caps/>
      <w:sz w:val="20"/>
      <w:szCs w:val="20"/>
    </w:rPr>
  </w:style>
  <w:style w:type="paragraph" w:styleId="27">
    <w:name w:val="toc 2"/>
    <w:basedOn w:val="a"/>
    <w:next w:val="a"/>
    <w:uiPriority w:val="39"/>
    <w:rsid w:val="00944CCB"/>
    <w:pPr>
      <w:spacing w:after="0"/>
      <w:ind w:left="220"/>
      <w:jc w:val="left"/>
    </w:pPr>
    <w:rPr>
      <w:smallCaps/>
      <w:sz w:val="20"/>
      <w:szCs w:val="20"/>
    </w:rPr>
  </w:style>
  <w:style w:type="paragraph" w:styleId="31">
    <w:name w:val="toc 3"/>
    <w:basedOn w:val="a"/>
    <w:next w:val="a"/>
    <w:uiPriority w:val="39"/>
    <w:rsid w:val="00944CCB"/>
    <w:pPr>
      <w:spacing w:after="0"/>
      <w:ind w:left="440"/>
      <w:jc w:val="left"/>
    </w:pPr>
    <w:rPr>
      <w:i/>
      <w:iCs/>
      <w:sz w:val="20"/>
      <w:szCs w:val="20"/>
    </w:rPr>
  </w:style>
  <w:style w:type="paragraph" w:styleId="40">
    <w:name w:val="toc 4"/>
    <w:basedOn w:val="a"/>
    <w:next w:val="a"/>
    <w:uiPriority w:val="39"/>
    <w:rsid w:val="00944CCB"/>
    <w:pPr>
      <w:spacing w:after="0"/>
      <w:ind w:left="660"/>
      <w:jc w:val="left"/>
    </w:pPr>
    <w:rPr>
      <w:sz w:val="18"/>
      <w:szCs w:val="18"/>
    </w:rPr>
  </w:style>
  <w:style w:type="paragraph" w:styleId="50">
    <w:name w:val="toc 5"/>
    <w:basedOn w:val="a"/>
    <w:next w:val="a"/>
    <w:uiPriority w:val="39"/>
    <w:rsid w:val="00944CCB"/>
    <w:pPr>
      <w:spacing w:after="0"/>
      <w:ind w:left="880"/>
      <w:jc w:val="left"/>
    </w:pPr>
    <w:rPr>
      <w:sz w:val="18"/>
      <w:szCs w:val="18"/>
    </w:rPr>
  </w:style>
  <w:style w:type="paragraph" w:styleId="6">
    <w:name w:val="toc 6"/>
    <w:basedOn w:val="a"/>
    <w:next w:val="a"/>
    <w:uiPriority w:val="39"/>
    <w:rsid w:val="00944CCB"/>
    <w:pPr>
      <w:spacing w:after="0"/>
      <w:ind w:left="1100"/>
      <w:jc w:val="left"/>
    </w:pPr>
    <w:rPr>
      <w:sz w:val="18"/>
      <w:szCs w:val="18"/>
    </w:rPr>
  </w:style>
  <w:style w:type="paragraph" w:styleId="7">
    <w:name w:val="toc 7"/>
    <w:basedOn w:val="a"/>
    <w:next w:val="a"/>
    <w:uiPriority w:val="39"/>
    <w:rsid w:val="00944CCB"/>
    <w:pPr>
      <w:spacing w:after="0"/>
      <w:ind w:left="1320"/>
      <w:jc w:val="left"/>
    </w:pPr>
    <w:rPr>
      <w:sz w:val="18"/>
      <w:szCs w:val="18"/>
    </w:rPr>
  </w:style>
  <w:style w:type="paragraph" w:styleId="8">
    <w:name w:val="toc 8"/>
    <w:basedOn w:val="a"/>
    <w:next w:val="a"/>
    <w:uiPriority w:val="39"/>
    <w:rsid w:val="00944CCB"/>
    <w:pPr>
      <w:spacing w:after="0"/>
      <w:ind w:left="1540"/>
      <w:jc w:val="left"/>
    </w:pPr>
    <w:rPr>
      <w:sz w:val="18"/>
      <w:szCs w:val="18"/>
    </w:rPr>
  </w:style>
  <w:style w:type="paragraph" w:styleId="9">
    <w:name w:val="toc 9"/>
    <w:basedOn w:val="a"/>
    <w:next w:val="a"/>
    <w:uiPriority w:val="39"/>
    <w:rsid w:val="00944CCB"/>
    <w:pPr>
      <w:spacing w:after="0"/>
      <w:ind w:left="1760"/>
      <w:jc w:val="left"/>
    </w:pPr>
    <w:rPr>
      <w:sz w:val="18"/>
      <w:szCs w:val="18"/>
    </w:rPr>
  </w:style>
  <w:style w:type="paragraph" w:customStyle="1" w:styleId="Style1">
    <w:name w:val="Style1"/>
    <w:basedOn w:val="DocTitle"/>
    <w:rsid w:val="00944CC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944CCB"/>
    <w:rPr>
      <w:rFonts w:ascii="Calibri" w:hAnsi="Calibri" w:cs="Calibri"/>
      <w:lang w:val="el-GR"/>
    </w:rPr>
  </w:style>
  <w:style w:type="paragraph" w:styleId="af5">
    <w:name w:val="endnote text"/>
    <w:basedOn w:val="a"/>
    <w:link w:val="Char6"/>
    <w:rsid w:val="00944CCB"/>
    <w:rPr>
      <w:sz w:val="20"/>
      <w:szCs w:val="20"/>
    </w:rPr>
  </w:style>
  <w:style w:type="paragraph" w:customStyle="1" w:styleId="Default">
    <w:name w:val="Default"/>
    <w:rsid w:val="00944CC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944CCB"/>
  </w:style>
  <w:style w:type="paragraph" w:styleId="af7">
    <w:name w:val="Body Text Indent"/>
    <w:basedOn w:val="a"/>
    <w:rsid w:val="00944CCB"/>
    <w:pPr>
      <w:ind w:firstLine="1134"/>
    </w:pPr>
    <w:rPr>
      <w:rFonts w:ascii="Arial" w:hAnsi="Arial" w:cs="Arial"/>
    </w:rPr>
  </w:style>
  <w:style w:type="paragraph" w:customStyle="1" w:styleId="normalwithoutspacing">
    <w:name w:val="normal_without_spacing"/>
    <w:basedOn w:val="a"/>
    <w:rsid w:val="00944CCB"/>
    <w:pPr>
      <w:spacing w:after="60"/>
    </w:pPr>
    <w:rPr>
      <w:lang w:val="el-GR"/>
    </w:rPr>
  </w:style>
  <w:style w:type="paragraph" w:customStyle="1" w:styleId="foothanging">
    <w:name w:val="foot_hanging"/>
    <w:basedOn w:val="af4"/>
    <w:rsid w:val="00944CCB"/>
    <w:pPr>
      <w:ind w:left="426" w:hanging="426"/>
    </w:pPr>
    <w:rPr>
      <w:szCs w:val="18"/>
    </w:rPr>
  </w:style>
  <w:style w:type="paragraph" w:customStyle="1" w:styleId="-HTML1">
    <w:name w:val="Προ-διαμορφωμένο HTML1"/>
    <w:basedOn w:val="a"/>
    <w:rsid w:val="00944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944CC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944CCB"/>
    <w:pPr>
      <w:suppressAutoHyphens w:val="0"/>
      <w:spacing w:line="312" w:lineRule="auto"/>
      <w:ind w:left="283"/>
    </w:pPr>
    <w:rPr>
      <w:rFonts w:cs="Times New Roman"/>
      <w:sz w:val="16"/>
      <w:szCs w:val="16"/>
    </w:rPr>
  </w:style>
  <w:style w:type="paragraph" w:customStyle="1" w:styleId="1d">
    <w:name w:val="Χωρίς διάστιχο1"/>
    <w:rsid w:val="00944CC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944CCB"/>
    <w:pPr>
      <w:suppressLineNumbers/>
    </w:pPr>
  </w:style>
  <w:style w:type="paragraph" w:customStyle="1" w:styleId="af9">
    <w:name w:val="Επικεφαλίδα πίνακα"/>
    <w:basedOn w:val="af8"/>
    <w:rsid w:val="00944CCB"/>
    <w:pPr>
      <w:jc w:val="center"/>
    </w:pPr>
    <w:rPr>
      <w:b/>
      <w:bCs/>
    </w:rPr>
  </w:style>
  <w:style w:type="paragraph" w:customStyle="1" w:styleId="footers">
    <w:name w:val="footers"/>
    <w:basedOn w:val="foothanging"/>
    <w:rsid w:val="00944CCB"/>
  </w:style>
  <w:style w:type="paragraph" w:customStyle="1" w:styleId="Standard">
    <w:name w:val="Standard"/>
    <w:rsid w:val="00944CC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944CCB"/>
    <w:pPr>
      <w:spacing w:after="120"/>
    </w:pPr>
  </w:style>
  <w:style w:type="paragraph" w:customStyle="1" w:styleId="Footnote">
    <w:name w:val="Footnote"/>
    <w:basedOn w:val="Standard"/>
    <w:rsid w:val="00944CCB"/>
    <w:pPr>
      <w:suppressLineNumbers/>
      <w:ind w:left="283" w:hanging="283"/>
    </w:pPr>
    <w:rPr>
      <w:sz w:val="20"/>
      <w:szCs w:val="20"/>
    </w:rPr>
  </w:style>
  <w:style w:type="paragraph" w:customStyle="1" w:styleId="311">
    <w:name w:val="Σώμα κείμενου 31"/>
    <w:basedOn w:val="a"/>
    <w:rsid w:val="00944CCB"/>
    <w:rPr>
      <w:sz w:val="16"/>
      <w:szCs w:val="16"/>
    </w:rPr>
  </w:style>
  <w:style w:type="paragraph" w:customStyle="1" w:styleId="fooot">
    <w:name w:val="fooot"/>
    <w:basedOn w:val="footers"/>
    <w:rsid w:val="00944CCB"/>
  </w:style>
  <w:style w:type="paragraph" w:styleId="afa">
    <w:name w:val="Balloon Text"/>
    <w:basedOn w:val="a"/>
    <w:uiPriority w:val="99"/>
    <w:rsid w:val="00944CCB"/>
    <w:pPr>
      <w:spacing w:after="0"/>
    </w:pPr>
    <w:rPr>
      <w:rFonts w:ascii="Tahoma" w:hAnsi="Tahoma" w:cs="Tahoma"/>
      <w:sz w:val="16"/>
      <w:szCs w:val="16"/>
    </w:rPr>
  </w:style>
  <w:style w:type="paragraph" w:customStyle="1" w:styleId="1e">
    <w:name w:val="Κείμενο σχολίου1"/>
    <w:basedOn w:val="a"/>
    <w:rsid w:val="00944CCB"/>
    <w:rPr>
      <w:sz w:val="20"/>
      <w:szCs w:val="20"/>
    </w:rPr>
  </w:style>
  <w:style w:type="paragraph" w:styleId="afb">
    <w:name w:val="annotation subject"/>
    <w:basedOn w:val="1e"/>
    <w:next w:val="1e"/>
    <w:rsid w:val="00944CCB"/>
    <w:rPr>
      <w:b/>
      <w:bCs/>
    </w:rPr>
  </w:style>
  <w:style w:type="paragraph" w:styleId="-HTML">
    <w:name w:val="HTML Preformatted"/>
    <w:basedOn w:val="a"/>
    <w:uiPriority w:val="99"/>
    <w:rsid w:val="00944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944CCB"/>
    <w:pPr>
      <w:suppressAutoHyphens/>
    </w:pPr>
    <w:rPr>
      <w:rFonts w:ascii="Calibri" w:hAnsi="Calibri" w:cs="Calibri"/>
      <w:sz w:val="22"/>
      <w:szCs w:val="24"/>
      <w:lang w:val="en-GB" w:eastAsia="zh-CN"/>
    </w:rPr>
  </w:style>
  <w:style w:type="paragraph" w:customStyle="1" w:styleId="21">
    <w:name w:val="Λίστα με κουκκίδες 21"/>
    <w:basedOn w:val="a"/>
    <w:rsid w:val="00944CCB"/>
    <w:pPr>
      <w:numPr>
        <w:numId w:val="3"/>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944CCB"/>
    <w:pPr>
      <w:tabs>
        <w:tab w:val="right" w:leader="dot" w:pos="7091"/>
      </w:tabs>
      <w:ind w:left="2547"/>
    </w:pPr>
  </w:style>
  <w:style w:type="paragraph" w:customStyle="1" w:styleId="afd">
    <w:name w:val="Οριζόντια γραμμή"/>
    <w:basedOn w:val="a"/>
    <w:next w:val="ae"/>
    <w:rsid w:val="00944CCB"/>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0244AB"/>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6">
    <w:name w:val="Κείμενο σημείωσης τέλους Char"/>
    <w:link w:val="af5"/>
    <w:rsid w:val="000244AB"/>
    <w:rPr>
      <w:rFonts w:ascii="Calibri" w:hAnsi="Calibri" w:cs="Calibri"/>
      <w:lang w:val="en-GB" w:eastAsia="zh-CN"/>
    </w:rPr>
  </w:style>
  <w:style w:type="paragraph" w:styleId="Web">
    <w:name w:val="Normal (Web)"/>
    <w:basedOn w:val="a"/>
    <w:uiPriority w:val="99"/>
    <w:semiHidden/>
    <w:unhideWhenUsed/>
    <w:rsid w:val="0098766F"/>
    <w:pPr>
      <w:suppressAutoHyphens w:val="0"/>
      <w:spacing w:before="100" w:beforeAutospacing="1" w:after="100" w:afterAutospacing="1"/>
      <w:jc w:val="left"/>
    </w:pPr>
    <w:rPr>
      <w:rFonts w:ascii="Times New Roman" w:hAnsi="Times New Roman" w:cs="Times New Roman"/>
      <w:sz w:val="24"/>
      <w:lang w:val="el-GR" w:eastAsia="el-GR"/>
    </w:rPr>
  </w:style>
  <w:style w:type="paragraph" w:styleId="afe">
    <w:name w:val="List Paragraph"/>
    <w:basedOn w:val="a"/>
    <w:uiPriority w:val="1"/>
    <w:qFormat/>
    <w:rsid w:val="00202220"/>
    <w:pPr>
      <w:ind w:left="720"/>
      <w:contextualSpacing/>
    </w:pPr>
  </w:style>
  <w:style w:type="character" w:customStyle="1" w:styleId="Char5">
    <w:name w:val="Κείμενο υποσημείωσης Char"/>
    <w:basedOn w:val="a0"/>
    <w:link w:val="af4"/>
    <w:uiPriority w:val="99"/>
    <w:rsid w:val="00872D3D"/>
    <w:rPr>
      <w:rFonts w:ascii="Calibri" w:hAnsi="Calibri" w:cs="Calibri"/>
      <w:sz w:val="18"/>
      <w:lang w:val="en-IE" w:eastAsia="zh-CN"/>
    </w:rPr>
  </w:style>
  <w:style w:type="character" w:customStyle="1" w:styleId="WW-FootnoteReference19">
    <w:name w:val="WW-Footnote Reference19"/>
    <w:rsid w:val="006A5708"/>
    <w:rPr>
      <w:vertAlign w:val="superscript"/>
    </w:rPr>
  </w:style>
  <w:style w:type="character" w:customStyle="1" w:styleId="1f">
    <w:name w:val="Ανεπίλυτη αναφορά1"/>
    <w:basedOn w:val="a0"/>
    <w:uiPriority w:val="99"/>
    <w:semiHidden/>
    <w:unhideWhenUsed/>
    <w:rsid w:val="00A6351A"/>
    <w:rPr>
      <w:color w:val="605E5C"/>
      <w:shd w:val="clear" w:color="auto" w:fill="E1DFDD"/>
    </w:rPr>
  </w:style>
  <w:style w:type="paragraph" w:styleId="aff">
    <w:name w:val="TOC Heading"/>
    <w:basedOn w:val="1"/>
    <w:next w:val="a"/>
    <w:uiPriority w:val="39"/>
    <w:unhideWhenUsed/>
    <w:qFormat/>
    <w:rsid w:val="00983D05"/>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sz w:val="32"/>
      <w:lang w:val="el-GR" w:eastAsia="el-GR"/>
    </w:rPr>
  </w:style>
  <w:style w:type="numbering" w:customStyle="1" w:styleId="1f0">
    <w:name w:val="Χωρίς λίστα1"/>
    <w:next w:val="a2"/>
    <w:uiPriority w:val="99"/>
    <w:semiHidden/>
    <w:unhideWhenUsed/>
    <w:rsid w:val="00D67342"/>
  </w:style>
  <w:style w:type="character" w:customStyle="1" w:styleId="Char4">
    <w:name w:val="Κεφαλίδα Char"/>
    <w:basedOn w:val="a0"/>
    <w:link w:val="af3"/>
    <w:uiPriority w:val="99"/>
    <w:rsid w:val="00D67342"/>
    <w:rPr>
      <w:rFonts w:ascii="Calibri" w:hAnsi="Calibri" w:cs="Calibri"/>
      <w:sz w:val="22"/>
      <w:szCs w:val="24"/>
      <w:lang w:val="en-GB" w:eastAsia="zh-CN"/>
    </w:rPr>
  </w:style>
  <w:style w:type="character" w:customStyle="1" w:styleId="Char3">
    <w:name w:val="Υποσέλιδο Char"/>
    <w:basedOn w:val="a0"/>
    <w:link w:val="af2"/>
    <w:uiPriority w:val="99"/>
    <w:rsid w:val="00D67342"/>
    <w:rPr>
      <w:rFonts w:ascii="Calibri" w:eastAsia="MS Mincho" w:hAnsi="Calibri" w:cs="Calibri"/>
      <w:sz w:val="22"/>
      <w:szCs w:val="24"/>
      <w:lang w:val="en-US" w:eastAsia="ja-JP"/>
    </w:rPr>
  </w:style>
  <w:style w:type="table" w:styleId="aff0">
    <w:name w:val="Table Grid"/>
    <w:basedOn w:val="a1"/>
    <w:uiPriority w:val="59"/>
    <w:rsid w:val="00D673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Χωρίς λίστα11"/>
    <w:next w:val="a2"/>
    <w:uiPriority w:val="99"/>
    <w:semiHidden/>
    <w:unhideWhenUsed/>
    <w:rsid w:val="00D67342"/>
  </w:style>
  <w:style w:type="table" w:customStyle="1" w:styleId="TableNormal">
    <w:name w:val="Table Normal"/>
    <w:uiPriority w:val="2"/>
    <w:semiHidden/>
    <w:unhideWhenUsed/>
    <w:qFormat/>
    <w:rsid w:val="00D6734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Char2">
    <w:name w:val="Σώμα κειμένου Char"/>
    <w:basedOn w:val="a0"/>
    <w:link w:val="ae"/>
    <w:uiPriority w:val="1"/>
    <w:rsid w:val="00D67342"/>
    <w:rPr>
      <w:rFonts w:ascii="Calibri" w:hAnsi="Calibri" w:cs="Calibri"/>
      <w:sz w:val="22"/>
      <w:szCs w:val="24"/>
      <w:lang w:val="en-GB" w:eastAsia="zh-CN"/>
    </w:rPr>
  </w:style>
  <w:style w:type="paragraph" w:customStyle="1" w:styleId="TableParagraph">
    <w:name w:val="Table Paragraph"/>
    <w:basedOn w:val="a"/>
    <w:uiPriority w:val="1"/>
    <w:qFormat/>
    <w:rsid w:val="00D67342"/>
    <w:pPr>
      <w:widowControl w:val="0"/>
      <w:suppressAutoHyphens w:val="0"/>
      <w:autoSpaceDE w:val="0"/>
      <w:autoSpaceDN w:val="0"/>
      <w:spacing w:before="5" w:after="0"/>
      <w:jc w:val="left"/>
    </w:pPr>
    <w:rPr>
      <w:rFonts w:ascii="Arial" w:eastAsia="Arial" w:hAnsi="Arial" w:cs="Arial"/>
      <w:szCs w:val="22"/>
      <w:lang w:val="el-GR" w:eastAsia="en-US"/>
    </w:rPr>
  </w:style>
  <w:style w:type="character" w:styleId="aff1">
    <w:name w:val="line number"/>
    <w:basedOn w:val="a0"/>
    <w:uiPriority w:val="99"/>
    <w:semiHidden/>
    <w:unhideWhenUsed/>
    <w:rsid w:val="00D67342"/>
  </w:style>
  <w:style w:type="numbering" w:customStyle="1" w:styleId="28">
    <w:name w:val="Χωρίς λίστα2"/>
    <w:next w:val="a2"/>
    <w:uiPriority w:val="99"/>
    <w:semiHidden/>
    <w:unhideWhenUsed/>
    <w:rsid w:val="00717CEA"/>
  </w:style>
  <w:style w:type="table" w:customStyle="1" w:styleId="TableNormal1">
    <w:name w:val="Table Normal1"/>
    <w:uiPriority w:val="2"/>
    <w:semiHidden/>
    <w:unhideWhenUsed/>
    <w:qFormat/>
    <w:rsid w:val="00717CE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f2">
    <w:name w:val="Title"/>
    <w:basedOn w:val="a"/>
    <w:link w:val="Char7"/>
    <w:uiPriority w:val="10"/>
    <w:qFormat/>
    <w:rsid w:val="00717CEA"/>
    <w:pPr>
      <w:widowControl w:val="0"/>
      <w:suppressAutoHyphens w:val="0"/>
      <w:autoSpaceDE w:val="0"/>
      <w:autoSpaceDN w:val="0"/>
      <w:spacing w:before="33" w:after="0"/>
      <w:jc w:val="left"/>
    </w:pPr>
    <w:rPr>
      <w:rFonts w:ascii="FreeSans" w:eastAsia="FreeSans" w:hAnsi="FreeSans" w:cs="FreeSans"/>
      <w:sz w:val="31"/>
      <w:szCs w:val="31"/>
      <w:lang w:val="el-GR" w:eastAsia="en-US"/>
    </w:rPr>
  </w:style>
  <w:style w:type="character" w:customStyle="1" w:styleId="Char7">
    <w:name w:val="Τίτλος Char"/>
    <w:basedOn w:val="a0"/>
    <w:link w:val="aff2"/>
    <w:uiPriority w:val="10"/>
    <w:rsid w:val="00717CEA"/>
    <w:rPr>
      <w:rFonts w:ascii="FreeSans" w:eastAsia="FreeSans" w:hAnsi="FreeSans" w:cs="FreeSans"/>
      <w:sz w:val="31"/>
      <w:szCs w:val="3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438119">
      <w:bodyDiv w:val="1"/>
      <w:marLeft w:val="0"/>
      <w:marRight w:val="0"/>
      <w:marTop w:val="0"/>
      <w:marBottom w:val="0"/>
      <w:divBdr>
        <w:top w:val="none" w:sz="0" w:space="0" w:color="auto"/>
        <w:left w:val="none" w:sz="0" w:space="0" w:color="auto"/>
        <w:bottom w:val="none" w:sz="0" w:space="0" w:color="auto"/>
        <w:right w:val="none" w:sz="0" w:space="0" w:color="auto"/>
      </w:divBdr>
    </w:div>
    <w:div w:id="212750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t.diavgeia.gov.gr/" TargetMode="External"/><Relationship Id="rId18" Type="http://schemas.openxmlformats.org/officeDocument/2006/relationships/image" Target="media/image3.jpeg"/><Relationship Id="rId26" Type="http://schemas.openxmlformats.org/officeDocument/2006/relationships/hyperlink" Target="http://www.cityofxanthi.gr/"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mailto:kiriakos.peponidis@cityofxanthi.gr" TargetMode="External"/><Relationship Id="rId17" Type="http://schemas.openxmlformats.org/officeDocument/2006/relationships/image" Target="media/image2.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hsppa.gr/" TargetMode="External"/><Relationship Id="rId20" Type="http://schemas.openxmlformats.org/officeDocument/2006/relationships/image" Target="media/image5.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tyofxanthi.gr/" TargetMode="External"/><Relationship Id="rId24" Type="http://schemas.openxmlformats.org/officeDocument/2006/relationships/hyperlink" Target="http://www.cityofxanthi.gr/" TargetMode="External"/><Relationship Id="rId5" Type="http://schemas.openxmlformats.org/officeDocument/2006/relationships/webSettings" Target="webSettings.xml"/><Relationship Id="rId15" Type="http://schemas.openxmlformats.org/officeDocument/2006/relationships/hyperlink" Target="http://www.eaadhsy.gr/" TargetMode="External"/><Relationship Id="rId23" Type="http://schemas.openxmlformats.org/officeDocument/2006/relationships/image" Target="media/image8.png"/><Relationship Id="rId28" Type="http://schemas.openxmlformats.org/officeDocument/2006/relationships/footer" Target="footer2.xml"/><Relationship Id="rId10" Type="http://schemas.openxmlformats.org/officeDocument/2006/relationships/hyperlink" Target="http://www.cityofxanthi.gr/" TargetMode="Externa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ityofxanthi.gr/" TargetMode="External"/><Relationship Id="rId14" Type="http://schemas.openxmlformats.org/officeDocument/2006/relationships/hyperlink" Target="http://www.cityofxanthi.gr/" TargetMode="External"/><Relationship Id="rId22" Type="http://schemas.openxmlformats.org/officeDocument/2006/relationships/image" Target="media/image7.emf"/><Relationship Id="rId27" Type="http://schemas.openxmlformats.org/officeDocument/2006/relationships/hyperlink" Target="mailto:theodosakis@cityofxanthi.gr" TargetMode="External"/><Relationship Id="rId30"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CC322-0586-444A-8BCB-0A734A8C3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77</Pages>
  <Words>25840</Words>
  <Characters>139537</Characters>
  <Application>Microsoft Office Word</Application>
  <DocSecurity>0</DocSecurity>
  <Lines>1162</Lines>
  <Paragraphs>330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165047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eaadhsy</dc:creator>
  <cp:lastModifiedBy>user</cp:lastModifiedBy>
  <cp:revision>10</cp:revision>
  <cp:lastPrinted>2020-05-15T08:25:00Z</cp:lastPrinted>
  <dcterms:created xsi:type="dcterms:W3CDTF">2020-08-06T06:19:00Z</dcterms:created>
  <dcterms:modified xsi:type="dcterms:W3CDTF">2020-08-06T06:44:00Z</dcterms:modified>
</cp:coreProperties>
</file>