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B3A" w:rsidRPr="00C21B3A" w:rsidRDefault="00716CF6" w:rsidP="00C21B3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75pt;height:108.95pt">
            <v:imagedata r:id="rId7" o:title=""/>
          </v:shape>
        </w:pict>
      </w:r>
    </w:p>
    <w:p w:rsidR="00C21B3A" w:rsidRPr="00C21B3A" w:rsidRDefault="00C21B3A" w:rsidP="00C21B3A">
      <w:pPr>
        <w:rPr>
          <w:b/>
          <w:sz w:val="20"/>
          <w:szCs w:val="20"/>
        </w:rPr>
      </w:pPr>
      <w:r w:rsidRPr="00C21B3A">
        <w:rPr>
          <w:b/>
        </w:rPr>
        <w:t xml:space="preserve">ΕΛΛΗΝΙΚΗ ΔΗΜΟΚΡΑΤΙΑ                                                   </w:t>
      </w:r>
      <w:r w:rsidRPr="00C21B3A">
        <w:rPr>
          <w:b/>
          <w:sz w:val="20"/>
          <w:szCs w:val="20"/>
        </w:rPr>
        <w:t xml:space="preserve">ΠΡΟΜΗΘΕΙΑ ΜΕΣΩΝ ΑΤΟΜΙΚΗΣ </w:t>
      </w:r>
    </w:p>
    <w:p w:rsidR="00C21B3A" w:rsidRPr="00C21B3A" w:rsidRDefault="00C21B3A" w:rsidP="00C21B3A">
      <w:pPr>
        <w:rPr>
          <w:b/>
          <w:sz w:val="20"/>
          <w:szCs w:val="20"/>
        </w:rPr>
      </w:pPr>
      <w:r w:rsidRPr="00C21B3A">
        <w:rPr>
          <w:b/>
        </w:rPr>
        <w:t xml:space="preserve">ΝΟΜΟΣ ΞΑΝΘΗΣ                                                                    </w:t>
      </w:r>
      <w:r w:rsidRPr="00C21B3A">
        <w:rPr>
          <w:b/>
          <w:sz w:val="20"/>
          <w:szCs w:val="20"/>
        </w:rPr>
        <w:t>ΠΡΟΣΤΑΣΙΑΣ ΕΡΓΑΖΟΜΕΝΩΝ</w:t>
      </w:r>
    </w:p>
    <w:p w:rsidR="00C21B3A" w:rsidRPr="00C21B3A" w:rsidRDefault="00C21B3A" w:rsidP="00C21B3A">
      <w:pPr>
        <w:rPr>
          <w:b/>
        </w:rPr>
      </w:pPr>
      <w:r w:rsidRPr="00C21B3A">
        <w:rPr>
          <w:b/>
        </w:rPr>
        <w:t xml:space="preserve">ΔΗΜΟΣ ΞΑΝΘΗΣ                                                                     ΔΗΜΟΥ ΞΑΝΘΗΣ               </w:t>
      </w:r>
    </w:p>
    <w:p w:rsidR="00C21B3A" w:rsidRPr="00C21B3A" w:rsidRDefault="00C21B3A" w:rsidP="00C21B3A">
      <w:pPr>
        <w:rPr>
          <w:b/>
        </w:rPr>
      </w:pPr>
      <w:r w:rsidRPr="00C21B3A">
        <w:rPr>
          <w:b/>
        </w:rPr>
        <w:t>Δ/νση  Διοικητικών Υπηρεσιών</w:t>
      </w:r>
    </w:p>
    <w:p w:rsidR="00C21B3A" w:rsidRPr="00C21B3A" w:rsidRDefault="00C21B3A" w:rsidP="00C21B3A">
      <w:r w:rsidRPr="00C21B3A">
        <w:t xml:space="preserve">                                                                               </w:t>
      </w:r>
      <w:r w:rsidRPr="00C21B3A">
        <w:tab/>
      </w:r>
      <w:r w:rsidRPr="00C21B3A">
        <w:tab/>
      </w:r>
      <w:r w:rsidRPr="00C21B3A">
        <w:tab/>
      </w:r>
    </w:p>
    <w:p w:rsidR="00C21B3A" w:rsidRPr="00C21B3A" w:rsidRDefault="00C21B3A" w:rsidP="00C21B3A">
      <w:pPr>
        <w:spacing w:after="0" w:line="240" w:lineRule="auto"/>
        <w:rPr>
          <w:b/>
        </w:rPr>
      </w:pPr>
      <w:r w:rsidRPr="00C21B3A">
        <w:t xml:space="preserve">ΑΡ.ΜΕΛΕΤΗΣ    </w:t>
      </w:r>
      <w:r w:rsidR="00B13DA2">
        <w:t>4</w:t>
      </w:r>
      <w:r w:rsidRPr="00C21B3A">
        <w:t xml:space="preserve">/2018                                      ΠΡΟΥΠΟΛΟΓΙΣΜΟΣ  </w:t>
      </w:r>
      <w:r w:rsidRPr="00C21B3A">
        <w:rPr>
          <w:b/>
        </w:rPr>
        <w:t xml:space="preserve"> </w:t>
      </w:r>
      <w:r>
        <w:rPr>
          <w:b/>
        </w:rPr>
        <w:t xml:space="preserve"> 11.157,27</w:t>
      </w:r>
      <w:r w:rsidRPr="00C21B3A">
        <w:rPr>
          <w:b/>
        </w:rPr>
        <w:t xml:space="preserve"> ευρώ </w:t>
      </w:r>
    </w:p>
    <w:p w:rsidR="00C21B3A" w:rsidRDefault="00C21B3A" w:rsidP="00B12187">
      <w:pPr>
        <w:spacing w:after="0" w:line="240" w:lineRule="auto"/>
        <w:rPr>
          <w:rFonts w:ascii="Arial" w:hAnsi="Arial" w:cs="Arial"/>
          <w:sz w:val="24"/>
          <w:szCs w:val="24"/>
        </w:rPr>
      </w:pPr>
    </w:p>
    <w:p w:rsidR="00C21B3A" w:rsidRDefault="00C21B3A" w:rsidP="00B12187">
      <w:pPr>
        <w:spacing w:after="0" w:line="240" w:lineRule="auto"/>
        <w:rPr>
          <w:rFonts w:ascii="Arial" w:hAnsi="Arial" w:cs="Arial"/>
          <w:sz w:val="24"/>
          <w:szCs w:val="24"/>
        </w:rPr>
      </w:pPr>
    </w:p>
    <w:p w:rsidR="00C21B3A" w:rsidRDefault="00C21B3A" w:rsidP="00B12187">
      <w:pPr>
        <w:spacing w:after="0" w:line="240" w:lineRule="auto"/>
        <w:rPr>
          <w:rFonts w:ascii="Arial" w:hAnsi="Arial" w:cs="Arial"/>
          <w:sz w:val="24"/>
          <w:szCs w:val="24"/>
        </w:rPr>
      </w:pPr>
    </w:p>
    <w:p w:rsidR="00C21B3A" w:rsidRDefault="00C21B3A" w:rsidP="00B12187">
      <w:pPr>
        <w:spacing w:after="0" w:line="240" w:lineRule="auto"/>
        <w:rPr>
          <w:rFonts w:ascii="Arial" w:hAnsi="Arial" w:cs="Arial"/>
          <w:sz w:val="24"/>
          <w:szCs w:val="24"/>
        </w:rPr>
      </w:pPr>
    </w:p>
    <w:p w:rsidR="00B12187" w:rsidRDefault="00EB2918" w:rsidP="00B12187">
      <w:pPr>
        <w:spacing w:after="0" w:line="240" w:lineRule="auto"/>
        <w:rPr>
          <w:rFonts w:ascii="Arial" w:hAnsi="Arial" w:cs="Arial"/>
          <w:sz w:val="24"/>
          <w:szCs w:val="24"/>
        </w:rPr>
      </w:pPr>
      <w:r>
        <w:rPr>
          <w:rFonts w:ascii="Arial" w:hAnsi="Arial" w:cs="Arial"/>
          <w:sz w:val="24"/>
          <w:szCs w:val="24"/>
        </w:rPr>
        <w:t>Σας αποστέλλω τις τεχνικές προδιαγραφές των Μ.Α.Π για τον Δήμο Ξάνθης καθώ</w:t>
      </w:r>
      <w:r w:rsidR="00A94F74">
        <w:rPr>
          <w:rFonts w:ascii="Arial" w:hAnsi="Arial" w:cs="Arial"/>
          <w:sz w:val="24"/>
          <w:szCs w:val="24"/>
        </w:rPr>
        <w:t xml:space="preserve">ς και ενδεικτικό προϋπολογισμό για τους εργαζομένους του Δήμου Ξάνθης ( </w:t>
      </w:r>
      <w:r w:rsidR="000A4F84">
        <w:rPr>
          <w:rFonts w:ascii="Arial" w:hAnsi="Arial" w:cs="Arial"/>
          <w:sz w:val="24"/>
          <w:szCs w:val="24"/>
        </w:rPr>
        <w:t>Προγράμματος Κοινωφελούς Χαρακτήρα Ο.Α.Ε.Δ.</w:t>
      </w:r>
      <w:r w:rsidR="00A94F74">
        <w:rPr>
          <w:rFonts w:ascii="Arial" w:hAnsi="Arial" w:cs="Arial"/>
          <w:sz w:val="24"/>
          <w:szCs w:val="24"/>
        </w:rPr>
        <w:t>).</w:t>
      </w:r>
    </w:p>
    <w:p w:rsidR="006C04AD" w:rsidRDefault="006C04AD" w:rsidP="00B12187">
      <w:pPr>
        <w:spacing w:after="0" w:line="240" w:lineRule="auto"/>
        <w:rPr>
          <w:rFonts w:ascii="Arial" w:hAnsi="Arial" w:cs="Arial"/>
          <w:sz w:val="24"/>
          <w:szCs w:val="24"/>
        </w:rPr>
      </w:pPr>
    </w:p>
    <w:p w:rsidR="00B12187" w:rsidRPr="008B19C8" w:rsidRDefault="00B12187" w:rsidP="00B12187">
      <w:pPr>
        <w:spacing w:after="0" w:line="240" w:lineRule="auto"/>
        <w:rPr>
          <w:rFonts w:ascii="Arial" w:hAnsi="Arial" w:cs="Arial"/>
          <w:sz w:val="24"/>
          <w:szCs w:val="24"/>
        </w:rPr>
      </w:pPr>
    </w:p>
    <w:p w:rsidR="00B12187" w:rsidRDefault="00B12187" w:rsidP="00B12187">
      <w:pPr>
        <w:jc w:val="center"/>
        <w:rPr>
          <w:rFonts w:ascii="Arial" w:hAnsi="Arial" w:cs="Arial"/>
          <w:b/>
          <w:sz w:val="28"/>
          <w:szCs w:val="28"/>
          <w:u w:val="single"/>
        </w:rPr>
      </w:pPr>
      <w:r w:rsidRPr="00C81CE4">
        <w:rPr>
          <w:rFonts w:ascii="Arial" w:hAnsi="Arial" w:cs="Arial"/>
          <w:b/>
          <w:sz w:val="28"/>
          <w:szCs w:val="28"/>
          <w:u w:val="single"/>
        </w:rPr>
        <w:t>ΤΕΧΝΙΚΕΣ ΠΡΟΔΙΑΓΡΑΦΕΣ</w:t>
      </w:r>
    </w:p>
    <w:p w:rsidR="00B12187" w:rsidRDefault="00B12187" w:rsidP="002E24B3">
      <w:pPr>
        <w:jc w:val="both"/>
        <w:rPr>
          <w:rFonts w:ascii="Arial" w:hAnsi="Arial" w:cs="Arial"/>
          <w:b/>
          <w:u w:val="single"/>
        </w:rPr>
      </w:pPr>
    </w:p>
    <w:p w:rsidR="00B12187" w:rsidRDefault="00B12187" w:rsidP="002E24B3">
      <w:pPr>
        <w:jc w:val="both"/>
        <w:rPr>
          <w:rFonts w:ascii="Arial" w:hAnsi="Arial" w:cs="Arial"/>
          <w:b/>
          <w:u w:val="single"/>
        </w:rPr>
      </w:pPr>
    </w:p>
    <w:p w:rsidR="00B12187" w:rsidRDefault="00B12187" w:rsidP="002E24B3">
      <w:pPr>
        <w:jc w:val="both"/>
        <w:rPr>
          <w:rFonts w:ascii="Arial" w:hAnsi="Arial" w:cs="Arial"/>
          <w:b/>
          <w:u w:val="single"/>
        </w:rPr>
      </w:pPr>
    </w:p>
    <w:p w:rsidR="00742049" w:rsidRPr="00584C01" w:rsidRDefault="00742049" w:rsidP="002E24B3">
      <w:pPr>
        <w:jc w:val="both"/>
        <w:rPr>
          <w:rFonts w:ascii="Arial" w:hAnsi="Arial" w:cs="Arial"/>
          <w:b/>
          <w:u w:val="single"/>
        </w:rPr>
      </w:pPr>
      <w:r w:rsidRPr="00584C01">
        <w:rPr>
          <w:rFonts w:ascii="Arial" w:hAnsi="Arial" w:cs="Arial"/>
          <w:b/>
          <w:u w:val="single"/>
        </w:rPr>
        <w:t xml:space="preserve">ΔΕΡΜΑΤΟΠΑΝΙΝΑ ΓΑΝΤΙΑ </w:t>
      </w:r>
    </w:p>
    <w:p w:rsidR="00742049" w:rsidRDefault="00742049" w:rsidP="002E24B3">
      <w:pPr>
        <w:jc w:val="both"/>
        <w:rPr>
          <w:rFonts w:ascii="Arial" w:hAnsi="Arial" w:cs="Arial"/>
          <w:b/>
          <w:sz w:val="24"/>
          <w:szCs w:val="24"/>
          <w:u w:val="single"/>
        </w:rPr>
      </w:pPr>
    </w:p>
    <w:p w:rsidR="00EC013D" w:rsidRPr="00EC013D" w:rsidRDefault="00EC013D" w:rsidP="002E24B3">
      <w:pPr>
        <w:jc w:val="both"/>
        <w:rPr>
          <w:rFonts w:ascii="Arial" w:hAnsi="Arial" w:cs="Arial"/>
        </w:rPr>
      </w:pPr>
      <w:r>
        <w:rPr>
          <w:rFonts w:ascii="Arial" w:hAnsi="Arial" w:cs="Arial"/>
        </w:rPr>
        <w:t>Πεδίο χρήσης: Εργασίες στις οποίες απαιτείται προστασία από απλούς μηχανικούς κινδύνους (τριβές, συμπιέσεις, εκδορές) σε στεγνό περιβάλλον όπως εργαζόμενοι σε απορριμματοφόρα, οικοδόμοι, σε κήπους, μηχανοτεχνίτες.</w:t>
      </w:r>
    </w:p>
    <w:p w:rsidR="00742049" w:rsidRDefault="00742049" w:rsidP="002E24B3">
      <w:pPr>
        <w:jc w:val="both"/>
        <w:rPr>
          <w:rFonts w:ascii="Arial" w:hAnsi="Arial" w:cs="Arial"/>
        </w:rPr>
      </w:pPr>
      <w:r>
        <w:rPr>
          <w:rFonts w:ascii="Arial" w:hAnsi="Arial" w:cs="Arial"/>
          <w:u w:val="single"/>
        </w:rPr>
        <w:t xml:space="preserve">Χαρακτηριστικά: </w:t>
      </w:r>
      <w:r>
        <w:rPr>
          <w:rFonts w:ascii="Arial" w:hAnsi="Arial" w:cs="Arial"/>
        </w:rPr>
        <w:t xml:space="preserve">Μήκος περίπου 20-25 </w:t>
      </w:r>
      <w:r>
        <w:rPr>
          <w:rFonts w:ascii="Arial" w:hAnsi="Arial" w:cs="Arial"/>
          <w:lang w:val="en-US"/>
        </w:rPr>
        <w:t>cm</w:t>
      </w:r>
      <w:r w:rsidRPr="00C81CE4">
        <w:rPr>
          <w:rFonts w:ascii="Arial" w:hAnsi="Arial" w:cs="Arial"/>
        </w:rPr>
        <w:t>, π</w:t>
      </w:r>
      <w:r>
        <w:rPr>
          <w:rFonts w:ascii="Arial" w:hAnsi="Arial" w:cs="Arial"/>
        </w:rPr>
        <w:t xml:space="preserve">άχος 1-1,2 </w:t>
      </w:r>
      <w:r>
        <w:rPr>
          <w:rFonts w:ascii="Arial" w:hAnsi="Arial" w:cs="Arial"/>
          <w:lang w:val="en-US"/>
        </w:rPr>
        <w:t>mm</w:t>
      </w:r>
      <w:r>
        <w:rPr>
          <w:rFonts w:ascii="Arial" w:hAnsi="Arial" w:cs="Arial"/>
        </w:rPr>
        <w:t xml:space="preserve">. Το εμπρός του γαντιού (παλάμη, δάκτυλα, αντίχειρας)  από βόειο δέρμα και το πίσω μέρος από βαμβακερό ύφασμα με ελαστική ταινία σύσφιξης. </w:t>
      </w:r>
    </w:p>
    <w:p w:rsidR="00742049" w:rsidRDefault="00742049" w:rsidP="002E24B3">
      <w:pPr>
        <w:jc w:val="both"/>
        <w:rPr>
          <w:rFonts w:ascii="Arial" w:hAnsi="Arial" w:cs="Arial"/>
        </w:rPr>
      </w:pPr>
      <w:r>
        <w:rPr>
          <w:rFonts w:ascii="Arial" w:hAnsi="Arial" w:cs="Arial"/>
        </w:rPr>
        <w:tab/>
      </w:r>
      <w:r w:rsidRPr="00C81CE4">
        <w:rPr>
          <w:rFonts w:ascii="Arial" w:hAnsi="Arial" w:cs="Arial"/>
          <w:u w:val="single"/>
        </w:rPr>
        <w:t>Πρότυπα</w:t>
      </w:r>
      <w:r>
        <w:rPr>
          <w:rFonts w:ascii="Arial" w:hAnsi="Arial" w:cs="Arial"/>
        </w:rPr>
        <w:t>: ΕΝ 388, 420 με επίπεδα μηχανικών αντοχών</w:t>
      </w:r>
    </w:p>
    <w:p w:rsidR="00742049" w:rsidRDefault="00742049" w:rsidP="002E24B3">
      <w:pPr>
        <w:pStyle w:val="a3"/>
        <w:numPr>
          <w:ilvl w:val="0"/>
          <w:numId w:val="1"/>
        </w:numPr>
        <w:jc w:val="both"/>
        <w:rPr>
          <w:rFonts w:ascii="Arial" w:hAnsi="Arial" w:cs="Arial"/>
        </w:rPr>
      </w:pPr>
      <w:r>
        <w:rPr>
          <w:rFonts w:ascii="Arial" w:hAnsi="Arial" w:cs="Arial"/>
        </w:rPr>
        <w:t>2(τριβή)</w:t>
      </w:r>
    </w:p>
    <w:p w:rsidR="00742049" w:rsidRDefault="00742049" w:rsidP="002E24B3">
      <w:pPr>
        <w:pStyle w:val="a3"/>
        <w:numPr>
          <w:ilvl w:val="0"/>
          <w:numId w:val="1"/>
        </w:numPr>
        <w:jc w:val="both"/>
        <w:rPr>
          <w:rFonts w:ascii="Arial" w:hAnsi="Arial" w:cs="Arial"/>
        </w:rPr>
      </w:pPr>
      <w:r>
        <w:rPr>
          <w:rFonts w:ascii="Arial" w:hAnsi="Arial" w:cs="Arial"/>
        </w:rPr>
        <w:t>1(κοπή με λεπίδα)</w:t>
      </w:r>
    </w:p>
    <w:p w:rsidR="00742049" w:rsidRDefault="00742049" w:rsidP="002E24B3">
      <w:pPr>
        <w:pStyle w:val="a3"/>
        <w:numPr>
          <w:ilvl w:val="0"/>
          <w:numId w:val="1"/>
        </w:numPr>
        <w:jc w:val="both"/>
        <w:rPr>
          <w:rFonts w:ascii="Arial" w:hAnsi="Arial" w:cs="Arial"/>
        </w:rPr>
      </w:pPr>
      <w:r>
        <w:rPr>
          <w:rFonts w:ascii="Arial" w:hAnsi="Arial" w:cs="Arial"/>
        </w:rPr>
        <w:t>2(διάσχιση)</w:t>
      </w:r>
    </w:p>
    <w:p w:rsidR="00742049" w:rsidRDefault="00742049" w:rsidP="002E24B3">
      <w:pPr>
        <w:pStyle w:val="a3"/>
        <w:numPr>
          <w:ilvl w:val="0"/>
          <w:numId w:val="1"/>
        </w:numPr>
        <w:jc w:val="both"/>
        <w:rPr>
          <w:rFonts w:ascii="Arial" w:hAnsi="Arial" w:cs="Arial"/>
        </w:rPr>
      </w:pPr>
      <w:r>
        <w:rPr>
          <w:rFonts w:ascii="Arial" w:hAnsi="Arial" w:cs="Arial"/>
        </w:rPr>
        <w:t>2(διάτρηση)</w:t>
      </w:r>
    </w:p>
    <w:p w:rsidR="00742049" w:rsidRDefault="00742049" w:rsidP="002E24B3">
      <w:pPr>
        <w:ind w:left="720"/>
        <w:jc w:val="both"/>
        <w:rPr>
          <w:rFonts w:ascii="Arial" w:hAnsi="Arial" w:cs="Arial"/>
        </w:rPr>
      </w:pPr>
      <w:r w:rsidRPr="00D25FD9">
        <w:rPr>
          <w:rFonts w:ascii="Arial" w:hAnsi="Arial" w:cs="Arial"/>
          <w:u w:val="single"/>
        </w:rPr>
        <w:t>Σήμανση</w:t>
      </w:r>
      <w:r>
        <w:rPr>
          <w:rFonts w:ascii="Arial" w:hAnsi="Arial" w:cs="Arial"/>
        </w:rPr>
        <w:t>:</w:t>
      </w:r>
    </w:p>
    <w:p w:rsidR="00742049" w:rsidRPr="00D25FD9" w:rsidRDefault="00742049" w:rsidP="002E24B3">
      <w:pPr>
        <w:pStyle w:val="a3"/>
        <w:numPr>
          <w:ilvl w:val="0"/>
          <w:numId w:val="1"/>
        </w:numPr>
        <w:jc w:val="both"/>
        <w:rPr>
          <w:rFonts w:ascii="Arial" w:hAnsi="Arial" w:cs="Arial"/>
        </w:rPr>
      </w:pPr>
      <w:r>
        <w:rPr>
          <w:rFonts w:ascii="Arial" w:hAnsi="Arial" w:cs="Arial"/>
          <w:lang w:val="en-US"/>
        </w:rPr>
        <w:lastRenderedPageBreak/>
        <w:t>CE</w:t>
      </w:r>
    </w:p>
    <w:p w:rsidR="00742049" w:rsidRDefault="00742049" w:rsidP="002E24B3">
      <w:pPr>
        <w:pStyle w:val="a3"/>
        <w:numPr>
          <w:ilvl w:val="0"/>
          <w:numId w:val="1"/>
        </w:numPr>
        <w:jc w:val="both"/>
        <w:rPr>
          <w:rFonts w:ascii="Arial" w:hAnsi="Arial" w:cs="Arial"/>
        </w:rPr>
      </w:pPr>
      <w:r>
        <w:rPr>
          <w:rFonts w:ascii="Arial" w:hAnsi="Arial" w:cs="Arial"/>
        </w:rPr>
        <w:t>Προμηθευτής, κωδικός προϊόντος, έτος κατασκευής</w:t>
      </w:r>
    </w:p>
    <w:p w:rsidR="005707B5" w:rsidRPr="00742049" w:rsidRDefault="00742049" w:rsidP="002E24B3">
      <w:pPr>
        <w:pStyle w:val="a3"/>
        <w:numPr>
          <w:ilvl w:val="0"/>
          <w:numId w:val="1"/>
        </w:numPr>
        <w:jc w:val="both"/>
        <w:rPr>
          <w:rFonts w:ascii="Arial" w:hAnsi="Arial" w:cs="Arial"/>
        </w:rPr>
      </w:pPr>
      <w:r>
        <w:rPr>
          <w:rFonts w:ascii="Arial" w:hAnsi="Arial" w:cs="Arial"/>
        </w:rPr>
        <w:t>Εικονόσημο  προστασίας από μηχανικούς κινδύνους και οι κωδικοί 2,1, 2, 2</w:t>
      </w:r>
    </w:p>
    <w:p w:rsidR="00742049" w:rsidRDefault="00742049" w:rsidP="002E24B3">
      <w:pPr>
        <w:jc w:val="both"/>
      </w:pPr>
      <w:r>
        <w:t xml:space="preserve">                                                           </w:t>
      </w:r>
      <w:r w:rsidR="006D3CCF">
        <w:rPr>
          <w:noProof/>
          <w:lang w:eastAsia="el-GR"/>
        </w:rPr>
        <w:drawing>
          <wp:inline distT="0" distB="0" distL="0" distR="0">
            <wp:extent cx="1152525" cy="1085850"/>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1152525" cy="1085850"/>
                    </a:xfrm>
                    <a:prstGeom prst="rect">
                      <a:avLst/>
                    </a:prstGeom>
                    <a:noFill/>
                    <a:ln w="9525">
                      <a:noFill/>
                      <a:miter lim="800000"/>
                      <a:headEnd/>
                      <a:tailEnd/>
                    </a:ln>
                  </pic:spPr>
                </pic:pic>
              </a:graphicData>
            </a:graphic>
          </wp:inline>
        </w:drawing>
      </w:r>
    </w:p>
    <w:p w:rsidR="00742049" w:rsidRPr="00742049" w:rsidRDefault="00742049" w:rsidP="002E24B3">
      <w:pPr>
        <w:pStyle w:val="a3"/>
        <w:ind w:left="0"/>
        <w:jc w:val="both"/>
        <w:rPr>
          <w:rFonts w:ascii="Arial" w:hAnsi="Arial" w:cs="Arial"/>
          <w:b/>
          <w:u w:val="single"/>
        </w:rPr>
      </w:pPr>
      <w:r w:rsidRPr="003F2914">
        <w:rPr>
          <w:rFonts w:ascii="Arial" w:hAnsi="Arial" w:cs="Arial"/>
          <w:b/>
          <w:u w:val="single"/>
        </w:rPr>
        <w:t xml:space="preserve">ΓΑΝΤΙΑ ΑΠΟ </w:t>
      </w:r>
      <w:r w:rsidRPr="003F2914">
        <w:rPr>
          <w:rFonts w:ascii="Arial" w:hAnsi="Arial" w:cs="Arial"/>
          <w:b/>
          <w:u w:val="single"/>
          <w:lang w:val="en-US"/>
        </w:rPr>
        <w:t>PVC</w:t>
      </w:r>
    </w:p>
    <w:p w:rsidR="00742049" w:rsidRPr="00742049" w:rsidRDefault="00742049" w:rsidP="002E24B3">
      <w:pPr>
        <w:pStyle w:val="a3"/>
        <w:ind w:left="0"/>
        <w:jc w:val="both"/>
        <w:rPr>
          <w:rFonts w:ascii="Arial" w:hAnsi="Arial" w:cs="Arial"/>
          <w:b/>
          <w:u w:val="single"/>
        </w:rPr>
      </w:pPr>
    </w:p>
    <w:p w:rsidR="00742049" w:rsidRPr="00EC013D" w:rsidRDefault="00EC013D" w:rsidP="002E24B3">
      <w:pPr>
        <w:pStyle w:val="a3"/>
        <w:ind w:left="0"/>
        <w:jc w:val="both"/>
        <w:rPr>
          <w:rFonts w:ascii="Arial" w:hAnsi="Arial" w:cs="Arial"/>
        </w:rPr>
      </w:pPr>
      <w:r>
        <w:rPr>
          <w:rFonts w:ascii="Arial" w:hAnsi="Arial" w:cs="Arial"/>
        </w:rPr>
        <w:t>Πεδίο χρήσης: Όταν απαιτείται προστασία από χημικούς και βιολογικούς κινδύνους, όπως εργαζόμενοι σε απορριμματοφόρα (εναλλακτική λύση), σε καθαρισμούς κάδων, σε νεκροταφια.</w:t>
      </w:r>
    </w:p>
    <w:p w:rsidR="00742049" w:rsidRDefault="00742049" w:rsidP="002E24B3">
      <w:pPr>
        <w:pStyle w:val="a3"/>
        <w:ind w:left="0"/>
        <w:jc w:val="both"/>
        <w:rPr>
          <w:rFonts w:ascii="Arial" w:hAnsi="Arial" w:cs="Arial"/>
        </w:rPr>
      </w:pPr>
      <w:r w:rsidRPr="00C6308E">
        <w:rPr>
          <w:rFonts w:ascii="Arial" w:hAnsi="Arial" w:cs="Arial"/>
          <w:u w:val="single"/>
        </w:rPr>
        <w:t>Χαρακτηριστικά</w:t>
      </w:r>
      <w:r>
        <w:rPr>
          <w:rFonts w:ascii="Arial" w:hAnsi="Arial" w:cs="Arial"/>
        </w:rPr>
        <w:t xml:space="preserve">: Μήκος περίπου 30 </w:t>
      </w:r>
      <w:r>
        <w:rPr>
          <w:rFonts w:ascii="Arial" w:hAnsi="Arial" w:cs="Arial"/>
          <w:lang w:val="en-US"/>
        </w:rPr>
        <w:t>cm</w:t>
      </w:r>
      <w:r>
        <w:rPr>
          <w:rFonts w:ascii="Arial" w:hAnsi="Arial" w:cs="Arial"/>
        </w:rPr>
        <w:t xml:space="preserve"> πάχος 1 </w:t>
      </w:r>
      <w:r>
        <w:rPr>
          <w:rFonts w:ascii="Arial" w:hAnsi="Arial" w:cs="Arial"/>
          <w:lang w:val="en-US"/>
        </w:rPr>
        <w:t>mm</w:t>
      </w:r>
      <w:r>
        <w:rPr>
          <w:rFonts w:ascii="Arial" w:hAnsi="Arial" w:cs="Arial"/>
        </w:rPr>
        <w:t xml:space="preserve">. Υλικό κατασκευής </w:t>
      </w:r>
      <w:r>
        <w:rPr>
          <w:rFonts w:ascii="Arial" w:hAnsi="Arial" w:cs="Arial"/>
          <w:lang w:val="en-US"/>
        </w:rPr>
        <w:t>PVC</w:t>
      </w:r>
      <w:r>
        <w:rPr>
          <w:rFonts w:ascii="Arial" w:hAnsi="Arial" w:cs="Arial"/>
        </w:rPr>
        <w:t xml:space="preserve"> και εσωτερική επένδυση από ανθιδρωτικό υλικό. Ελάχιστα επίπεδα μηχανικών αντοχών 3,1,2,1, που σημαίνει:</w:t>
      </w:r>
    </w:p>
    <w:p w:rsidR="00742049" w:rsidRDefault="00742049" w:rsidP="002E24B3">
      <w:pPr>
        <w:pStyle w:val="a3"/>
        <w:numPr>
          <w:ilvl w:val="0"/>
          <w:numId w:val="1"/>
        </w:numPr>
        <w:jc w:val="both"/>
        <w:rPr>
          <w:rFonts w:ascii="Arial" w:hAnsi="Arial" w:cs="Arial"/>
        </w:rPr>
      </w:pPr>
      <w:r>
        <w:rPr>
          <w:rFonts w:ascii="Arial" w:hAnsi="Arial" w:cs="Arial"/>
        </w:rPr>
        <w:t>3 (τριβή)</w:t>
      </w:r>
    </w:p>
    <w:p w:rsidR="00742049" w:rsidRDefault="00742049" w:rsidP="002E24B3">
      <w:pPr>
        <w:pStyle w:val="a3"/>
        <w:numPr>
          <w:ilvl w:val="0"/>
          <w:numId w:val="1"/>
        </w:numPr>
        <w:jc w:val="both"/>
        <w:rPr>
          <w:rFonts w:ascii="Arial" w:hAnsi="Arial" w:cs="Arial"/>
        </w:rPr>
      </w:pPr>
      <w:r>
        <w:rPr>
          <w:rFonts w:ascii="Arial" w:hAnsi="Arial" w:cs="Arial"/>
        </w:rPr>
        <w:t>1 (κοπή με λεπίδα)</w:t>
      </w:r>
    </w:p>
    <w:p w:rsidR="00742049" w:rsidRDefault="00742049" w:rsidP="002E24B3">
      <w:pPr>
        <w:pStyle w:val="a3"/>
        <w:numPr>
          <w:ilvl w:val="0"/>
          <w:numId w:val="1"/>
        </w:numPr>
        <w:jc w:val="both"/>
        <w:rPr>
          <w:rFonts w:ascii="Arial" w:hAnsi="Arial" w:cs="Arial"/>
        </w:rPr>
      </w:pPr>
      <w:r>
        <w:rPr>
          <w:rFonts w:ascii="Arial" w:hAnsi="Arial" w:cs="Arial"/>
        </w:rPr>
        <w:t>2 (διάσχιση)</w:t>
      </w:r>
    </w:p>
    <w:p w:rsidR="00742049" w:rsidRDefault="00742049" w:rsidP="002E24B3">
      <w:pPr>
        <w:pStyle w:val="a3"/>
        <w:numPr>
          <w:ilvl w:val="0"/>
          <w:numId w:val="1"/>
        </w:numPr>
        <w:jc w:val="both"/>
        <w:rPr>
          <w:rFonts w:ascii="Arial" w:hAnsi="Arial" w:cs="Arial"/>
        </w:rPr>
      </w:pPr>
      <w:r>
        <w:rPr>
          <w:rFonts w:ascii="Arial" w:hAnsi="Arial" w:cs="Arial"/>
        </w:rPr>
        <w:t xml:space="preserve">1 (δίατρηση) </w:t>
      </w:r>
    </w:p>
    <w:p w:rsidR="00742049" w:rsidRDefault="00742049" w:rsidP="002E24B3">
      <w:pPr>
        <w:pStyle w:val="a3"/>
        <w:ind w:left="0"/>
        <w:jc w:val="both"/>
        <w:rPr>
          <w:rFonts w:ascii="Arial" w:hAnsi="Arial" w:cs="Arial"/>
        </w:rPr>
      </w:pPr>
    </w:p>
    <w:p w:rsidR="00742049" w:rsidRDefault="00742049" w:rsidP="002E24B3">
      <w:pPr>
        <w:pStyle w:val="a3"/>
        <w:ind w:left="0"/>
        <w:jc w:val="both"/>
        <w:rPr>
          <w:rFonts w:ascii="Arial" w:hAnsi="Arial" w:cs="Arial"/>
        </w:rPr>
      </w:pPr>
      <w:r w:rsidRPr="00C6308E">
        <w:rPr>
          <w:rFonts w:ascii="Arial" w:hAnsi="Arial" w:cs="Arial"/>
          <w:u w:val="single"/>
        </w:rPr>
        <w:t>Πρότυπα:</w:t>
      </w:r>
      <w:r>
        <w:rPr>
          <w:rFonts w:ascii="Arial" w:hAnsi="Arial" w:cs="Arial"/>
        </w:rPr>
        <w:t xml:space="preserve"> ΕΝ 388, 420,374</w:t>
      </w:r>
    </w:p>
    <w:p w:rsidR="00742049" w:rsidRDefault="00742049" w:rsidP="002E24B3">
      <w:pPr>
        <w:pStyle w:val="a3"/>
        <w:ind w:left="0"/>
        <w:jc w:val="both"/>
        <w:rPr>
          <w:rFonts w:ascii="Arial" w:hAnsi="Arial" w:cs="Arial"/>
        </w:rPr>
      </w:pPr>
    </w:p>
    <w:p w:rsidR="00742049" w:rsidRDefault="00742049" w:rsidP="002E24B3">
      <w:pPr>
        <w:pStyle w:val="a3"/>
        <w:ind w:left="0"/>
        <w:jc w:val="both"/>
        <w:rPr>
          <w:rFonts w:ascii="Arial" w:hAnsi="Arial" w:cs="Arial"/>
          <w:u w:val="single"/>
        </w:rPr>
      </w:pPr>
      <w:r w:rsidRPr="00C6308E">
        <w:rPr>
          <w:rFonts w:ascii="Arial" w:hAnsi="Arial" w:cs="Arial"/>
          <w:u w:val="single"/>
        </w:rPr>
        <w:t>Σήμανση:</w:t>
      </w:r>
      <w:r>
        <w:rPr>
          <w:rFonts w:ascii="Arial" w:hAnsi="Arial" w:cs="Arial"/>
          <w:u w:val="single"/>
        </w:rPr>
        <w:t xml:space="preserve"> </w:t>
      </w:r>
    </w:p>
    <w:p w:rsidR="00742049" w:rsidRPr="00C6308E" w:rsidRDefault="00742049" w:rsidP="002E24B3">
      <w:pPr>
        <w:pStyle w:val="a3"/>
        <w:numPr>
          <w:ilvl w:val="0"/>
          <w:numId w:val="1"/>
        </w:numPr>
        <w:jc w:val="both"/>
        <w:rPr>
          <w:rFonts w:ascii="Arial" w:hAnsi="Arial" w:cs="Arial"/>
        </w:rPr>
      </w:pPr>
      <w:r>
        <w:rPr>
          <w:rFonts w:ascii="Arial" w:hAnsi="Arial" w:cs="Arial"/>
          <w:lang w:val="en-US"/>
        </w:rPr>
        <w:t>CE</w:t>
      </w:r>
    </w:p>
    <w:p w:rsidR="00742049" w:rsidRDefault="00742049" w:rsidP="002E24B3">
      <w:pPr>
        <w:pStyle w:val="a3"/>
        <w:numPr>
          <w:ilvl w:val="0"/>
          <w:numId w:val="1"/>
        </w:numPr>
        <w:jc w:val="both"/>
        <w:rPr>
          <w:rFonts w:ascii="Arial" w:hAnsi="Arial" w:cs="Arial"/>
        </w:rPr>
      </w:pPr>
      <w:r>
        <w:rPr>
          <w:rFonts w:ascii="Arial" w:hAnsi="Arial" w:cs="Arial"/>
        </w:rPr>
        <w:t>Προμηθευτής, κωδικός προϊόντος, έτος Κατασκευής.</w:t>
      </w:r>
    </w:p>
    <w:p w:rsidR="006524CF" w:rsidRDefault="00742049" w:rsidP="002E24B3">
      <w:pPr>
        <w:pStyle w:val="a3"/>
        <w:numPr>
          <w:ilvl w:val="0"/>
          <w:numId w:val="1"/>
        </w:numPr>
        <w:jc w:val="both"/>
        <w:rPr>
          <w:rFonts w:ascii="Arial" w:hAnsi="Arial" w:cs="Arial"/>
        </w:rPr>
      </w:pPr>
      <w:r>
        <w:rPr>
          <w:rFonts w:ascii="Arial" w:hAnsi="Arial" w:cs="Arial"/>
        </w:rPr>
        <w:t>Εικονόσημο προστασίας από μηχανικούς κινδύνους και οι κωδικοί 3,1,2,1</w:t>
      </w:r>
    </w:p>
    <w:p w:rsidR="00742049" w:rsidRPr="006524CF" w:rsidRDefault="00742049" w:rsidP="002E24B3">
      <w:pPr>
        <w:pStyle w:val="a3"/>
        <w:numPr>
          <w:ilvl w:val="0"/>
          <w:numId w:val="1"/>
        </w:numPr>
        <w:jc w:val="both"/>
        <w:rPr>
          <w:rFonts w:ascii="Arial" w:hAnsi="Arial" w:cs="Arial"/>
        </w:rPr>
      </w:pPr>
      <w:r w:rsidRPr="006524CF">
        <w:rPr>
          <w:rFonts w:ascii="Arial" w:hAnsi="Arial" w:cs="Arial"/>
        </w:rPr>
        <w:t>Εικονόσημο προστασίας από χημικές ουσίες και μικροοργανισμούς</w:t>
      </w:r>
    </w:p>
    <w:p w:rsidR="00742049" w:rsidRDefault="00742049" w:rsidP="002E24B3">
      <w:pPr>
        <w:jc w:val="both"/>
        <w:rPr>
          <w:rFonts w:ascii="Arial" w:hAnsi="Arial" w:cs="Arial"/>
        </w:rPr>
      </w:pPr>
      <w:r>
        <w:rPr>
          <w:rFonts w:ascii="Arial" w:hAnsi="Arial" w:cs="Arial"/>
        </w:rPr>
        <w:t xml:space="preserve">   </w:t>
      </w:r>
    </w:p>
    <w:p w:rsidR="00742049" w:rsidRDefault="00742049" w:rsidP="002E24B3">
      <w:pPr>
        <w:jc w:val="both"/>
        <w:rPr>
          <w:rFonts w:ascii="Arial" w:hAnsi="Arial" w:cs="Arial"/>
        </w:rPr>
      </w:pPr>
      <w:r>
        <w:rPr>
          <w:rFonts w:ascii="Arial" w:hAnsi="Arial" w:cs="Arial"/>
        </w:rPr>
        <w:t xml:space="preserve">                         </w:t>
      </w:r>
      <w:r w:rsidR="006D3CCF">
        <w:rPr>
          <w:rFonts w:ascii="Arial" w:hAnsi="Arial" w:cs="Arial"/>
          <w:noProof/>
          <w:lang w:eastAsia="el-GR"/>
        </w:rPr>
        <w:drawing>
          <wp:inline distT="0" distB="0" distL="0" distR="0">
            <wp:extent cx="2924175" cy="2419350"/>
            <wp:effectExtent l="19050" t="0" r="9525"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cstate="print"/>
                    <a:srcRect/>
                    <a:stretch>
                      <a:fillRect/>
                    </a:stretch>
                  </pic:blipFill>
                  <pic:spPr bwMode="auto">
                    <a:xfrm>
                      <a:off x="0" y="0"/>
                      <a:ext cx="2924175" cy="2419350"/>
                    </a:xfrm>
                    <a:prstGeom prst="rect">
                      <a:avLst/>
                    </a:prstGeom>
                    <a:noFill/>
                    <a:ln w="9525">
                      <a:noFill/>
                      <a:miter lim="800000"/>
                      <a:headEnd/>
                      <a:tailEnd/>
                    </a:ln>
                  </pic:spPr>
                </pic:pic>
              </a:graphicData>
            </a:graphic>
          </wp:inline>
        </w:drawing>
      </w:r>
    </w:p>
    <w:p w:rsidR="00742049" w:rsidRDefault="00742049" w:rsidP="002E24B3">
      <w:pPr>
        <w:jc w:val="both"/>
        <w:rPr>
          <w:rFonts w:ascii="Arial" w:hAnsi="Arial" w:cs="Arial"/>
        </w:rPr>
      </w:pPr>
    </w:p>
    <w:p w:rsidR="006C04AD" w:rsidRDefault="006C04AD" w:rsidP="002E24B3">
      <w:pPr>
        <w:pStyle w:val="a3"/>
        <w:ind w:left="0"/>
        <w:jc w:val="both"/>
        <w:rPr>
          <w:rFonts w:ascii="Arial" w:hAnsi="Arial" w:cs="Arial"/>
          <w:b/>
          <w:u w:val="single"/>
        </w:rPr>
      </w:pPr>
    </w:p>
    <w:p w:rsidR="006C04AD" w:rsidRDefault="006C04AD" w:rsidP="002E24B3">
      <w:pPr>
        <w:pStyle w:val="a3"/>
        <w:ind w:left="0"/>
        <w:jc w:val="both"/>
        <w:rPr>
          <w:rFonts w:ascii="Arial" w:hAnsi="Arial" w:cs="Arial"/>
          <w:b/>
          <w:u w:val="single"/>
        </w:rPr>
      </w:pPr>
    </w:p>
    <w:p w:rsidR="006C04AD" w:rsidRDefault="006C04AD" w:rsidP="002E24B3">
      <w:pPr>
        <w:pStyle w:val="a3"/>
        <w:ind w:left="0"/>
        <w:jc w:val="both"/>
        <w:rPr>
          <w:rFonts w:ascii="Arial" w:hAnsi="Arial" w:cs="Arial"/>
          <w:b/>
          <w:u w:val="single"/>
        </w:rPr>
      </w:pPr>
    </w:p>
    <w:p w:rsidR="00742049" w:rsidRDefault="00742049" w:rsidP="002E24B3">
      <w:pPr>
        <w:pStyle w:val="a3"/>
        <w:ind w:left="0"/>
        <w:jc w:val="both"/>
        <w:rPr>
          <w:rFonts w:ascii="Arial" w:hAnsi="Arial" w:cs="Arial"/>
          <w:b/>
          <w:u w:val="single"/>
        </w:rPr>
      </w:pPr>
      <w:r w:rsidRPr="00C6308E">
        <w:rPr>
          <w:rFonts w:ascii="Arial" w:hAnsi="Arial" w:cs="Arial"/>
          <w:b/>
          <w:u w:val="single"/>
        </w:rPr>
        <w:t>ΓΑΝΤΙΑ ΑΠΟ ΝΙΤΡΙΛΙΟ</w:t>
      </w:r>
      <w:r>
        <w:rPr>
          <w:rFonts w:ascii="Arial" w:hAnsi="Arial" w:cs="Arial"/>
          <w:b/>
          <w:u w:val="single"/>
        </w:rPr>
        <w:t xml:space="preserve"> </w:t>
      </w:r>
    </w:p>
    <w:p w:rsidR="00742049" w:rsidRDefault="00742049" w:rsidP="002E24B3">
      <w:pPr>
        <w:pStyle w:val="a3"/>
        <w:ind w:left="0"/>
        <w:jc w:val="both"/>
        <w:rPr>
          <w:rFonts w:ascii="Arial" w:hAnsi="Arial" w:cs="Arial"/>
          <w:b/>
          <w:u w:val="single"/>
        </w:rPr>
      </w:pPr>
    </w:p>
    <w:p w:rsidR="00EC013D" w:rsidRPr="00EC013D" w:rsidRDefault="00EC013D" w:rsidP="002E24B3">
      <w:pPr>
        <w:pStyle w:val="a3"/>
        <w:ind w:left="0"/>
        <w:jc w:val="both"/>
        <w:rPr>
          <w:rFonts w:ascii="Arial" w:hAnsi="Arial" w:cs="Arial"/>
        </w:rPr>
      </w:pPr>
      <w:r>
        <w:rPr>
          <w:rFonts w:ascii="Arial" w:hAnsi="Arial" w:cs="Arial"/>
        </w:rPr>
        <w:t xml:space="preserve">Πεδίο χρήσης: Σε εργασίες που απαιτείται προστασία από ισχυρά χημικά ή </w:t>
      </w:r>
      <w:r w:rsidR="006524CF">
        <w:rPr>
          <w:rFonts w:ascii="Arial" w:hAnsi="Arial" w:cs="Arial"/>
        </w:rPr>
        <w:t>μικροοργανισμούς και σε ψεκασμους.</w:t>
      </w:r>
    </w:p>
    <w:p w:rsidR="00742049" w:rsidRDefault="00742049" w:rsidP="002E24B3">
      <w:pPr>
        <w:pStyle w:val="a3"/>
        <w:ind w:left="0"/>
        <w:jc w:val="both"/>
        <w:rPr>
          <w:rFonts w:ascii="Arial" w:hAnsi="Arial" w:cs="Arial"/>
        </w:rPr>
      </w:pPr>
      <w:r w:rsidRPr="00F14E1B">
        <w:rPr>
          <w:rFonts w:ascii="Arial" w:hAnsi="Arial" w:cs="Arial"/>
          <w:u w:val="single"/>
        </w:rPr>
        <w:t xml:space="preserve">Χαρακτηριστικά </w:t>
      </w:r>
      <w:r>
        <w:rPr>
          <w:rFonts w:ascii="Arial" w:hAnsi="Arial" w:cs="Arial"/>
          <w:u w:val="single"/>
        </w:rPr>
        <w:t xml:space="preserve">: </w:t>
      </w:r>
      <w:r>
        <w:rPr>
          <w:rFonts w:ascii="Arial" w:hAnsi="Arial" w:cs="Arial"/>
        </w:rPr>
        <w:t xml:space="preserve">Μήκος 30 </w:t>
      </w:r>
      <w:r>
        <w:rPr>
          <w:rFonts w:ascii="Arial" w:hAnsi="Arial" w:cs="Arial"/>
          <w:lang w:val="en-US"/>
        </w:rPr>
        <w:t>cm</w:t>
      </w:r>
      <w:r w:rsidRPr="00F14E1B">
        <w:rPr>
          <w:rFonts w:ascii="Arial" w:hAnsi="Arial" w:cs="Arial"/>
        </w:rPr>
        <w:t xml:space="preserve"> </w:t>
      </w:r>
      <w:r>
        <w:rPr>
          <w:rFonts w:ascii="Arial" w:hAnsi="Arial" w:cs="Arial"/>
        </w:rPr>
        <w:t xml:space="preserve">πάχος 0,5 </w:t>
      </w:r>
      <w:r>
        <w:rPr>
          <w:rFonts w:ascii="Arial" w:hAnsi="Arial" w:cs="Arial"/>
          <w:lang w:val="en-US"/>
        </w:rPr>
        <w:t>mm</w:t>
      </w:r>
      <w:r w:rsidRPr="00F14E1B">
        <w:rPr>
          <w:rFonts w:ascii="Arial" w:hAnsi="Arial" w:cs="Arial"/>
        </w:rPr>
        <w:t xml:space="preserve"> . </w:t>
      </w:r>
      <w:r>
        <w:rPr>
          <w:rFonts w:ascii="Arial" w:hAnsi="Arial" w:cs="Arial"/>
        </w:rPr>
        <w:t>Υλικό κατασκευής νιτρίλιο με εσωτερική επένδυση από ανθιδρωτικό υλικό. Ελάχιστα επίπεδα μηχανικών αντοχών 3,1,0,1 που σημαίνει:</w:t>
      </w:r>
    </w:p>
    <w:p w:rsidR="00742049" w:rsidRDefault="00742049" w:rsidP="002E24B3">
      <w:pPr>
        <w:pStyle w:val="a3"/>
        <w:numPr>
          <w:ilvl w:val="0"/>
          <w:numId w:val="1"/>
        </w:numPr>
        <w:jc w:val="both"/>
        <w:rPr>
          <w:rFonts w:ascii="Arial" w:hAnsi="Arial" w:cs="Arial"/>
        </w:rPr>
      </w:pPr>
      <w:r>
        <w:rPr>
          <w:rFonts w:ascii="Arial" w:hAnsi="Arial" w:cs="Arial"/>
        </w:rPr>
        <w:t>3 (τριβή)</w:t>
      </w:r>
    </w:p>
    <w:p w:rsidR="00742049" w:rsidRDefault="00742049" w:rsidP="002E24B3">
      <w:pPr>
        <w:pStyle w:val="a3"/>
        <w:numPr>
          <w:ilvl w:val="0"/>
          <w:numId w:val="1"/>
        </w:numPr>
        <w:jc w:val="both"/>
        <w:rPr>
          <w:rFonts w:ascii="Arial" w:hAnsi="Arial" w:cs="Arial"/>
        </w:rPr>
      </w:pPr>
      <w:r>
        <w:rPr>
          <w:rFonts w:ascii="Arial" w:hAnsi="Arial" w:cs="Arial"/>
        </w:rPr>
        <w:t>1 (κοπή με λεπίδα)</w:t>
      </w:r>
    </w:p>
    <w:p w:rsidR="00742049" w:rsidRDefault="00742049" w:rsidP="002E24B3">
      <w:pPr>
        <w:pStyle w:val="a3"/>
        <w:numPr>
          <w:ilvl w:val="0"/>
          <w:numId w:val="1"/>
        </w:numPr>
        <w:jc w:val="both"/>
        <w:rPr>
          <w:rFonts w:ascii="Arial" w:hAnsi="Arial" w:cs="Arial"/>
        </w:rPr>
      </w:pPr>
      <w:r>
        <w:rPr>
          <w:rFonts w:ascii="Arial" w:hAnsi="Arial" w:cs="Arial"/>
        </w:rPr>
        <w:t>1 (διάτρηση)</w:t>
      </w:r>
    </w:p>
    <w:p w:rsidR="00742049" w:rsidRDefault="00742049" w:rsidP="002E24B3">
      <w:pPr>
        <w:pStyle w:val="a3"/>
        <w:ind w:left="0"/>
        <w:jc w:val="both"/>
        <w:rPr>
          <w:rFonts w:ascii="Arial" w:hAnsi="Arial" w:cs="Arial"/>
        </w:rPr>
      </w:pPr>
      <w:r w:rsidRPr="00F14E1B">
        <w:rPr>
          <w:rFonts w:ascii="Arial" w:hAnsi="Arial" w:cs="Arial"/>
          <w:u w:val="single"/>
        </w:rPr>
        <w:t>Πρότυπα</w:t>
      </w:r>
      <w:r>
        <w:rPr>
          <w:rFonts w:ascii="Arial" w:hAnsi="Arial" w:cs="Arial"/>
        </w:rPr>
        <w:t xml:space="preserve">: ΕΝ 388,420,374 </w:t>
      </w:r>
    </w:p>
    <w:p w:rsidR="00742049" w:rsidRDefault="00742049" w:rsidP="002E24B3">
      <w:pPr>
        <w:pStyle w:val="a3"/>
        <w:ind w:left="0"/>
        <w:jc w:val="both"/>
        <w:rPr>
          <w:rFonts w:ascii="Arial" w:hAnsi="Arial" w:cs="Arial"/>
        </w:rPr>
      </w:pPr>
    </w:p>
    <w:p w:rsidR="00742049" w:rsidRDefault="00742049" w:rsidP="002E24B3">
      <w:pPr>
        <w:pStyle w:val="a3"/>
        <w:ind w:left="0"/>
        <w:jc w:val="both"/>
        <w:rPr>
          <w:rFonts w:ascii="Arial" w:hAnsi="Arial" w:cs="Arial"/>
          <w:u w:val="single"/>
        </w:rPr>
      </w:pPr>
      <w:r w:rsidRPr="0027092C">
        <w:rPr>
          <w:rFonts w:ascii="Arial" w:hAnsi="Arial" w:cs="Arial"/>
          <w:u w:val="single"/>
        </w:rPr>
        <w:t>Σήμανση:</w:t>
      </w:r>
      <w:r>
        <w:rPr>
          <w:rFonts w:ascii="Arial" w:hAnsi="Arial" w:cs="Arial"/>
          <w:u w:val="single"/>
        </w:rPr>
        <w:t xml:space="preserve"> </w:t>
      </w:r>
    </w:p>
    <w:p w:rsidR="00742049" w:rsidRPr="0027092C" w:rsidRDefault="00742049" w:rsidP="002E24B3">
      <w:pPr>
        <w:pStyle w:val="a3"/>
        <w:numPr>
          <w:ilvl w:val="0"/>
          <w:numId w:val="1"/>
        </w:numPr>
        <w:jc w:val="both"/>
        <w:rPr>
          <w:rFonts w:ascii="Arial" w:hAnsi="Arial" w:cs="Arial"/>
        </w:rPr>
      </w:pPr>
      <w:r w:rsidRPr="0027092C">
        <w:rPr>
          <w:rFonts w:ascii="Arial" w:hAnsi="Arial" w:cs="Arial"/>
          <w:lang w:val="en-US"/>
        </w:rPr>
        <w:t xml:space="preserve">CE </w:t>
      </w:r>
    </w:p>
    <w:p w:rsidR="00742049" w:rsidRDefault="00742049" w:rsidP="002E24B3">
      <w:pPr>
        <w:pStyle w:val="a3"/>
        <w:numPr>
          <w:ilvl w:val="0"/>
          <w:numId w:val="1"/>
        </w:numPr>
        <w:jc w:val="both"/>
        <w:rPr>
          <w:rFonts w:ascii="Arial" w:hAnsi="Arial" w:cs="Arial"/>
        </w:rPr>
      </w:pPr>
      <w:r>
        <w:rPr>
          <w:rFonts w:ascii="Arial" w:hAnsi="Arial" w:cs="Arial"/>
        </w:rPr>
        <w:t>Προμηθευτής, κωδικός προϊόντος, έτος κατασκευής</w:t>
      </w:r>
    </w:p>
    <w:p w:rsidR="00742049" w:rsidRDefault="00742049" w:rsidP="002E24B3">
      <w:pPr>
        <w:pStyle w:val="a3"/>
        <w:numPr>
          <w:ilvl w:val="0"/>
          <w:numId w:val="1"/>
        </w:numPr>
        <w:jc w:val="both"/>
        <w:rPr>
          <w:rFonts w:ascii="Arial" w:hAnsi="Arial" w:cs="Arial"/>
        </w:rPr>
      </w:pPr>
      <w:r>
        <w:rPr>
          <w:rFonts w:ascii="Arial" w:hAnsi="Arial" w:cs="Arial"/>
        </w:rPr>
        <w:t>Εικονόσημο προστασίας από μηχανικούς κινδύνους και οι κωδικοί 3,1,Χ,1</w:t>
      </w:r>
    </w:p>
    <w:p w:rsidR="00742049" w:rsidRDefault="006524CF" w:rsidP="002E24B3">
      <w:pPr>
        <w:pStyle w:val="a3"/>
        <w:numPr>
          <w:ilvl w:val="0"/>
          <w:numId w:val="1"/>
        </w:numPr>
        <w:jc w:val="both"/>
        <w:rPr>
          <w:rFonts w:ascii="Arial" w:hAnsi="Arial" w:cs="Arial"/>
        </w:rPr>
      </w:pPr>
      <w:r>
        <w:rPr>
          <w:rFonts w:ascii="Arial" w:hAnsi="Arial" w:cs="Arial"/>
        </w:rPr>
        <w:t>Εικονόσημα</w:t>
      </w:r>
      <w:r w:rsidR="00742049">
        <w:rPr>
          <w:rFonts w:ascii="Arial" w:hAnsi="Arial" w:cs="Arial"/>
        </w:rPr>
        <w:t xml:space="preserve"> προστασίας από χημικές ουσίες. </w:t>
      </w:r>
    </w:p>
    <w:p w:rsidR="005470C7" w:rsidRDefault="00742049" w:rsidP="002E24B3">
      <w:pPr>
        <w:jc w:val="both"/>
        <w:rPr>
          <w:rFonts w:ascii="Arial" w:hAnsi="Arial" w:cs="Arial"/>
          <w:noProof/>
        </w:rPr>
      </w:pPr>
      <w:r>
        <w:rPr>
          <w:rFonts w:ascii="Arial" w:hAnsi="Arial" w:cs="Arial"/>
        </w:rPr>
        <w:t xml:space="preserve">          </w:t>
      </w:r>
      <w:r>
        <w:rPr>
          <w:rFonts w:ascii="Arial" w:hAnsi="Arial" w:cs="Arial"/>
          <w:noProof/>
        </w:rPr>
        <w:t xml:space="preserve">                       </w:t>
      </w:r>
      <w:r w:rsidR="006D3CCF">
        <w:rPr>
          <w:rFonts w:ascii="Arial" w:hAnsi="Arial" w:cs="Arial"/>
          <w:noProof/>
          <w:lang w:eastAsia="el-GR"/>
        </w:rPr>
        <w:drawing>
          <wp:inline distT="0" distB="0" distL="0" distR="0">
            <wp:extent cx="2724150" cy="2076450"/>
            <wp:effectExtent l="19050" t="0" r="0" b="0"/>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0" cstate="print"/>
                    <a:srcRect/>
                    <a:stretch>
                      <a:fillRect/>
                    </a:stretch>
                  </pic:blipFill>
                  <pic:spPr bwMode="auto">
                    <a:xfrm>
                      <a:off x="0" y="0"/>
                      <a:ext cx="2724150" cy="2076450"/>
                    </a:xfrm>
                    <a:prstGeom prst="rect">
                      <a:avLst/>
                    </a:prstGeom>
                    <a:noFill/>
                    <a:ln w="9525">
                      <a:noFill/>
                      <a:miter lim="800000"/>
                      <a:headEnd/>
                      <a:tailEnd/>
                    </a:ln>
                  </pic:spPr>
                </pic:pic>
              </a:graphicData>
            </a:graphic>
          </wp:inline>
        </w:drawing>
      </w:r>
    </w:p>
    <w:p w:rsidR="004227FE" w:rsidRPr="004227FE" w:rsidRDefault="004227FE" w:rsidP="002E24B3">
      <w:pPr>
        <w:jc w:val="both"/>
        <w:rPr>
          <w:rFonts w:ascii="Arial" w:hAnsi="Arial" w:cs="Arial"/>
          <w:noProof/>
        </w:rPr>
      </w:pPr>
    </w:p>
    <w:p w:rsidR="005470C7" w:rsidRDefault="005470C7" w:rsidP="002E24B3">
      <w:pPr>
        <w:jc w:val="both"/>
        <w:rPr>
          <w:rFonts w:ascii="Arial" w:hAnsi="Arial" w:cs="Arial"/>
          <w:b/>
          <w:u w:val="single"/>
        </w:rPr>
      </w:pPr>
    </w:p>
    <w:p w:rsidR="004227FE" w:rsidRDefault="00EC013D" w:rsidP="002E24B3">
      <w:pPr>
        <w:jc w:val="both"/>
        <w:rPr>
          <w:rFonts w:ascii="Arial" w:hAnsi="Arial" w:cs="Arial"/>
          <w:b/>
          <w:u w:val="single"/>
        </w:rPr>
      </w:pPr>
      <w:r w:rsidRPr="00584C01">
        <w:rPr>
          <w:rFonts w:ascii="Arial" w:hAnsi="Arial" w:cs="Arial"/>
          <w:b/>
          <w:u w:val="single"/>
        </w:rPr>
        <w:t xml:space="preserve">ΓΑΝΤΙΑ ΕΛΑΣΤΙΚΑ ΜΙΑΣ ΧΡΗΣΗΣ </w:t>
      </w:r>
    </w:p>
    <w:p w:rsidR="004227FE" w:rsidRPr="004227FE" w:rsidRDefault="004227FE" w:rsidP="002E24B3">
      <w:pPr>
        <w:jc w:val="both"/>
        <w:rPr>
          <w:rFonts w:ascii="Arial" w:hAnsi="Arial" w:cs="Arial"/>
          <w:b/>
          <w:u w:val="single"/>
        </w:rPr>
      </w:pPr>
    </w:p>
    <w:p w:rsidR="006524CF" w:rsidRPr="006524CF" w:rsidRDefault="006524CF" w:rsidP="002E24B3">
      <w:pPr>
        <w:jc w:val="both"/>
        <w:rPr>
          <w:rFonts w:ascii="Arial" w:hAnsi="Arial" w:cs="Arial"/>
        </w:rPr>
      </w:pPr>
      <w:r>
        <w:rPr>
          <w:rFonts w:ascii="Arial" w:hAnsi="Arial" w:cs="Arial"/>
        </w:rPr>
        <w:t>Πεδίο  χρήσης: για αντιμετώπιση χημικών ουσιών ή μικροοργανισμών.</w:t>
      </w:r>
    </w:p>
    <w:p w:rsidR="00EC013D" w:rsidRDefault="00EC013D" w:rsidP="002E24B3">
      <w:pPr>
        <w:jc w:val="both"/>
        <w:rPr>
          <w:rFonts w:ascii="Arial" w:hAnsi="Arial" w:cs="Arial"/>
        </w:rPr>
      </w:pPr>
      <w:r w:rsidRPr="00D25FD9">
        <w:rPr>
          <w:rFonts w:ascii="Arial" w:hAnsi="Arial" w:cs="Arial"/>
          <w:u w:val="single"/>
        </w:rPr>
        <w:t>Χαρακτηριστικά</w:t>
      </w:r>
      <w:r>
        <w:rPr>
          <w:rFonts w:ascii="Arial" w:hAnsi="Arial" w:cs="Arial"/>
        </w:rPr>
        <w:t xml:space="preserve">: Μήκος περίπου 20 </w:t>
      </w:r>
      <w:r>
        <w:rPr>
          <w:rFonts w:ascii="Arial" w:hAnsi="Arial" w:cs="Arial"/>
          <w:lang w:val="en-US"/>
        </w:rPr>
        <w:t>cm</w:t>
      </w:r>
      <w:r>
        <w:rPr>
          <w:rFonts w:ascii="Arial" w:hAnsi="Arial" w:cs="Arial"/>
        </w:rPr>
        <w:t>. Κατασκευή από νιτρίλιο. Είναι μιας χρήσης και δεν έχουν σημασία οι μηχανικές αντοχές. Είναι συσκευασμένα σ</w:t>
      </w:r>
      <w:r w:rsidR="00A94F74">
        <w:rPr>
          <w:rFonts w:ascii="Arial" w:hAnsi="Arial" w:cs="Arial"/>
        </w:rPr>
        <w:t xml:space="preserve">ε κουτιά ανά 100 </w:t>
      </w:r>
      <w:r>
        <w:rPr>
          <w:rFonts w:ascii="Arial" w:hAnsi="Arial" w:cs="Arial"/>
        </w:rPr>
        <w:t xml:space="preserve"> τεμάχια. </w:t>
      </w:r>
    </w:p>
    <w:p w:rsidR="00EC013D" w:rsidRDefault="00EC013D" w:rsidP="002E24B3">
      <w:pPr>
        <w:jc w:val="both"/>
        <w:rPr>
          <w:rFonts w:ascii="Arial" w:hAnsi="Arial" w:cs="Arial"/>
        </w:rPr>
      </w:pPr>
      <w:r w:rsidRPr="00D25FD9">
        <w:rPr>
          <w:rFonts w:ascii="Arial" w:hAnsi="Arial" w:cs="Arial"/>
          <w:u w:val="single"/>
        </w:rPr>
        <w:t>Πρότυπα</w:t>
      </w:r>
      <w:r>
        <w:rPr>
          <w:rFonts w:ascii="Arial" w:hAnsi="Arial" w:cs="Arial"/>
        </w:rPr>
        <w:t>: ΕΝ 374.</w:t>
      </w:r>
    </w:p>
    <w:p w:rsidR="00EC013D" w:rsidRDefault="00EC013D" w:rsidP="002E24B3">
      <w:pPr>
        <w:jc w:val="both"/>
        <w:rPr>
          <w:rFonts w:ascii="Arial" w:hAnsi="Arial" w:cs="Arial"/>
        </w:rPr>
      </w:pPr>
      <w:r w:rsidRPr="00D25FD9">
        <w:rPr>
          <w:rFonts w:ascii="Arial" w:hAnsi="Arial" w:cs="Arial"/>
          <w:u w:val="single"/>
        </w:rPr>
        <w:t>Σήμανση</w:t>
      </w:r>
      <w:r>
        <w:rPr>
          <w:rFonts w:ascii="Arial" w:hAnsi="Arial" w:cs="Arial"/>
        </w:rPr>
        <w:t>:</w:t>
      </w:r>
    </w:p>
    <w:p w:rsidR="00EC013D" w:rsidRDefault="00EC013D" w:rsidP="002E24B3">
      <w:pPr>
        <w:pStyle w:val="a3"/>
        <w:numPr>
          <w:ilvl w:val="0"/>
          <w:numId w:val="1"/>
        </w:numPr>
        <w:jc w:val="both"/>
        <w:rPr>
          <w:rFonts w:ascii="Arial" w:hAnsi="Arial" w:cs="Arial"/>
        </w:rPr>
      </w:pPr>
      <w:r>
        <w:rPr>
          <w:rFonts w:ascii="Arial" w:hAnsi="Arial" w:cs="Arial"/>
          <w:lang w:val="en-US"/>
        </w:rPr>
        <w:t>CE</w:t>
      </w:r>
    </w:p>
    <w:p w:rsidR="00EC013D" w:rsidRDefault="00EC013D" w:rsidP="002E24B3">
      <w:pPr>
        <w:pStyle w:val="a3"/>
        <w:numPr>
          <w:ilvl w:val="0"/>
          <w:numId w:val="1"/>
        </w:numPr>
        <w:jc w:val="both"/>
        <w:rPr>
          <w:rFonts w:ascii="Arial" w:hAnsi="Arial" w:cs="Arial"/>
        </w:rPr>
      </w:pPr>
      <w:r>
        <w:rPr>
          <w:rFonts w:ascii="Arial" w:hAnsi="Arial" w:cs="Arial"/>
        </w:rPr>
        <w:t>Προμηθευτής, κωδικός προϊόντος, έτος κατασκευής</w:t>
      </w:r>
    </w:p>
    <w:p w:rsidR="00742049" w:rsidRDefault="00EC013D" w:rsidP="002E24B3">
      <w:pPr>
        <w:jc w:val="both"/>
        <w:rPr>
          <w:rFonts w:ascii="Arial" w:hAnsi="Arial" w:cs="Arial"/>
        </w:rPr>
      </w:pPr>
      <w:r>
        <w:rPr>
          <w:rFonts w:ascii="Arial" w:hAnsi="Arial" w:cs="Arial"/>
        </w:rPr>
        <w:t>Εικονόσημο προστασίας από χημικές ουσίες και μικροοργανισμούς</w:t>
      </w:r>
    </w:p>
    <w:p w:rsidR="006524CF" w:rsidRDefault="006524CF" w:rsidP="002E24B3">
      <w:pPr>
        <w:jc w:val="both"/>
        <w:rPr>
          <w:rFonts w:ascii="Arial" w:hAnsi="Arial" w:cs="Arial"/>
        </w:rPr>
      </w:pPr>
    </w:p>
    <w:p w:rsidR="006524CF" w:rsidRDefault="006524CF" w:rsidP="002E24B3">
      <w:pPr>
        <w:jc w:val="both"/>
        <w:rPr>
          <w:rFonts w:ascii="Arial" w:hAnsi="Arial" w:cs="Arial"/>
        </w:rPr>
      </w:pPr>
      <w:r>
        <w:rPr>
          <w:rFonts w:ascii="Arial" w:hAnsi="Arial" w:cs="Arial"/>
        </w:rPr>
        <w:t xml:space="preserve">                                       </w:t>
      </w:r>
      <w:r w:rsidR="006D3CCF">
        <w:rPr>
          <w:rFonts w:ascii="Arial" w:hAnsi="Arial" w:cs="Arial"/>
          <w:noProof/>
          <w:lang w:eastAsia="el-GR"/>
        </w:rPr>
        <w:drawing>
          <wp:inline distT="0" distB="0" distL="0" distR="0">
            <wp:extent cx="2809875" cy="1257300"/>
            <wp:effectExtent l="19050" t="0" r="9525" b="0"/>
            <wp:docPr id="5"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11" cstate="print"/>
                    <a:srcRect/>
                    <a:stretch>
                      <a:fillRect/>
                    </a:stretch>
                  </pic:blipFill>
                  <pic:spPr bwMode="auto">
                    <a:xfrm>
                      <a:off x="0" y="0"/>
                      <a:ext cx="2809875" cy="1257300"/>
                    </a:xfrm>
                    <a:prstGeom prst="rect">
                      <a:avLst/>
                    </a:prstGeom>
                    <a:noFill/>
                    <a:ln w="9525">
                      <a:noFill/>
                      <a:miter lim="800000"/>
                      <a:headEnd/>
                      <a:tailEnd/>
                    </a:ln>
                  </pic:spPr>
                </pic:pic>
              </a:graphicData>
            </a:graphic>
          </wp:inline>
        </w:drawing>
      </w:r>
    </w:p>
    <w:p w:rsidR="00DD15E9" w:rsidRDefault="00DD15E9" w:rsidP="002E24B3">
      <w:pPr>
        <w:jc w:val="both"/>
        <w:rPr>
          <w:rFonts w:ascii="Arial" w:hAnsi="Arial" w:cs="Arial"/>
        </w:rPr>
      </w:pPr>
    </w:p>
    <w:p w:rsidR="00DD15E9" w:rsidRPr="00DD15E9" w:rsidRDefault="00DD15E9" w:rsidP="002E24B3">
      <w:pPr>
        <w:jc w:val="both"/>
        <w:rPr>
          <w:rFonts w:ascii="Arial" w:hAnsi="Arial" w:cs="Arial"/>
          <w:b/>
          <w:u w:val="single"/>
        </w:rPr>
      </w:pPr>
      <w:r>
        <w:rPr>
          <w:rFonts w:ascii="Arial" w:hAnsi="Arial" w:cs="Arial"/>
          <w:b/>
          <w:u w:val="single"/>
        </w:rPr>
        <w:t>ΓΑΝΤΙΑ ΣΥΓΚΟΛΛΗΤΩΝ</w:t>
      </w:r>
    </w:p>
    <w:p w:rsidR="006524CF" w:rsidRDefault="006524CF" w:rsidP="002E24B3">
      <w:pPr>
        <w:jc w:val="both"/>
        <w:rPr>
          <w:rFonts w:ascii="Arial" w:hAnsi="Arial" w:cs="Arial"/>
        </w:rPr>
      </w:pPr>
    </w:p>
    <w:p w:rsidR="00DD15E9" w:rsidRDefault="00DD15E9" w:rsidP="002E24B3">
      <w:pPr>
        <w:jc w:val="both"/>
        <w:rPr>
          <w:rFonts w:ascii="Arial" w:hAnsi="Arial" w:cs="Arial"/>
        </w:rPr>
      </w:pPr>
      <w:r>
        <w:rPr>
          <w:rFonts w:ascii="Arial" w:hAnsi="Arial" w:cs="Arial"/>
        </w:rPr>
        <w:t>Πεδίο χρήσης: συγκολλήσεις.</w:t>
      </w:r>
    </w:p>
    <w:p w:rsidR="00DD15E9" w:rsidRDefault="00DD15E9" w:rsidP="002E24B3">
      <w:pPr>
        <w:jc w:val="both"/>
        <w:rPr>
          <w:rFonts w:ascii="Arial" w:hAnsi="Arial" w:cs="Arial"/>
        </w:rPr>
      </w:pPr>
      <w:r w:rsidRPr="00DD15E9">
        <w:rPr>
          <w:rFonts w:ascii="Arial" w:hAnsi="Arial" w:cs="Arial"/>
          <w:u w:val="single"/>
        </w:rPr>
        <w:t>Χαρακτηριστικά</w:t>
      </w:r>
      <w:r>
        <w:rPr>
          <w:rFonts w:ascii="Arial" w:hAnsi="Arial" w:cs="Arial"/>
        </w:rPr>
        <w:t xml:space="preserve">: Γάντια κατασκευασμένα από ειδικά επεξεργασμένο δέρμα με εσωτερική επένδυση τα οποία παρέχουν προστασία από μηχανικούς κινδύνους, επαφή με θερμότητα και από μικρές εκτοξεύσεις λειωμένων μετάλλων. </w:t>
      </w:r>
    </w:p>
    <w:p w:rsidR="00DD15E9" w:rsidRDefault="00DD15E9" w:rsidP="002E24B3">
      <w:pPr>
        <w:pStyle w:val="a3"/>
        <w:numPr>
          <w:ilvl w:val="0"/>
          <w:numId w:val="1"/>
        </w:numPr>
        <w:jc w:val="both"/>
        <w:rPr>
          <w:rFonts w:ascii="Arial" w:hAnsi="Arial" w:cs="Arial"/>
        </w:rPr>
      </w:pPr>
      <w:r>
        <w:rPr>
          <w:rFonts w:ascii="Arial" w:hAnsi="Arial" w:cs="Arial"/>
        </w:rPr>
        <w:t>Ελάχιστα επίπεδα μηχανικών αντοχών 3,1,2,1.</w:t>
      </w:r>
    </w:p>
    <w:p w:rsidR="00DD15E9" w:rsidRDefault="00DD15E9" w:rsidP="002E24B3">
      <w:pPr>
        <w:pStyle w:val="a3"/>
        <w:numPr>
          <w:ilvl w:val="0"/>
          <w:numId w:val="1"/>
        </w:numPr>
        <w:jc w:val="both"/>
        <w:rPr>
          <w:rFonts w:ascii="Arial" w:hAnsi="Arial" w:cs="Arial"/>
        </w:rPr>
      </w:pPr>
      <w:r>
        <w:rPr>
          <w:rFonts w:ascii="Arial" w:hAnsi="Arial" w:cs="Arial"/>
        </w:rPr>
        <w:t>Ελάχιστα επίπεδα θερμικών αντοχών 3,1,3,1,4,Χ</w:t>
      </w:r>
    </w:p>
    <w:p w:rsidR="00DD15E9" w:rsidRPr="00DD15E9" w:rsidRDefault="00DD15E9" w:rsidP="002E24B3">
      <w:pPr>
        <w:jc w:val="both"/>
        <w:rPr>
          <w:rFonts w:ascii="Arial" w:hAnsi="Arial" w:cs="Arial"/>
        </w:rPr>
      </w:pPr>
      <w:r w:rsidRPr="00DD15E9">
        <w:rPr>
          <w:rFonts w:ascii="Arial" w:hAnsi="Arial" w:cs="Arial"/>
          <w:u w:val="single"/>
        </w:rPr>
        <w:t>Πρότυπα</w:t>
      </w:r>
      <w:r>
        <w:rPr>
          <w:rFonts w:ascii="Arial" w:hAnsi="Arial" w:cs="Arial"/>
          <w:u w:val="single"/>
        </w:rPr>
        <w:t>:</w:t>
      </w:r>
      <w:r w:rsidRPr="00DD15E9">
        <w:rPr>
          <w:rFonts w:ascii="Arial" w:hAnsi="Arial" w:cs="Arial"/>
        </w:rPr>
        <w:t xml:space="preserve"> ΕΝ 388, 420, 407</w:t>
      </w:r>
    </w:p>
    <w:p w:rsidR="00DD15E9" w:rsidRDefault="00DD15E9" w:rsidP="002E24B3">
      <w:pPr>
        <w:jc w:val="both"/>
        <w:rPr>
          <w:rFonts w:ascii="Arial" w:hAnsi="Arial" w:cs="Arial"/>
        </w:rPr>
      </w:pPr>
      <w:r w:rsidRPr="00DD15E9">
        <w:rPr>
          <w:rFonts w:ascii="Arial" w:hAnsi="Arial" w:cs="Arial"/>
          <w:u w:val="single"/>
        </w:rPr>
        <w:t>Σ</w:t>
      </w:r>
      <w:r>
        <w:rPr>
          <w:rFonts w:ascii="Arial" w:hAnsi="Arial" w:cs="Arial"/>
          <w:u w:val="single"/>
        </w:rPr>
        <w:t>ή</w:t>
      </w:r>
      <w:r w:rsidRPr="00DD15E9">
        <w:rPr>
          <w:rFonts w:ascii="Arial" w:hAnsi="Arial" w:cs="Arial"/>
          <w:u w:val="single"/>
        </w:rPr>
        <w:t>μανσ</w:t>
      </w:r>
      <w:r>
        <w:rPr>
          <w:rFonts w:ascii="Arial" w:hAnsi="Arial" w:cs="Arial"/>
          <w:u w:val="single"/>
        </w:rPr>
        <w:t xml:space="preserve">η: </w:t>
      </w:r>
    </w:p>
    <w:p w:rsidR="00DD15E9" w:rsidRPr="00DD15E9" w:rsidRDefault="00DD15E9" w:rsidP="002E24B3">
      <w:pPr>
        <w:pStyle w:val="a3"/>
        <w:numPr>
          <w:ilvl w:val="0"/>
          <w:numId w:val="1"/>
        </w:numPr>
        <w:jc w:val="both"/>
        <w:rPr>
          <w:rFonts w:ascii="Arial" w:hAnsi="Arial" w:cs="Arial"/>
        </w:rPr>
      </w:pPr>
      <w:r>
        <w:rPr>
          <w:rFonts w:ascii="Arial" w:hAnsi="Arial" w:cs="Arial"/>
          <w:lang w:val="en-US"/>
        </w:rPr>
        <w:t xml:space="preserve">CE </w:t>
      </w:r>
    </w:p>
    <w:p w:rsidR="00DD15E9" w:rsidRDefault="00DD15E9" w:rsidP="002E24B3">
      <w:pPr>
        <w:pStyle w:val="a3"/>
        <w:numPr>
          <w:ilvl w:val="0"/>
          <w:numId w:val="1"/>
        </w:numPr>
        <w:jc w:val="both"/>
        <w:rPr>
          <w:rFonts w:ascii="Arial" w:hAnsi="Arial" w:cs="Arial"/>
        </w:rPr>
      </w:pPr>
      <w:r>
        <w:rPr>
          <w:rFonts w:ascii="Arial" w:hAnsi="Arial" w:cs="Arial"/>
        </w:rPr>
        <w:t>Κατασκευαστής, Κωδικός προϊόντος, Έτος κατασκευής</w:t>
      </w:r>
    </w:p>
    <w:p w:rsidR="004227FE" w:rsidRPr="004227FE" w:rsidRDefault="00DD15E9" w:rsidP="004227FE">
      <w:pPr>
        <w:pStyle w:val="a3"/>
        <w:numPr>
          <w:ilvl w:val="0"/>
          <w:numId w:val="1"/>
        </w:numPr>
        <w:jc w:val="both"/>
        <w:rPr>
          <w:rFonts w:ascii="Arial" w:hAnsi="Arial" w:cs="Arial"/>
        </w:rPr>
      </w:pPr>
      <w:r>
        <w:rPr>
          <w:rFonts w:ascii="Arial" w:hAnsi="Arial" w:cs="Arial"/>
        </w:rPr>
        <w:t xml:space="preserve">Εικονόσημο προστασίας από μηχανικούς </w:t>
      </w:r>
      <w:r w:rsidR="00125DC6">
        <w:rPr>
          <w:rFonts w:ascii="Arial" w:hAnsi="Arial" w:cs="Arial"/>
        </w:rPr>
        <w:t>κινδύνους και οι κωδικοί 3,1,2,1</w:t>
      </w:r>
    </w:p>
    <w:p w:rsidR="004227FE" w:rsidRPr="004227FE" w:rsidRDefault="00125DC6" w:rsidP="004227FE">
      <w:pPr>
        <w:pStyle w:val="a3"/>
        <w:numPr>
          <w:ilvl w:val="0"/>
          <w:numId w:val="1"/>
        </w:numPr>
        <w:jc w:val="both"/>
        <w:rPr>
          <w:rFonts w:ascii="Arial" w:hAnsi="Arial" w:cs="Arial"/>
          <w:u w:val="single"/>
        </w:rPr>
      </w:pPr>
      <w:r>
        <w:rPr>
          <w:rFonts w:ascii="Arial" w:hAnsi="Arial" w:cs="Arial"/>
        </w:rPr>
        <w:t xml:space="preserve">Εικονόσημο προστασίας από </w:t>
      </w:r>
      <w:r w:rsidR="005470C7">
        <w:rPr>
          <w:rFonts w:ascii="Arial" w:hAnsi="Arial" w:cs="Arial"/>
        </w:rPr>
        <w:t>θερμότητα.</w:t>
      </w:r>
      <w:del w:id="0" w:author="ΚΩΣΤΑΣ" w:date="2017-12-08T11:50:00Z">
        <w:r w:rsidR="00DD15E9" w:rsidDel="005470C7">
          <w:rPr>
            <w:rFonts w:ascii="Arial" w:hAnsi="Arial" w:cs="Arial"/>
          </w:rPr>
          <w:delText xml:space="preserve"> </w:delText>
        </w:r>
        <w:r w:rsidR="00DD15E9" w:rsidRPr="00DD15E9" w:rsidDel="005470C7">
          <w:rPr>
            <w:rFonts w:ascii="Arial" w:hAnsi="Arial" w:cs="Arial"/>
            <w:u w:val="single"/>
          </w:rPr>
          <w:delText xml:space="preserve"> </w:delText>
        </w:r>
      </w:del>
    </w:p>
    <w:p w:rsidR="00125DC6" w:rsidRDefault="00125DC6" w:rsidP="004227FE">
      <w:pPr>
        <w:pStyle w:val="a3"/>
        <w:numPr>
          <w:ilvl w:val="0"/>
          <w:numId w:val="1"/>
        </w:numPr>
        <w:rPr>
          <w:rFonts w:ascii="Arial" w:hAnsi="Arial" w:cs="Arial"/>
        </w:rPr>
      </w:pPr>
      <w:r>
        <w:rPr>
          <w:rFonts w:ascii="Arial" w:hAnsi="Arial" w:cs="Arial"/>
        </w:rPr>
        <w:t xml:space="preserve">                                          </w:t>
      </w:r>
      <w:r w:rsidR="006D3CCF">
        <w:rPr>
          <w:rFonts w:ascii="Arial" w:hAnsi="Arial" w:cs="Arial"/>
          <w:noProof/>
          <w:lang w:eastAsia="el-GR"/>
        </w:rPr>
        <w:drawing>
          <wp:inline distT="0" distB="0" distL="0" distR="0">
            <wp:extent cx="2371725" cy="952500"/>
            <wp:effectExtent l="19050" t="0" r="9525" b="0"/>
            <wp:docPr id="6"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2" cstate="print"/>
                    <a:srcRect/>
                    <a:stretch>
                      <a:fillRect/>
                    </a:stretch>
                  </pic:blipFill>
                  <pic:spPr bwMode="auto">
                    <a:xfrm>
                      <a:off x="0" y="0"/>
                      <a:ext cx="2371725" cy="952500"/>
                    </a:xfrm>
                    <a:prstGeom prst="rect">
                      <a:avLst/>
                    </a:prstGeom>
                    <a:noFill/>
                    <a:ln w="9525">
                      <a:noFill/>
                      <a:miter lim="800000"/>
                      <a:headEnd/>
                      <a:tailEnd/>
                    </a:ln>
                  </pic:spPr>
                </pic:pic>
              </a:graphicData>
            </a:graphic>
          </wp:inline>
        </w:drawing>
      </w:r>
    </w:p>
    <w:p w:rsidR="00EB2918" w:rsidRDefault="00B019DA" w:rsidP="00EB2918">
      <w:pPr>
        <w:rPr>
          <w:rFonts w:ascii="Arial" w:hAnsi="Arial" w:cs="Arial"/>
          <w:b/>
          <w:u w:val="single"/>
        </w:rPr>
      </w:pPr>
      <w:r w:rsidRPr="00B019DA">
        <w:rPr>
          <w:rFonts w:ascii="Arial" w:hAnsi="Arial" w:cs="Arial"/>
          <w:b/>
          <w:u w:val="single"/>
        </w:rPr>
        <w:t>ΓΑΝΤΙΑ ΑΠΟ ΥΦΑΣΜΑ ΚΑΙ ΝΙΤΡΙΛΙΟ</w:t>
      </w:r>
    </w:p>
    <w:p w:rsidR="00B019DA" w:rsidRDefault="00B019DA" w:rsidP="00EB2918">
      <w:pPr>
        <w:rPr>
          <w:rFonts w:ascii="Arial" w:hAnsi="Arial" w:cs="Arial"/>
        </w:rPr>
      </w:pPr>
      <w:r>
        <w:rPr>
          <w:rFonts w:ascii="Arial" w:hAnsi="Arial" w:cs="Arial"/>
        </w:rPr>
        <w:t>Πεδίο χρήσης : Εργασίες στις οποίες το εμπρός μέρος της παλάμης μπορεί να εκτεθεί σε χημικές ουσίες ή σε υγρό περιβάλλον όπως στα συνεργεία συντήρησης σε υγρό περιβάλλον, σε υδραυλικούς και σε βαφές.</w:t>
      </w:r>
    </w:p>
    <w:p w:rsidR="00B019DA" w:rsidRDefault="00B019DA" w:rsidP="00EB2918">
      <w:pPr>
        <w:rPr>
          <w:rFonts w:ascii="Arial" w:hAnsi="Arial" w:cs="Arial"/>
        </w:rPr>
      </w:pPr>
      <w:r>
        <w:rPr>
          <w:rFonts w:ascii="Arial" w:hAnsi="Arial" w:cs="Arial"/>
        </w:rPr>
        <w:t xml:space="preserve">Χαρακτηριστικά:  Μήκος περίπου 20-25 </w:t>
      </w:r>
      <w:r>
        <w:rPr>
          <w:rFonts w:ascii="Arial" w:hAnsi="Arial" w:cs="Arial"/>
          <w:lang w:val="en-US"/>
        </w:rPr>
        <w:t>cm</w:t>
      </w:r>
    </w:p>
    <w:p w:rsidR="00B019DA" w:rsidRDefault="00B019DA" w:rsidP="00EB2918">
      <w:pPr>
        <w:rPr>
          <w:rFonts w:ascii="Arial" w:hAnsi="Arial" w:cs="Arial"/>
        </w:rPr>
      </w:pPr>
      <w:r>
        <w:rPr>
          <w:rFonts w:ascii="Arial" w:hAnsi="Arial" w:cs="Arial"/>
        </w:rPr>
        <w:t xml:space="preserve">Εμπρός μέρος παλάμης από νιτρίλιο ώστε να προστατεύει από χημικές ουσίες ενώ το πίσω από ύφασμα ώστε να είναι πιο εύχρηστο. </w:t>
      </w:r>
    </w:p>
    <w:p w:rsidR="00B019DA" w:rsidRDefault="00B019DA" w:rsidP="00EB2918">
      <w:pPr>
        <w:rPr>
          <w:rFonts w:ascii="Arial" w:hAnsi="Arial" w:cs="Arial"/>
        </w:rPr>
      </w:pPr>
      <w:r>
        <w:rPr>
          <w:rFonts w:ascii="Arial" w:hAnsi="Arial" w:cs="Arial"/>
        </w:rPr>
        <w:t>Ελάχιστα επίπεδα μηχανικών αντοχών 3,1,2,2.</w:t>
      </w:r>
    </w:p>
    <w:p w:rsidR="00B019DA" w:rsidRDefault="00B019DA" w:rsidP="00B019DA">
      <w:pPr>
        <w:pStyle w:val="a3"/>
        <w:numPr>
          <w:ilvl w:val="0"/>
          <w:numId w:val="1"/>
        </w:numPr>
        <w:rPr>
          <w:rFonts w:ascii="Arial" w:hAnsi="Arial" w:cs="Arial"/>
        </w:rPr>
      </w:pPr>
      <w:r>
        <w:rPr>
          <w:rFonts w:ascii="Arial" w:hAnsi="Arial" w:cs="Arial"/>
        </w:rPr>
        <w:t>3 (τριβή)</w:t>
      </w:r>
    </w:p>
    <w:p w:rsidR="00B019DA" w:rsidRDefault="00B019DA" w:rsidP="00B019DA">
      <w:pPr>
        <w:pStyle w:val="a3"/>
        <w:numPr>
          <w:ilvl w:val="0"/>
          <w:numId w:val="1"/>
        </w:numPr>
        <w:rPr>
          <w:rFonts w:ascii="Arial" w:hAnsi="Arial" w:cs="Arial"/>
        </w:rPr>
      </w:pPr>
      <w:r>
        <w:rPr>
          <w:rFonts w:ascii="Arial" w:hAnsi="Arial" w:cs="Arial"/>
        </w:rPr>
        <w:t>1 (κοπή με λεπίδα)</w:t>
      </w:r>
    </w:p>
    <w:p w:rsidR="00B019DA" w:rsidRDefault="00B019DA" w:rsidP="00B019DA">
      <w:pPr>
        <w:pStyle w:val="a3"/>
        <w:numPr>
          <w:ilvl w:val="0"/>
          <w:numId w:val="1"/>
        </w:numPr>
        <w:rPr>
          <w:rFonts w:ascii="Arial" w:hAnsi="Arial" w:cs="Arial"/>
        </w:rPr>
      </w:pPr>
      <w:r>
        <w:rPr>
          <w:rFonts w:ascii="Arial" w:hAnsi="Arial" w:cs="Arial"/>
        </w:rPr>
        <w:t>2 (διάσχιση)</w:t>
      </w:r>
    </w:p>
    <w:p w:rsidR="00B019DA" w:rsidRDefault="00B019DA" w:rsidP="00B019DA">
      <w:pPr>
        <w:pStyle w:val="a3"/>
        <w:numPr>
          <w:ilvl w:val="0"/>
          <w:numId w:val="1"/>
        </w:numPr>
        <w:rPr>
          <w:rFonts w:ascii="Arial" w:hAnsi="Arial" w:cs="Arial"/>
        </w:rPr>
      </w:pPr>
      <w:r>
        <w:rPr>
          <w:rFonts w:ascii="Arial" w:hAnsi="Arial" w:cs="Arial"/>
        </w:rPr>
        <w:t>2 (διάτρηση)</w:t>
      </w:r>
    </w:p>
    <w:p w:rsidR="00B019DA" w:rsidRDefault="00B019DA" w:rsidP="00B019DA">
      <w:pPr>
        <w:rPr>
          <w:rFonts w:ascii="Arial" w:hAnsi="Arial" w:cs="Arial"/>
        </w:rPr>
      </w:pPr>
      <w:r w:rsidRPr="00B019DA">
        <w:rPr>
          <w:rFonts w:ascii="Arial" w:hAnsi="Arial" w:cs="Arial"/>
          <w:u w:val="single"/>
        </w:rPr>
        <w:lastRenderedPageBreak/>
        <w:t>Πρότυπα</w:t>
      </w:r>
      <w:r>
        <w:rPr>
          <w:rFonts w:ascii="Arial" w:hAnsi="Arial" w:cs="Arial"/>
        </w:rPr>
        <w:t>: ΕΝ388,420</w:t>
      </w:r>
    </w:p>
    <w:p w:rsidR="00B019DA" w:rsidRDefault="00B019DA" w:rsidP="00B019DA">
      <w:pPr>
        <w:rPr>
          <w:rFonts w:ascii="Arial" w:hAnsi="Arial" w:cs="Arial"/>
          <w:u w:val="single"/>
        </w:rPr>
      </w:pPr>
      <w:r w:rsidRPr="00B019DA">
        <w:rPr>
          <w:rFonts w:ascii="Arial" w:hAnsi="Arial" w:cs="Arial"/>
          <w:u w:val="single"/>
        </w:rPr>
        <w:t>Σήμανση:</w:t>
      </w:r>
      <w:r>
        <w:rPr>
          <w:rFonts w:ascii="Arial" w:hAnsi="Arial" w:cs="Arial"/>
          <w:u w:val="single"/>
        </w:rPr>
        <w:t xml:space="preserve"> </w:t>
      </w:r>
    </w:p>
    <w:p w:rsidR="00B019DA" w:rsidRPr="00B019DA" w:rsidRDefault="00B019DA" w:rsidP="00B019DA">
      <w:pPr>
        <w:pStyle w:val="a3"/>
        <w:numPr>
          <w:ilvl w:val="0"/>
          <w:numId w:val="1"/>
        </w:numPr>
        <w:rPr>
          <w:rFonts w:ascii="Arial" w:hAnsi="Arial" w:cs="Arial"/>
          <w:u w:val="single"/>
        </w:rPr>
      </w:pPr>
      <w:r>
        <w:rPr>
          <w:rFonts w:ascii="Arial" w:hAnsi="Arial" w:cs="Arial"/>
          <w:lang w:val="en-US"/>
        </w:rPr>
        <w:t>CE</w:t>
      </w:r>
    </w:p>
    <w:p w:rsidR="00B019DA" w:rsidRPr="00B019DA" w:rsidRDefault="00B019DA" w:rsidP="00B019DA">
      <w:pPr>
        <w:pStyle w:val="a3"/>
        <w:numPr>
          <w:ilvl w:val="0"/>
          <w:numId w:val="1"/>
        </w:numPr>
        <w:rPr>
          <w:rFonts w:ascii="Arial" w:hAnsi="Arial" w:cs="Arial"/>
          <w:u w:val="single"/>
        </w:rPr>
      </w:pPr>
      <w:r>
        <w:rPr>
          <w:rFonts w:ascii="Arial" w:hAnsi="Arial" w:cs="Arial"/>
        </w:rPr>
        <w:t>Κατασκευαστής, Κωδικός προϊόντος, Έτος κατασκευής</w:t>
      </w:r>
    </w:p>
    <w:p w:rsidR="00B019DA" w:rsidRPr="00B019DA" w:rsidRDefault="00B019DA" w:rsidP="00B019DA">
      <w:pPr>
        <w:pStyle w:val="a3"/>
        <w:numPr>
          <w:ilvl w:val="0"/>
          <w:numId w:val="1"/>
        </w:numPr>
        <w:rPr>
          <w:rFonts w:ascii="Arial" w:hAnsi="Arial" w:cs="Arial"/>
          <w:u w:val="single"/>
        </w:rPr>
      </w:pPr>
      <w:r>
        <w:rPr>
          <w:rFonts w:ascii="Arial" w:hAnsi="Arial" w:cs="Arial"/>
        </w:rPr>
        <w:t>Εικονόσημο για προστασία από μηχανικούς κινδύνους και οι κωδικοί 3,1,2,2</w:t>
      </w:r>
    </w:p>
    <w:p w:rsidR="00B019DA" w:rsidRDefault="00B019DA" w:rsidP="005B49FA">
      <w:pPr>
        <w:rPr>
          <w:rFonts w:ascii="Arial" w:hAnsi="Arial" w:cs="Arial"/>
          <w:u w:val="single"/>
        </w:rPr>
      </w:pPr>
    </w:p>
    <w:p w:rsidR="005B49FA" w:rsidRPr="005B49FA" w:rsidRDefault="005B49FA" w:rsidP="005B49FA">
      <w:pPr>
        <w:rPr>
          <w:rFonts w:ascii="Arial" w:hAnsi="Arial" w:cs="Arial"/>
        </w:rPr>
      </w:pPr>
      <w:r w:rsidRPr="005B49FA">
        <w:rPr>
          <w:rFonts w:ascii="Arial" w:hAnsi="Arial" w:cs="Arial"/>
        </w:rPr>
        <w:t xml:space="preserve">                                                    </w:t>
      </w:r>
      <w:r w:rsidR="006D3CCF">
        <w:rPr>
          <w:rFonts w:ascii="Arial" w:hAnsi="Arial" w:cs="Arial"/>
          <w:noProof/>
          <w:lang w:eastAsia="el-GR"/>
        </w:rPr>
        <w:drawing>
          <wp:inline distT="0" distB="0" distL="0" distR="0">
            <wp:extent cx="1381125" cy="1362075"/>
            <wp:effectExtent l="19050" t="0" r="9525" b="0"/>
            <wp:docPr id="7"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8" cstate="print"/>
                    <a:srcRect/>
                    <a:stretch>
                      <a:fillRect/>
                    </a:stretch>
                  </pic:blipFill>
                  <pic:spPr bwMode="auto">
                    <a:xfrm>
                      <a:off x="0" y="0"/>
                      <a:ext cx="1381125" cy="1362075"/>
                    </a:xfrm>
                    <a:prstGeom prst="rect">
                      <a:avLst/>
                    </a:prstGeom>
                    <a:noFill/>
                    <a:ln w="9525">
                      <a:noFill/>
                      <a:miter lim="800000"/>
                      <a:headEnd/>
                      <a:tailEnd/>
                    </a:ln>
                  </pic:spPr>
                </pic:pic>
              </a:graphicData>
            </a:graphic>
          </wp:inline>
        </w:drawing>
      </w:r>
    </w:p>
    <w:p w:rsidR="00B019DA" w:rsidRPr="005B49FA" w:rsidRDefault="00B019DA" w:rsidP="00B019DA">
      <w:pPr>
        <w:rPr>
          <w:rFonts w:ascii="Arial" w:hAnsi="Arial" w:cs="Arial"/>
        </w:rPr>
      </w:pPr>
    </w:p>
    <w:p w:rsidR="00B019DA" w:rsidRPr="00B019DA" w:rsidRDefault="00B019DA" w:rsidP="00B019DA">
      <w:pPr>
        <w:rPr>
          <w:rFonts w:ascii="Arial" w:hAnsi="Arial" w:cs="Arial"/>
        </w:rPr>
      </w:pPr>
    </w:p>
    <w:p w:rsidR="005470C7" w:rsidRPr="00A7175D" w:rsidRDefault="005470C7" w:rsidP="002E24B3">
      <w:pPr>
        <w:pStyle w:val="a3"/>
        <w:ind w:left="0"/>
        <w:jc w:val="both"/>
        <w:rPr>
          <w:rFonts w:ascii="Arial" w:hAnsi="Arial" w:cs="Arial"/>
          <w:b/>
          <w:u w:val="single"/>
        </w:rPr>
      </w:pPr>
      <w:r w:rsidRPr="00A7175D">
        <w:rPr>
          <w:rFonts w:ascii="Arial" w:hAnsi="Arial" w:cs="Arial"/>
          <w:b/>
          <w:u w:val="single"/>
        </w:rPr>
        <w:t>ΓΑΝΤΙΑ ΜΟΝΩΤΙΚΑ</w:t>
      </w:r>
    </w:p>
    <w:p w:rsidR="005470C7" w:rsidRDefault="005470C7" w:rsidP="002E24B3">
      <w:pPr>
        <w:pStyle w:val="a3"/>
        <w:ind w:left="0"/>
        <w:jc w:val="both"/>
        <w:rPr>
          <w:rFonts w:ascii="Arial" w:hAnsi="Arial" w:cs="Arial"/>
        </w:rPr>
      </w:pPr>
    </w:p>
    <w:p w:rsidR="005470C7" w:rsidRPr="00A7175D" w:rsidRDefault="005470C7" w:rsidP="002E24B3">
      <w:pPr>
        <w:pStyle w:val="a3"/>
        <w:ind w:left="0"/>
        <w:jc w:val="both"/>
        <w:rPr>
          <w:rFonts w:ascii="Arial" w:hAnsi="Arial" w:cs="Arial"/>
        </w:rPr>
      </w:pPr>
      <w:r>
        <w:rPr>
          <w:rFonts w:ascii="Arial" w:hAnsi="Arial" w:cs="Arial"/>
        </w:rPr>
        <w:t>Πεδίο εφαρμογής. Εργασίες σε χαμηλή τάση.</w:t>
      </w:r>
    </w:p>
    <w:p w:rsidR="005470C7" w:rsidRDefault="005470C7" w:rsidP="002E24B3">
      <w:pPr>
        <w:pStyle w:val="a3"/>
        <w:ind w:left="0"/>
        <w:jc w:val="both"/>
        <w:rPr>
          <w:rFonts w:ascii="Arial" w:hAnsi="Arial" w:cs="Arial"/>
        </w:rPr>
      </w:pPr>
      <w:r w:rsidRPr="004227FE">
        <w:rPr>
          <w:rFonts w:ascii="Arial" w:hAnsi="Arial" w:cs="Arial"/>
        </w:rPr>
        <w:t>Χαρακτηριστικά</w:t>
      </w:r>
      <w:r>
        <w:rPr>
          <w:rFonts w:ascii="Arial" w:hAnsi="Arial" w:cs="Arial"/>
        </w:rPr>
        <w:t xml:space="preserve">: Μήκος 30 </w:t>
      </w:r>
      <w:r>
        <w:rPr>
          <w:rFonts w:ascii="Arial" w:hAnsi="Arial" w:cs="Arial"/>
          <w:lang w:val="en-US"/>
        </w:rPr>
        <w:t>cm</w:t>
      </w:r>
      <w:r w:rsidRPr="00A7175D">
        <w:rPr>
          <w:rFonts w:ascii="Arial" w:hAnsi="Arial" w:cs="Arial"/>
        </w:rPr>
        <w:t xml:space="preserve"> </w:t>
      </w:r>
      <w:r>
        <w:rPr>
          <w:rFonts w:ascii="Arial" w:hAnsi="Arial" w:cs="Arial"/>
        </w:rPr>
        <w:t>. Κατασκευή από συνθετικό υλικό χωρίς ραφές.</w:t>
      </w:r>
    </w:p>
    <w:p w:rsidR="005470C7" w:rsidRDefault="005470C7" w:rsidP="002E24B3">
      <w:pPr>
        <w:pStyle w:val="a3"/>
        <w:ind w:left="0"/>
        <w:jc w:val="both"/>
        <w:rPr>
          <w:rFonts w:ascii="Arial" w:hAnsi="Arial" w:cs="Arial"/>
        </w:rPr>
      </w:pPr>
    </w:p>
    <w:p w:rsidR="005470C7" w:rsidRDefault="005470C7" w:rsidP="002E24B3">
      <w:pPr>
        <w:pStyle w:val="a3"/>
        <w:ind w:left="0"/>
        <w:jc w:val="both"/>
        <w:rPr>
          <w:rFonts w:ascii="Arial" w:hAnsi="Arial" w:cs="Arial"/>
        </w:rPr>
      </w:pPr>
      <w:r w:rsidRPr="004227FE">
        <w:rPr>
          <w:rFonts w:ascii="Arial" w:hAnsi="Arial" w:cs="Arial"/>
        </w:rPr>
        <w:t>Πρότυπο:</w:t>
      </w:r>
      <w:r>
        <w:rPr>
          <w:rFonts w:ascii="Arial" w:hAnsi="Arial" w:cs="Arial"/>
        </w:rPr>
        <w:t xml:space="preserve">  ΕΝ 60903</w:t>
      </w:r>
    </w:p>
    <w:p w:rsidR="005470C7" w:rsidRDefault="005470C7" w:rsidP="002E24B3">
      <w:pPr>
        <w:pStyle w:val="a3"/>
        <w:ind w:left="0"/>
        <w:jc w:val="both"/>
        <w:rPr>
          <w:rFonts w:ascii="Arial" w:hAnsi="Arial" w:cs="Arial"/>
        </w:rPr>
      </w:pPr>
    </w:p>
    <w:p w:rsidR="005470C7" w:rsidRPr="004227FE" w:rsidRDefault="005470C7" w:rsidP="002E24B3">
      <w:pPr>
        <w:pStyle w:val="a3"/>
        <w:ind w:left="0"/>
        <w:jc w:val="both"/>
        <w:rPr>
          <w:rFonts w:ascii="Arial" w:hAnsi="Arial" w:cs="Arial"/>
          <w:lang w:val="en-US"/>
        </w:rPr>
      </w:pPr>
      <w:r w:rsidRPr="004227FE">
        <w:rPr>
          <w:rFonts w:ascii="Arial" w:hAnsi="Arial" w:cs="Arial"/>
        </w:rPr>
        <w:t xml:space="preserve">Σήμανση: </w:t>
      </w:r>
    </w:p>
    <w:p w:rsidR="005470C7" w:rsidRDefault="005470C7" w:rsidP="002E24B3">
      <w:pPr>
        <w:pStyle w:val="a3"/>
        <w:numPr>
          <w:ilvl w:val="0"/>
          <w:numId w:val="1"/>
        </w:numPr>
        <w:jc w:val="both"/>
        <w:rPr>
          <w:rFonts w:ascii="Arial" w:hAnsi="Arial" w:cs="Arial"/>
          <w:lang w:val="en-US"/>
        </w:rPr>
      </w:pPr>
      <w:r>
        <w:rPr>
          <w:rFonts w:ascii="Arial" w:hAnsi="Arial" w:cs="Arial"/>
          <w:lang w:val="en-US"/>
        </w:rPr>
        <w:t>CE</w:t>
      </w:r>
    </w:p>
    <w:p w:rsidR="005470C7" w:rsidRPr="00A7175D" w:rsidRDefault="005470C7" w:rsidP="002E24B3">
      <w:pPr>
        <w:pStyle w:val="a3"/>
        <w:numPr>
          <w:ilvl w:val="0"/>
          <w:numId w:val="1"/>
        </w:numPr>
        <w:jc w:val="both"/>
        <w:rPr>
          <w:rFonts w:ascii="Arial" w:hAnsi="Arial" w:cs="Arial"/>
          <w:lang w:val="en-US"/>
        </w:rPr>
      </w:pPr>
      <w:r>
        <w:rPr>
          <w:rFonts w:ascii="Arial" w:hAnsi="Arial" w:cs="Arial"/>
        </w:rPr>
        <w:t>Κατασκευαστής, κωδικός προϊόντος, αριθμός σειράς</w:t>
      </w:r>
    </w:p>
    <w:p w:rsidR="005470C7" w:rsidRDefault="005470C7" w:rsidP="002E24B3">
      <w:pPr>
        <w:pStyle w:val="a3"/>
        <w:numPr>
          <w:ilvl w:val="0"/>
          <w:numId w:val="1"/>
        </w:numPr>
        <w:jc w:val="both"/>
        <w:rPr>
          <w:rFonts w:ascii="Arial" w:hAnsi="Arial" w:cs="Arial"/>
          <w:lang w:val="en-US"/>
        </w:rPr>
      </w:pPr>
      <w:r>
        <w:rPr>
          <w:rFonts w:ascii="Arial" w:hAnsi="Arial" w:cs="Arial"/>
        </w:rPr>
        <w:t>00 (Προστασία μέχρι 500</w:t>
      </w:r>
      <w:r>
        <w:rPr>
          <w:rFonts w:ascii="Arial" w:hAnsi="Arial" w:cs="Arial"/>
          <w:lang w:val="en-US"/>
        </w:rPr>
        <w:t>V)</w:t>
      </w:r>
    </w:p>
    <w:p w:rsidR="005470C7" w:rsidRDefault="005470C7" w:rsidP="002E24B3">
      <w:pPr>
        <w:pStyle w:val="a3"/>
        <w:numPr>
          <w:ilvl w:val="0"/>
          <w:numId w:val="1"/>
        </w:numPr>
        <w:jc w:val="both"/>
        <w:rPr>
          <w:rFonts w:ascii="Arial" w:hAnsi="Arial" w:cs="Arial"/>
        </w:rPr>
      </w:pPr>
      <w:r>
        <w:rPr>
          <w:rFonts w:ascii="Arial" w:hAnsi="Arial" w:cs="Arial"/>
          <w:lang w:val="en-US"/>
        </w:rPr>
        <w:t>RC</w:t>
      </w:r>
      <w:r w:rsidRPr="00A7175D">
        <w:rPr>
          <w:rFonts w:ascii="Arial" w:hAnsi="Arial" w:cs="Arial"/>
        </w:rPr>
        <w:t xml:space="preserve"> </w:t>
      </w:r>
      <w:r>
        <w:rPr>
          <w:rFonts w:ascii="Arial" w:hAnsi="Arial" w:cs="Arial"/>
        </w:rPr>
        <w:t>(αυξημένη μηχανική αντοχή, αντοχή σε όζον, οξέα, πετρελαιοειδή, ψύχος)</w:t>
      </w:r>
    </w:p>
    <w:p w:rsidR="005470C7" w:rsidRDefault="005470C7" w:rsidP="002E24B3">
      <w:pPr>
        <w:pStyle w:val="a3"/>
        <w:numPr>
          <w:ilvl w:val="0"/>
          <w:numId w:val="1"/>
        </w:numPr>
        <w:jc w:val="both"/>
        <w:rPr>
          <w:rFonts w:ascii="Arial" w:hAnsi="Arial" w:cs="Arial"/>
        </w:rPr>
      </w:pPr>
      <w:r>
        <w:rPr>
          <w:rFonts w:ascii="Arial" w:hAnsi="Arial" w:cs="Arial"/>
        </w:rPr>
        <w:t>Κωδικός εργοστασίου πιστοποίησης</w:t>
      </w:r>
    </w:p>
    <w:p w:rsidR="005470C7" w:rsidRDefault="005470C7" w:rsidP="002E24B3">
      <w:pPr>
        <w:pStyle w:val="a3"/>
        <w:numPr>
          <w:ilvl w:val="0"/>
          <w:numId w:val="1"/>
        </w:numPr>
        <w:jc w:val="both"/>
        <w:rPr>
          <w:rFonts w:ascii="Arial" w:hAnsi="Arial" w:cs="Arial"/>
        </w:rPr>
      </w:pPr>
      <w:r>
        <w:rPr>
          <w:rFonts w:ascii="Arial" w:hAnsi="Arial" w:cs="Arial"/>
        </w:rPr>
        <w:t>Έτος και μήνας κατασκευής.</w:t>
      </w:r>
    </w:p>
    <w:p w:rsidR="005470C7" w:rsidRDefault="005470C7" w:rsidP="002E24B3">
      <w:pPr>
        <w:pStyle w:val="a3"/>
        <w:numPr>
          <w:ilvl w:val="0"/>
          <w:numId w:val="1"/>
        </w:numPr>
        <w:jc w:val="both"/>
        <w:rPr>
          <w:rFonts w:ascii="Arial" w:hAnsi="Arial" w:cs="Arial"/>
        </w:rPr>
      </w:pPr>
      <w:r>
        <w:rPr>
          <w:rFonts w:ascii="Arial" w:hAnsi="Arial" w:cs="Arial"/>
        </w:rPr>
        <w:t>Σήμα διεθνούς ηλεκτροτεχνικής επιτροπής (</w:t>
      </w:r>
      <w:r>
        <w:rPr>
          <w:rFonts w:ascii="Arial" w:hAnsi="Arial" w:cs="Arial"/>
          <w:lang w:val="en-US"/>
        </w:rPr>
        <w:t>IEC</w:t>
      </w:r>
      <w:r w:rsidRPr="00F41B63">
        <w:rPr>
          <w:rFonts w:ascii="Arial" w:hAnsi="Arial" w:cs="Arial"/>
        </w:rPr>
        <w:t>)</w:t>
      </w:r>
    </w:p>
    <w:p w:rsidR="005470C7" w:rsidRDefault="005470C7" w:rsidP="004227FE">
      <w:pPr>
        <w:pStyle w:val="a3"/>
        <w:ind w:left="1800"/>
        <w:jc w:val="both"/>
        <w:rPr>
          <w:rFonts w:ascii="Arial" w:hAnsi="Arial" w:cs="Arial"/>
        </w:rPr>
      </w:pPr>
    </w:p>
    <w:p w:rsidR="005470C7" w:rsidRDefault="005470C7" w:rsidP="004227FE">
      <w:pPr>
        <w:pStyle w:val="a3"/>
        <w:ind w:left="1800"/>
        <w:jc w:val="both"/>
        <w:rPr>
          <w:rFonts w:ascii="Arial" w:hAnsi="Arial" w:cs="Arial"/>
        </w:rPr>
      </w:pPr>
      <w:r>
        <w:rPr>
          <w:rFonts w:ascii="Arial" w:hAnsi="Arial" w:cs="Arial"/>
        </w:rPr>
        <w:t xml:space="preserve">                  </w:t>
      </w:r>
      <w:r w:rsidR="006D3CCF">
        <w:rPr>
          <w:rFonts w:ascii="Arial" w:hAnsi="Arial" w:cs="Arial"/>
          <w:noProof/>
          <w:lang w:eastAsia="el-GR"/>
        </w:rPr>
        <w:drawing>
          <wp:inline distT="0" distB="0" distL="0" distR="0">
            <wp:extent cx="857250" cy="876300"/>
            <wp:effectExtent l="19050" t="0" r="0" b="0"/>
            <wp:docPr id="8"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3" cstate="print"/>
                    <a:srcRect/>
                    <a:stretch>
                      <a:fillRect/>
                    </a:stretch>
                  </pic:blipFill>
                  <pic:spPr bwMode="auto">
                    <a:xfrm>
                      <a:off x="0" y="0"/>
                      <a:ext cx="857250" cy="876300"/>
                    </a:xfrm>
                    <a:prstGeom prst="rect">
                      <a:avLst/>
                    </a:prstGeom>
                    <a:noFill/>
                    <a:ln w="9525">
                      <a:noFill/>
                      <a:miter lim="800000"/>
                      <a:headEnd/>
                      <a:tailEnd/>
                    </a:ln>
                  </pic:spPr>
                </pic:pic>
              </a:graphicData>
            </a:graphic>
          </wp:inline>
        </w:drawing>
      </w:r>
    </w:p>
    <w:p w:rsidR="00FE6DCC" w:rsidRDefault="00956B01" w:rsidP="00FE6DCC">
      <w:pPr>
        <w:jc w:val="both"/>
        <w:rPr>
          <w:rFonts w:ascii="Arial" w:hAnsi="Arial" w:cs="Arial"/>
          <w:b/>
          <w:u w:val="single"/>
        </w:rPr>
      </w:pPr>
      <w:r>
        <w:rPr>
          <w:rFonts w:ascii="Arial" w:hAnsi="Arial" w:cs="Arial"/>
          <w:b/>
          <w:u w:val="single"/>
        </w:rPr>
        <w:t>ΓΑΝΤΙΑ ΣΥΓΚΟΛΛΗΤΩΝ</w:t>
      </w:r>
    </w:p>
    <w:p w:rsidR="00956B01" w:rsidRDefault="00956B01" w:rsidP="00FE6DCC">
      <w:pPr>
        <w:jc w:val="both"/>
        <w:rPr>
          <w:rFonts w:ascii="Arial" w:hAnsi="Arial" w:cs="Arial"/>
        </w:rPr>
      </w:pPr>
    </w:p>
    <w:p w:rsidR="00956B01" w:rsidRDefault="00956B01" w:rsidP="00FE6DCC">
      <w:pPr>
        <w:jc w:val="both"/>
        <w:rPr>
          <w:rFonts w:ascii="Arial" w:hAnsi="Arial" w:cs="Arial"/>
        </w:rPr>
      </w:pPr>
      <w:r>
        <w:rPr>
          <w:rFonts w:ascii="Arial" w:hAnsi="Arial" w:cs="Arial"/>
        </w:rPr>
        <w:t>Πεδίο χρήσης: συγκολλησεις.</w:t>
      </w:r>
    </w:p>
    <w:p w:rsidR="00956B01" w:rsidRDefault="00956B01" w:rsidP="00FE6DCC">
      <w:pPr>
        <w:jc w:val="both"/>
        <w:rPr>
          <w:rFonts w:ascii="Arial" w:hAnsi="Arial" w:cs="Arial"/>
          <w:u w:val="single"/>
        </w:rPr>
      </w:pPr>
      <w:r>
        <w:rPr>
          <w:rFonts w:ascii="Arial" w:hAnsi="Arial" w:cs="Arial"/>
          <w:u w:val="single"/>
        </w:rPr>
        <w:t xml:space="preserve">Χαρακτηριστικά: </w:t>
      </w:r>
    </w:p>
    <w:p w:rsidR="00956B01" w:rsidRDefault="00956B01" w:rsidP="00FE6DCC">
      <w:pPr>
        <w:jc w:val="both"/>
        <w:rPr>
          <w:rFonts w:ascii="Arial" w:hAnsi="Arial" w:cs="Arial"/>
        </w:rPr>
      </w:pPr>
      <w:r>
        <w:rPr>
          <w:rFonts w:ascii="Arial" w:hAnsi="Arial" w:cs="Arial"/>
        </w:rPr>
        <w:lastRenderedPageBreak/>
        <w:t>Γάντια κατασκευασμένα από ειδικά επεξεργασμένο δέρμα με εσωτερική επένδυση τα οποία παρέχουν προστασία από μηχανικούς κινδύνους, επαφή με θερμότητα και από μικρές εκτοξεύσεις λειωμένων μεταλλων.</w:t>
      </w:r>
    </w:p>
    <w:p w:rsidR="00956B01" w:rsidRDefault="00956B01" w:rsidP="00FE6DCC">
      <w:pPr>
        <w:jc w:val="both"/>
        <w:rPr>
          <w:rFonts w:ascii="Arial" w:hAnsi="Arial" w:cs="Arial"/>
        </w:rPr>
      </w:pPr>
      <w:r>
        <w:rPr>
          <w:rFonts w:ascii="Arial" w:hAnsi="Arial" w:cs="Arial"/>
        </w:rPr>
        <w:t>Ελάχιστα επίπεδα μηχανικών αντοχών 3,1,2,1</w:t>
      </w:r>
    </w:p>
    <w:p w:rsidR="00956B01" w:rsidRDefault="00956B01" w:rsidP="00FE6DCC">
      <w:pPr>
        <w:jc w:val="both"/>
        <w:rPr>
          <w:rFonts w:ascii="Arial" w:hAnsi="Arial" w:cs="Arial"/>
        </w:rPr>
      </w:pPr>
      <w:r>
        <w:rPr>
          <w:rFonts w:ascii="Arial" w:hAnsi="Arial" w:cs="Arial"/>
        </w:rPr>
        <w:t>Ελάχιστα επίπεδα θερμικών αντοχών 3,1,3,1,4,Χ</w:t>
      </w:r>
    </w:p>
    <w:p w:rsidR="00956B01" w:rsidRDefault="00956B01" w:rsidP="00FE6DCC">
      <w:pPr>
        <w:jc w:val="both"/>
        <w:rPr>
          <w:rFonts w:ascii="Arial" w:hAnsi="Arial" w:cs="Arial"/>
        </w:rPr>
      </w:pPr>
      <w:r w:rsidRPr="00956B01">
        <w:rPr>
          <w:rFonts w:ascii="Arial" w:hAnsi="Arial" w:cs="Arial"/>
          <w:u w:val="single"/>
        </w:rPr>
        <w:t>Πρότυπα:</w:t>
      </w:r>
      <w:r>
        <w:rPr>
          <w:rFonts w:ascii="Arial" w:hAnsi="Arial" w:cs="Arial"/>
          <w:u w:val="single"/>
        </w:rPr>
        <w:t xml:space="preserve"> </w:t>
      </w:r>
      <w:r>
        <w:rPr>
          <w:rFonts w:ascii="Arial" w:hAnsi="Arial" w:cs="Arial"/>
        </w:rPr>
        <w:t>ΕΝ388, 420,407</w:t>
      </w:r>
    </w:p>
    <w:p w:rsidR="00956B01" w:rsidRDefault="00956B01" w:rsidP="00FE6DCC">
      <w:pPr>
        <w:jc w:val="both"/>
        <w:rPr>
          <w:rFonts w:ascii="Arial" w:hAnsi="Arial" w:cs="Arial"/>
          <w:lang w:val="en-US"/>
        </w:rPr>
      </w:pPr>
      <w:r w:rsidRPr="00956B01">
        <w:rPr>
          <w:rFonts w:ascii="Arial" w:hAnsi="Arial" w:cs="Arial"/>
          <w:u w:val="single"/>
        </w:rPr>
        <w:t>Σήμανση:</w:t>
      </w:r>
      <w:r>
        <w:rPr>
          <w:rFonts w:ascii="Arial" w:hAnsi="Arial" w:cs="Arial"/>
        </w:rPr>
        <w:t xml:space="preserve"> </w:t>
      </w:r>
    </w:p>
    <w:p w:rsidR="00956B01" w:rsidRDefault="00956B01" w:rsidP="00956B01">
      <w:pPr>
        <w:pStyle w:val="a3"/>
        <w:numPr>
          <w:ilvl w:val="0"/>
          <w:numId w:val="1"/>
        </w:numPr>
        <w:jc w:val="both"/>
        <w:rPr>
          <w:rFonts w:ascii="Arial" w:hAnsi="Arial" w:cs="Arial"/>
          <w:lang w:val="en-US"/>
        </w:rPr>
      </w:pPr>
      <w:r>
        <w:rPr>
          <w:rFonts w:ascii="Arial" w:hAnsi="Arial" w:cs="Arial"/>
          <w:lang w:val="en-US"/>
        </w:rPr>
        <w:t>CE</w:t>
      </w:r>
    </w:p>
    <w:p w:rsidR="00956B01" w:rsidRPr="00956B01" w:rsidRDefault="00956B01" w:rsidP="00956B01">
      <w:pPr>
        <w:pStyle w:val="a3"/>
        <w:numPr>
          <w:ilvl w:val="0"/>
          <w:numId w:val="1"/>
        </w:numPr>
        <w:jc w:val="both"/>
        <w:rPr>
          <w:rFonts w:ascii="Arial" w:hAnsi="Arial" w:cs="Arial"/>
          <w:lang w:val="en-US"/>
        </w:rPr>
      </w:pPr>
      <w:r>
        <w:rPr>
          <w:rFonts w:ascii="Arial" w:hAnsi="Arial" w:cs="Arial"/>
        </w:rPr>
        <w:t>Κατασκευαστής, Κωδικός προϊόντος, Έτος κατασκευής</w:t>
      </w:r>
    </w:p>
    <w:p w:rsidR="00956B01" w:rsidRDefault="00956B01" w:rsidP="00956B01">
      <w:pPr>
        <w:pStyle w:val="a3"/>
        <w:numPr>
          <w:ilvl w:val="0"/>
          <w:numId w:val="1"/>
        </w:numPr>
        <w:jc w:val="both"/>
        <w:rPr>
          <w:rFonts w:ascii="Arial" w:hAnsi="Arial" w:cs="Arial"/>
        </w:rPr>
      </w:pPr>
      <w:r>
        <w:rPr>
          <w:rFonts w:ascii="Arial" w:hAnsi="Arial" w:cs="Arial"/>
        </w:rPr>
        <w:t>Εικονόσημο προστασίας από μηχανικούς κινδύνους και οι κωδικοί 3,1,2,1</w:t>
      </w:r>
    </w:p>
    <w:p w:rsidR="00956B01" w:rsidRPr="00956B01" w:rsidRDefault="00956B01" w:rsidP="00956B01">
      <w:pPr>
        <w:pStyle w:val="a3"/>
        <w:numPr>
          <w:ilvl w:val="0"/>
          <w:numId w:val="1"/>
        </w:numPr>
        <w:jc w:val="both"/>
        <w:rPr>
          <w:rFonts w:ascii="Arial" w:hAnsi="Arial" w:cs="Arial"/>
        </w:rPr>
      </w:pPr>
      <w:r w:rsidRPr="00956B01">
        <w:rPr>
          <w:rFonts w:ascii="Arial" w:hAnsi="Arial" w:cs="Arial"/>
        </w:rPr>
        <w:t>Εικονόσημο προστασίας από θερμότητα.</w:t>
      </w:r>
    </w:p>
    <w:p w:rsidR="00956B01" w:rsidRDefault="00956B01" w:rsidP="00956B01">
      <w:pPr>
        <w:jc w:val="both"/>
        <w:rPr>
          <w:rFonts w:ascii="Arial" w:hAnsi="Arial" w:cs="Arial"/>
        </w:rPr>
      </w:pPr>
      <w:r>
        <w:rPr>
          <w:rFonts w:ascii="Arial" w:hAnsi="Arial" w:cs="Arial"/>
        </w:rPr>
        <w:t xml:space="preserve">                        </w:t>
      </w:r>
      <w:r w:rsidR="006D3CCF">
        <w:rPr>
          <w:rFonts w:ascii="Arial" w:hAnsi="Arial" w:cs="Arial"/>
          <w:noProof/>
          <w:lang w:eastAsia="el-GR"/>
        </w:rPr>
        <w:drawing>
          <wp:inline distT="0" distB="0" distL="0" distR="0">
            <wp:extent cx="2828925" cy="1257300"/>
            <wp:effectExtent l="19050" t="0" r="9525" b="0"/>
            <wp:docPr id="9"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4" cstate="print"/>
                    <a:srcRect/>
                    <a:stretch>
                      <a:fillRect/>
                    </a:stretch>
                  </pic:blipFill>
                  <pic:spPr bwMode="auto">
                    <a:xfrm>
                      <a:off x="0" y="0"/>
                      <a:ext cx="2828925" cy="1257300"/>
                    </a:xfrm>
                    <a:prstGeom prst="rect">
                      <a:avLst/>
                    </a:prstGeom>
                    <a:noFill/>
                    <a:ln w="9525">
                      <a:noFill/>
                      <a:miter lim="800000"/>
                      <a:headEnd/>
                      <a:tailEnd/>
                    </a:ln>
                  </pic:spPr>
                </pic:pic>
              </a:graphicData>
            </a:graphic>
          </wp:inline>
        </w:drawing>
      </w:r>
    </w:p>
    <w:p w:rsidR="00163AF6" w:rsidRDefault="00163AF6" w:rsidP="00956B01">
      <w:pPr>
        <w:jc w:val="both"/>
        <w:rPr>
          <w:rFonts w:ascii="Arial" w:hAnsi="Arial" w:cs="Arial"/>
        </w:rPr>
      </w:pPr>
      <w:r>
        <w:rPr>
          <w:rFonts w:ascii="Arial" w:hAnsi="Arial" w:cs="Arial"/>
        </w:rPr>
        <w:t>Τα γάντια αυτά μπορεί να επιλεγούν τύποι των τριών ή πέντε δακτύλων.</w:t>
      </w:r>
    </w:p>
    <w:p w:rsidR="004227FE" w:rsidRPr="004227FE" w:rsidRDefault="004227FE" w:rsidP="00956B01">
      <w:pPr>
        <w:jc w:val="both"/>
        <w:rPr>
          <w:rFonts w:ascii="Arial" w:hAnsi="Arial" w:cs="Arial"/>
        </w:rPr>
      </w:pPr>
    </w:p>
    <w:p w:rsidR="006524CF" w:rsidRDefault="000558E0" w:rsidP="002E24B3">
      <w:pPr>
        <w:jc w:val="both"/>
        <w:rPr>
          <w:rFonts w:ascii="Arial" w:hAnsi="Arial" w:cs="Arial"/>
          <w:b/>
          <w:u w:val="single"/>
        </w:rPr>
      </w:pPr>
      <w:r>
        <w:rPr>
          <w:rFonts w:ascii="Arial" w:hAnsi="Arial" w:cs="Arial"/>
          <w:b/>
          <w:u w:val="single"/>
        </w:rPr>
        <w:t>ΚΡΑΝΗ</w:t>
      </w:r>
    </w:p>
    <w:p w:rsidR="000558E0" w:rsidRDefault="000558E0" w:rsidP="002E24B3">
      <w:pPr>
        <w:jc w:val="both"/>
        <w:rPr>
          <w:rFonts w:ascii="Arial" w:hAnsi="Arial" w:cs="Arial"/>
          <w:b/>
          <w:u w:val="single"/>
        </w:rPr>
      </w:pPr>
    </w:p>
    <w:p w:rsidR="000558E0" w:rsidRDefault="000558E0" w:rsidP="002E24B3">
      <w:pPr>
        <w:jc w:val="both"/>
        <w:rPr>
          <w:rFonts w:ascii="Arial" w:hAnsi="Arial" w:cs="Arial"/>
        </w:rPr>
      </w:pPr>
      <w:r>
        <w:rPr>
          <w:rFonts w:ascii="Arial" w:hAnsi="Arial" w:cs="Arial"/>
        </w:rPr>
        <w:t>Πεδίο χρήσης: σε χώρους όπου εκτελούνται εργασίες σε διαφορετικά επίπεδα, σε ηλεκτρολογικές εργασίες.</w:t>
      </w:r>
    </w:p>
    <w:p w:rsidR="000558E0" w:rsidRDefault="000558E0" w:rsidP="002E24B3">
      <w:pPr>
        <w:jc w:val="both"/>
        <w:rPr>
          <w:rFonts w:ascii="Arial" w:hAnsi="Arial" w:cs="Arial"/>
        </w:rPr>
      </w:pPr>
      <w:r w:rsidRPr="004227FE">
        <w:rPr>
          <w:rFonts w:ascii="Arial" w:hAnsi="Arial" w:cs="Arial"/>
          <w:u w:val="single"/>
        </w:rPr>
        <w:t>Χαρακτηριστικά</w:t>
      </w:r>
      <w:r>
        <w:rPr>
          <w:rFonts w:ascii="Arial" w:hAnsi="Arial" w:cs="Arial"/>
        </w:rPr>
        <w:t>: Εξωτερικό κέλυφος από συνθετικό υλικό. Για να είναι περισσότερο εργονομικά θα ήταν προτιμότερο:</w:t>
      </w:r>
    </w:p>
    <w:p w:rsidR="000558E0" w:rsidRDefault="008878CD" w:rsidP="004227FE">
      <w:pPr>
        <w:pStyle w:val="a3"/>
        <w:numPr>
          <w:ilvl w:val="0"/>
          <w:numId w:val="1"/>
        </w:numPr>
        <w:jc w:val="both"/>
        <w:rPr>
          <w:rFonts w:ascii="Arial" w:hAnsi="Arial" w:cs="Arial"/>
        </w:rPr>
      </w:pPr>
      <w:r>
        <w:rPr>
          <w:rFonts w:ascii="Arial" w:hAnsi="Arial" w:cs="Arial"/>
        </w:rPr>
        <w:t>Οι κατακόρυφοι ιμάντες του κεφαλοδέματος αν είναι από συνθετικές ίνες και όχι από σκληρό πλαστικό.</w:t>
      </w:r>
    </w:p>
    <w:p w:rsidR="008878CD" w:rsidRDefault="008878CD" w:rsidP="004227FE">
      <w:pPr>
        <w:pStyle w:val="a3"/>
        <w:numPr>
          <w:ilvl w:val="0"/>
          <w:numId w:val="1"/>
        </w:numPr>
        <w:jc w:val="both"/>
        <w:rPr>
          <w:rFonts w:ascii="Arial" w:hAnsi="Arial" w:cs="Arial"/>
        </w:rPr>
      </w:pPr>
      <w:r>
        <w:rPr>
          <w:rFonts w:ascii="Arial" w:hAnsi="Arial" w:cs="Arial"/>
        </w:rPr>
        <w:t>Η ρύθμιση του ιμάντα του αυχένα να γίνεται με κοχλία μιας κίνησης, για να ρυθμίζεται αφού έχει φορεθεί.</w:t>
      </w:r>
    </w:p>
    <w:p w:rsidR="008878CD" w:rsidRDefault="008878CD" w:rsidP="004227FE">
      <w:pPr>
        <w:pStyle w:val="a3"/>
        <w:numPr>
          <w:ilvl w:val="0"/>
          <w:numId w:val="1"/>
        </w:numPr>
        <w:jc w:val="both"/>
        <w:rPr>
          <w:rFonts w:ascii="Arial" w:hAnsi="Arial" w:cs="Arial"/>
        </w:rPr>
      </w:pPr>
      <w:r>
        <w:rPr>
          <w:rFonts w:ascii="Arial" w:hAnsi="Arial" w:cs="Arial"/>
        </w:rPr>
        <w:t>Στον ιμάντα προσώπου να υπάρχει ανθιδρωτική επένδυση από δέρμα, η οποία να αντικαθίσταται και να πλένεται</w:t>
      </w:r>
    </w:p>
    <w:p w:rsidR="008878CD" w:rsidRDefault="008878CD" w:rsidP="004227FE">
      <w:pPr>
        <w:pStyle w:val="a3"/>
        <w:numPr>
          <w:ilvl w:val="0"/>
          <w:numId w:val="1"/>
        </w:numPr>
        <w:jc w:val="both"/>
        <w:rPr>
          <w:rFonts w:ascii="Arial" w:hAnsi="Arial" w:cs="Arial"/>
        </w:rPr>
      </w:pPr>
      <w:r>
        <w:rPr>
          <w:rFonts w:ascii="Arial" w:hAnsi="Arial" w:cs="Arial"/>
        </w:rPr>
        <w:t>Να υπάρχουν οπές αερισμού που θα διευκολύνουν την κυκλοφορία του αέρα.</w:t>
      </w:r>
    </w:p>
    <w:p w:rsidR="008878CD" w:rsidRDefault="008878CD" w:rsidP="002E24B3">
      <w:pPr>
        <w:jc w:val="both"/>
        <w:rPr>
          <w:rFonts w:ascii="Arial" w:hAnsi="Arial" w:cs="Arial"/>
        </w:rPr>
      </w:pPr>
      <w:r w:rsidRPr="004227FE">
        <w:rPr>
          <w:rFonts w:ascii="Arial" w:hAnsi="Arial" w:cs="Arial"/>
          <w:u w:val="single"/>
        </w:rPr>
        <w:t>Πρότυπο</w:t>
      </w:r>
      <w:r>
        <w:rPr>
          <w:rFonts w:ascii="Arial" w:hAnsi="Arial" w:cs="Arial"/>
          <w:u w:val="single"/>
        </w:rPr>
        <w:t>:</w:t>
      </w:r>
      <w:r>
        <w:rPr>
          <w:rFonts w:ascii="Arial" w:hAnsi="Arial" w:cs="Arial"/>
        </w:rPr>
        <w:t xml:space="preserve"> ΕΝ 397</w:t>
      </w:r>
    </w:p>
    <w:p w:rsidR="008878CD" w:rsidRDefault="008878CD" w:rsidP="002E24B3">
      <w:pPr>
        <w:jc w:val="both"/>
        <w:rPr>
          <w:rFonts w:ascii="Arial" w:hAnsi="Arial" w:cs="Arial"/>
          <w:u w:val="single"/>
        </w:rPr>
      </w:pPr>
      <w:r w:rsidRPr="004227FE">
        <w:rPr>
          <w:rFonts w:ascii="Arial" w:hAnsi="Arial" w:cs="Arial"/>
          <w:u w:val="single"/>
        </w:rPr>
        <w:t>Σήμανση</w:t>
      </w:r>
      <w:r>
        <w:rPr>
          <w:rFonts w:ascii="Arial" w:hAnsi="Arial" w:cs="Arial"/>
          <w:u w:val="single"/>
        </w:rPr>
        <w:t xml:space="preserve">: </w:t>
      </w:r>
    </w:p>
    <w:p w:rsidR="008878CD" w:rsidRDefault="008878CD" w:rsidP="004227FE">
      <w:pPr>
        <w:pStyle w:val="a3"/>
        <w:numPr>
          <w:ilvl w:val="0"/>
          <w:numId w:val="1"/>
        </w:numPr>
        <w:jc w:val="both"/>
        <w:rPr>
          <w:rFonts w:ascii="Arial" w:hAnsi="Arial" w:cs="Arial"/>
        </w:rPr>
      </w:pPr>
      <w:r>
        <w:rPr>
          <w:rFonts w:ascii="Arial" w:hAnsi="Arial" w:cs="Arial"/>
          <w:lang w:val="en-US"/>
        </w:rPr>
        <w:t>CE</w:t>
      </w:r>
    </w:p>
    <w:p w:rsidR="008878CD" w:rsidRDefault="008878CD" w:rsidP="004227FE">
      <w:pPr>
        <w:pStyle w:val="a3"/>
        <w:numPr>
          <w:ilvl w:val="0"/>
          <w:numId w:val="1"/>
        </w:numPr>
        <w:jc w:val="both"/>
        <w:rPr>
          <w:rFonts w:ascii="Arial" w:hAnsi="Arial" w:cs="Arial"/>
        </w:rPr>
      </w:pPr>
      <w:r>
        <w:rPr>
          <w:rFonts w:ascii="Arial" w:hAnsi="Arial" w:cs="Arial"/>
        </w:rPr>
        <w:t>Κατασκευαστής, Κωδικός προϊόντος, Έτος κατασκευής</w:t>
      </w:r>
    </w:p>
    <w:p w:rsidR="008878CD" w:rsidRDefault="008878CD" w:rsidP="004227FE">
      <w:pPr>
        <w:pStyle w:val="a3"/>
        <w:numPr>
          <w:ilvl w:val="0"/>
          <w:numId w:val="1"/>
        </w:numPr>
        <w:jc w:val="both"/>
        <w:rPr>
          <w:rFonts w:ascii="Arial" w:hAnsi="Arial" w:cs="Arial"/>
        </w:rPr>
      </w:pPr>
      <w:r>
        <w:rPr>
          <w:rFonts w:ascii="Arial" w:hAnsi="Arial" w:cs="Arial"/>
        </w:rPr>
        <w:t xml:space="preserve">440 </w:t>
      </w:r>
      <w:r>
        <w:rPr>
          <w:rFonts w:ascii="Arial" w:hAnsi="Arial" w:cs="Arial"/>
          <w:lang w:val="en-US"/>
        </w:rPr>
        <w:t>vac</w:t>
      </w:r>
      <w:r>
        <w:rPr>
          <w:rFonts w:ascii="Arial" w:hAnsi="Arial" w:cs="Arial"/>
        </w:rPr>
        <w:t xml:space="preserve"> (προστασία από ηλεκτρικό ρεύμα)</w:t>
      </w:r>
    </w:p>
    <w:p w:rsidR="008878CD" w:rsidRDefault="008878CD" w:rsidP="004227FE">
      <w:pPr>
        <w:pStyle w:val="a3"/>
        <w:numPr>
          <w:ilvl w:val="0"/>
          <w:numId w:val="1"/>
        </w:numPr>
        <w:jc w:val="both"/>
        <w:rPr>
          <w:rFonts w:ascii="Arial" w:hAnsi="Arial" w:cs="Arial"/>
        </w:rPr>
      </w:pPr>
      <w:r>
        <w:rPr>
          <w:rFonts w:ascii="Arial" w:hAnsi="Arial" w:cs="Arial"/>
        </w:rPr>
        <w:t xml:space="preserve">Θα υπάρχει και αυτοκόλλητη ετικέτα στα ελληνικά με πληροφορίες για την ασφαλή χρήση, συντήρηση </w:t>
      </w:r>
      <w:r w:rsidR="00C41FE9">
        <w:rPr>
          <w:rFonts w:ascii="Arial" w:hAnsi="Arial" w:cs="Arial"/>
        </w:rPr>
        <w:t>και αποθήκευση.</w:t>
      </w:r>
    </w:p>
    <w:p w:rsidR="00EC3248" w:rsidRDefault="00EC3248" w:rsidP="00EC3248">
      <w:pPr>
        <w:jc w:val="both"/>
        <w:rPr>
          <w:rFonts w:ascii="Arial" w:hAnsi="Arial" w:cs="Arial"/>
        </w:rPr>
      </w:pPr>
    </w:p>
    <w:p w:rsidR="00EC3248" w:rsidRDefault="00EC3248" w:rsidP="00EC3248">
      <w:pPr>
        <w:jc w:val="both"/>
        <w:rPr>
          <w:rFonts w:ascii="Arial" w:hAnsi="Arial" w:cs="Arial"/>
        </w:rPr>
      </w:pPr>
    </w:p>
    <w:p w:rsidR="008C6A1A" w:rsidRDefault="008C6A1A" w:rsidP="00EC3248">
      <w:pPr>
        <w:jc w:val="both"/>
        <w:rPr>
          <w:rFonts w:ascii="Arial" w:hAnsi="Arial" w:cs="Arial"/>
          <w:b/>
          <w:u w:val="single"/>
        </w:rPr>
      </w:pPr>
      <w:r>
        <w:rPr>
          <w:rFonts w:ascii="Arial" w:hAnsi="Arial" w:cs="Arial"/>
          <w:b/>
          <w:u w:val="single"/>
        </w:rPr>
        <w:t xml:space="preserve">ΑΣΠΙΔΙΟ ΠΡΟΣΤΑΣΙΑΣ ΑΠΟ ΗΛΕΚΤΡΙΚΟ ΤΟΞΟ ΜΕ ΔΙΑΤΑΞΗ ΠΡΟΣΑΡΜΟΓΗΣ ΣΤΟ ΚΡΑΝΟΣ </w:t>
      </w:r>
    </w:p>
    <w:p w:rsidR="008C6A1A" w:rsidRDefault="008C6A1A" w:rsidP="00EC3248">
      <w:pPr>
        <w:jc w:val="both"/>
        <w:rPr>
          <w:rFonts w:ascii="Arial" w:hAnsi="Arial" w:cs="Arial"/>
          <w:b/>
          <w:u w:val="single"/>
        </w:rPr>
      </w:pPr>
    </w:p>
    <w:p w:rsidR="008C6A1A" w:rsidRDefault="008C6A1A" w:rsidP="00EC3248">
      <w:pPr>
        <w:jc w:val="both"/>
        <w:rPr>
          <w:rFonts w:ascii="Arial" w:hAnsi="Arial" w:cs="Arial"/>
        </w:rPr>
      </w:pPr>
      <w:r>
        <w:rPr>
          <w:rFonts w:ascii="Arial" w:hAnsi="Arial" w:cs="Arial"/>
        </w:rPr>
        <w:t>Το ασπίδιο θα  αποτελείται από πρόθεμα και τη διάταξη προσαρμογής στο κράνος.</w:t>
      </w:r>
    </w:p>
    <w:p w:rsidR="008C6A1A" w:rsidRDefault="008C6A1A" w:rsidP="00EC3248">
      <w:pPr>
        <w:jc w:val="both"/>
        <w:rPr>
          <w:rFonts w:ascii="Arial" w:hAnsi="Arial" w:cs="Arial"/>
        </w:rPr>
      </w:pPr>
      <w:r>
        <w:rPr>
          <w:rFonts w:ascii="Arial" w:hAnsi="Arial" w:cs="Arial"/>
        </w:rPr>
        <w:t>Το πρόθεμα θα είναι σχήματος ορθογωνίου παραλληλογράμμου με στρογγυλεμένες άκρες και θα καλύπτει τις απαιτήσεις του ΕΝ166 ως εξής:</w:t>
      </w:r>
    </w:p>
    <w:p w:rsidR="008C6A1A" w:rsidRDefault="008C6A1A" w:rsidP="008C6A1A">
      <w:pPr>
        <w:pStyle w:val="a3"/>
        <w:numPr>
          <w:ilvl w:val="0"/>
          <w:numId w:val="1"/>
        </w:numPr>
        <w:jc w:val="both"/>
        <w:rPr>
          <w:rFonts w:ascii="Arial" w:hAnsi="Arial" w:cs="Arial"/>
        </w:rPr>
      </w:pPr>
      <w:r>
        <w:rPr>
          <w:rFonts w:ascii="Arial" w:hAnsi="Arial" w:cs="Arial"/>
        </w:rPr>
        <w:t>Ο βαθμός κλίμακας θα είναι 2 – 1.2 ή 3 – 1.2</w:t>
      </w:r>
    </w:p>
    <w:p w:rsidR="008C6A1A" w:rsidRPr="008C6A1A" w:rsidRDefault="008C6A1A" w:rsidP="008C6A1A">
      <w:pPr>
        <w:pStyle w:val="a3"/>
        <w:numPr>
          <w:ilvl w:val="0"/>
          <w:numId w:val="1"/>
        </w:numPr>
        <w:jc w:val="both"/>
        <w:rPr>
          <w:rFonts w:ascii="Arial" w:hAnsi="Arial" w:cs="Arial"/>
        </w:rPr>
      </w:pPr>
      <w:r>
        <w:rPr>
          <w:rFonts w:ascii="Arial" w:hAnsi="Arial" w:cs="Arial"/>
        </w:rPr>
        <w:t xml:space="preserve">Η οπτική κλάση θα είναι επιπέδου κρούσης χαμηλής ενέργειας, τουλάχιστον (σύμβολο </w:t>
      </w:r>
      <w:r>
        <w:rPr>
          <w:rFonts w:ascii="Arial" w:hAnsi="Arial" w:cs="Arial"/>
          <w:lang w:val="en-US"/>
        </w:rPr>
        <w:t>F</w:t>
      </w:r>
      <w:r w:rsidRPr="008C6A1A">
        <w:rPr>
          <w:rFonts w:ascii="Arial" w:hAnsi="Arial" w:cs="Arial"/>
        </w:rPr>
        <w:t>)</w:t>
      </w:r>
    </w:p>
    <w:p w:rsidR="008C6A1A" w:rsidRDefault="008C6A1A" w:rsidP="008C6A1A">
      <w:pPr>
        <w:pStyle w:val="a3"/>
        <w:numPr>
          <w:ilvl w:val="0"/>
          <w:numId w:val="1"/>
        </w:numPr>
        <w:jc w:val="both"/>
        <w:rPr>
          <w:rFonts w:ascii="Arial" w:hAnsi="Arial" w:cs="Arial"/>
        </w:rPr>
      </w:pPr>
      <w:r>
        <w:rPr>
          <w:rFonts w:ascii="Arial" w:hAnsi="Arial" w:cs="Arial"/>
        </w:rPr>
        <w:t xml:space="preserve">Θα έχει προστασία έναντι </w:t>
      </w:r>
      <w:r w:rsidR="00FE6DCC">
        <w:rPr>
          <w:rFonts w:ascii="Arial" w:hAnsi="Arial" w:cs="Arial"/>
        </w:rPr>
        <w:t>τριβής ( σύμβολο Κ) και προστασίας έναντι θάμβωσης (σύμβολο Ν)</w:t>
      </w:r>
    </w:p>
    <w:p w:rsidR="00FE6DCC" w:rsidRDefault="00FE6DCC" w:rsidP="008C6A1A">
      <w:pPr>
        <w:pStyle w:val="a3"/>
        <w:numPr>
          <w:ilvl w:val="0"/>
          <w:numId w:val="1"/>
        </w:numPr>
        <w:jc w:val="both"/>
        <w:rPr>
          <w:rFonts w:ascii="Arial" w:hAnsi="Arial" w:cs="Arial"/>
        </w:rPr>
      </w:pPr>
      <w:r>
        <w:rPr>
          <w:rFonts w:ascii="Arial" w:hAnsi="Arial" w:cs="Arial"/>
        </w:rPr>
        <w:t>Θα έχει τη σήμανση προστασίας από ηλεκτρικό τόξο (8)</w:t>
      </w:r>
    </w:p>
    <w:p w:rsidR="00FE6DCC" w:rsidRDefault="00FE6DCC" w:rsidP="00FE6DCC">
      <w:pPr>
        <w:jc w:val="both"/>
        <w:rPr>
          <w:rFonts w:ascii="Arial" w:hAnsi="Arial" w:cs="Arial"/>
        </w:rPr>
      </w:pPr>
      <w:r>
        <w:rPr>
          <w:rFonts w:ascii="Arial" w:hAnsi="Arial" w:cs="Arial"/>
        </w:rPr>
        <w:t>Η διάταξη προσαρμογής  του προθέματος στο κράνος, θα προσαρμόζεται ασφαλώς στη περίμετρο του κράνους. Θα έχει σύστημα ανύψωσης για τη ρύθμιση του προθέματος στο ύψος που επιθυμεί ο χρήστης και δεν θα έχει μεταλλικά μέρη.</w:t>
      </w:r>
    </w:p>
    <w:p w:rsidR="00FE6DCC" w:rsidRDefault="00FE6DCC" w:rsidP="00FE6DCC">
      <w:pPr>
        <w:jc w:val="both"/>
        <w:rPr>
          <w:rFonts w:ascii="Arial" w:hAnsi="Arial" w:cs="Arial"/>
        </w:rPr>
      </w:pPr>
      <w:r>
        <w:rPr>
          <w:rFonts w:ascii="Arial" w:hAnsi="Arial" w:cs="Arial"/>
        </w:rPr>
        <w:t>Η σήμανση του θα είναι:</w:t>
      </w:r>
    </w:p>
    <w:p w:rsidR="00FE6DCC" w:rsidRDefault="00FE6DCC" w:rsidP="00FE6DCC">
      <w:pPr>
        <w:pStyle w:val="a3"/>
        <w:numPr>
          <w:ilvl w:val="0"/>
          <w:numId w:val="1"/>
        </w:numPr>
        <w:jc w:val="both"/>
        <w:rPr>
          <w:rFonts w:ascii="Arial" w:hAnsi="Arial" w:cs="Arial"/>
        </w:rPr>
      </w:pPr>
      <w:r>
        <w:rPr>
          <w:rFonts w:ascii="Arial" w:hAnsi="Arial" w:cs="Arial"/>
        </w:rPr>
        <w:t>Το σύμβολο προστασίας από ηλεκτρικό τόξο (8)</w:t>
      </w:r>
    </w:p>
    <w:p w:rsidR="00FE6DCC" w:rsidRDefault="00FE6DCC" w:rsidP="00FE6DCC">
      <w:pPr>
        <w:pStyle w:val="a3"/>
        <w:numPr>
          <w:ilvl w:val="0"/>
          <w:numId w:val="1"/>
        </w:numPr>
        <w:jc w:val="both"/>
        <w:rPr>
          <w:rFonts w:ascii="Arial" w:hAnsi="Arial" w:cs="Arial"/>
        </w:rPr>
      </w:pPr>
      <w:r>
        <w:rPr>
          <w:rFonts w:ascii="Arial" w:hAnsi="Arial" w:cs="Arial"/>
        </w:rPr>
        <w:t xml:space="preserve">Η μηχανική αντοχή θα είναι επιπέδου κρούσης χαμηλής ενέργειας, τουλάχιστον (σύμβολο </w:t>
      </w:r>
      <w:r>
        <w:rPr>
          <w:rFonts w:ascii="Arial" w:hAnsi="Arial" w:cs="Arial"/>
          <w:lang w:val="en-US"/>
        </w:rPr>
        <w:t>F</w:t>
      </w:r>
      <w:r w:rsidRPr="00FE6DCC">
        <w:rPr>
          <w:rFonts w:ascii="Arial" w:hAnsi="Arial" w:cs="Arial"/>
        </w:rPr>
        <w:t>)</w:t>
      </w:r>
      <w:r>
        <w:rPr>
          <w:rFonts w:ascii="Arial" w:hAnsi="Arial" w:cs="Arial"/>
        </w:rPr>
        <w:t>.</w:t>
      </w:r>
    </w:p>
    <w:p w:rsidR="004227FE" w:rsidRPr="00C41FE9" w:rsidRDefault="004227FE" w:rsidP="002E24B3">
      <w:pPr>
        <w:jc w:val="both"/>
        <w:rPr>
          <w:rFonts w:ascii="Arial" w:hAnsi="Arial" w:cs="Arial"/>
        </w:rPr>
      </w:pPr>
    </w:p>
    <w:p w:rsidR="008878CD" w:rsidRDefault="00D24E89" w:rsidP="002E24B3">
      <w:pPr>
        <w:jc w:val="both"/>
        <w:rPr>
          <w:rFonts w:ascii="Arial" w:hAnsi="Arial" w:cs="Arial"/>
          <w:b/>
          <w:u w:val="single"/>
        </w:rPr>
      </w:pPr>
      <w:r>
        <w:rPr>
          <w:rFonts w:ascii="Arial" w:hAnsi="Arial" w:cs="Arial"/>
          <w:b/>
          <w:u w:val="single"/>
        </w:rPr>
        <w:t xml:space="preserve">ΓΥΑΛΛΙΑ </w:t>
      </w:r>
      <w:r w:rsidR="00A00B8E">
        <w:rPr>
          <w:rFonts w:ascii="Arial" w:hAnsi="Arial" w:cs="Arial"/>
          <w:b/>
          <w:u w:val="single"/>
        </w:rPr>
        <w:t>(GOGGLES)</w:t>
      </w:r>
    </w:p>
    <w:p w:rsidR="00A00B8E" w:rsidRDefault="00A00B8E" w:rsidP="002E24B3">
      <w:pPr>
        <w:jc w:val="both"/>
        <w:rPr>
          <w:rFonts w:ascii="Arial" w:hAnsi="Arial" w:cs="Arial"/>
          <w:b/>
          <w:u w:val="single"/>
        </w:rPr>
      </w:pPr>
    </w:p>
    <w:p w:rsidR="00A00B8E" w:rsidRDefault="00A00B8E" w:rsidP="002E24B3">
      <w:pPr>
        <w:jc w:val="both"/>
        <w:rPr>
          <w:rFonts w:ascii="Arial" w:hAnsi="Arial" w:cs="Arial"/>
        </w:rPr>
      </w:pPr>
      <w:r>
        <w:rPr>
          <w:rFonts w:ascii="Arial" w:hAnsi="Arial" w:cs="Arial"/>
        </w:rPr>
        <w:t>Πεδίο χρήσης: Σε εργασίες που απαιτούν προστασία από χημικές ουσίες (υγρές ή σκόνες) ή και από μηχανικούς κινδύνους .</w:t>
      </w:r>
    </w:p>
    <w:p w:rsidR="00A00B8E" w:rsidRDefault="00A00B8E" w:rsidP="002E24B3">
      <w:pPr>
        <w:jc w:val="both"/>
        <w:rPr>
          <w:rFonts w:ascii="Arial" w:hAnsi="Arial" w:cs="Arial"/>
        </w:rPr>
      </w:pPr>
      <w:r w:rsidRPr="004227FE">
        <w:rPr>
          <w:rFonts w:ascii="Arial" w:hAnsi="Arial" w:cs="Arial"/>
          <w:u w:val="single"/>
        </w:rPr>
        <w:t xml:space="preserve">Χαρακτηριστικά: </w:t>
      </w:r>
      <w:r>
        <w:rPr>
          <w:rFonts w:ascii="Arial" w:hAnsi="Arial" w:cs="Arial"/>
        </w:rPr>
        <w:t xml:space="preserve">Οπτικός δίσκος, αρκετά μεγάλος που να μην </w:t>
      </w:r>
      <w:r w:rsidR="00355B43">
        <w:rPr>
          <w:rFonts w:ascii="Arial" w:hAnsi="Arial" w:cs="Arial"/>
        </w:rPr>
        <w:t>εμποδίζει την ορατότητα με αντιθαμβωτική επένδυση, με αντοχή έναντι τριβής πλαίσιο στήριξης του οπτικού δίσκου με ιμάντα στερέωσης και προσαρμογής  στο κεφάλι και οπές εμμέσου αερισμού.</w:t>
      </w:r>
    </w:p>
    <w:p w:rsidR="00355B43" w:rsidRDefault="00355B43" w:rsidP="002E24B3">
      <w:pPr>
        <w:jc w:val="both"/>
        <w:rPr>
          <w:rFonts w:ascii="Arial" w:hAnsi="Arial" w:cs="Arial"/>
        </w:rPr>
      </w:pPr>
      <w:r w:rsidRPr="00355B43">
        <w:rPr>
          <w:rFonts w:ascii="Arial" w:hAnsi="Arial" w:cs="Arial"/>
          <w:u w:val="single"/>
        </w:rPr>
        <w:t>Πρότυπα:</w:t>
      </w:r>
      <w:r>
        <w:rPr>
          <w:rFonts w:ascii="Arial" w:hAnsi="Arial" w:cs="Arial"/>
        </w:rPr>
        <w:t xml:space="preserve"> ΕΝ 166</w:t>
      </w:r>
    </w:p>
    <w:p w:rsidR="00355B43" w:rsidRDefault="00355B43" w:rsidP="002E24B3">
      <w:pPr>
        <w:jc w:val="both"/>
        <w:rPr>
          <w:rFonts w:ascii="Arial" w:hAnsi="Arial" w:cs="Arial"/>
          <w:u w:val="single"/>
        </w:rPr>
      </w:pPr>
      <w:r w:rsidRPr="00355B43">
        <w:rPr>
          <w:rFonts w:ascii="Arial" w:hAnsi="Arial" w:cs="Arial"/>
          <w:u w:val="single"/>
        </w:rPr>
        <w:t>Σήμανση:</w:t>
      </w:r>
      <w:r>
        <w:rPr>
          <w:rFonts w:ascii="Arial" w:hAnsi="Arial" w:cs="Arial"/>
          <w:u w:val="single"/>
        </w:rPr>
        <w:t xml:space="preserve"> </w:t>
      </w:r>
    </w:p>
    <w:p w:rsidR="00355B43" w:rsidRPr="00355B43" w:rsidRDefault="00355B43" w:rsidP="002E24B3">
      <w:pPr>
        <w:pStyle w:val="a3"/>
        <w:numPr>
          <w:ilvl w:val="0"/>
          <w:numId w:val="1"/>
        </w:numPr>
        <w:jc w:val="both"/>
        <w:rPr>
          <w:rFonts w:ascii="Arial" w:hAnsi="Arial" w:cs="Arial"/>
          <w:u w:val="single"/>
        </w:rPr>
      </w:pPr>
      <w:r>
        <w:rPr>
          <w:rFonts w:ascii="Arial" w:hAnsi="Arial" w:cs="Arial"/>
        </w:rPr>
        <w:t>Στο πλαίσιο :</w:t>
      </w:r>
    </w:p>
    <w:p w:rsidR="00355B43" w:rsidRPr="00355B43" w:rsidRDefault="00355B43" w:rsidP="002E24B3">
      <w:pPr>
        <w:pStyle w:val="a3"/>
        <w:numPr>
          <w:ilvl w:val="0"/>
          <w:numId w:val="1"/>
        </w:numPr>
        <w:jc w:val="both"/>
        <w:rPr>
          <w:rFonts w:ascii="Arial" w:hAnsi="Arial" w:cs="Arial"/>
          <w:u w:val="single"/>
        </w:rPr>
      </w:pPr>
      <w:r>
        <w:rPr>
          <w:rFonts w:ascii="Arial" w:hAnsi="Arial" w:cs="Arial"/>
          <w:lang w:val="en-US"/>
        </w:rPr>
        <w:t>CE</w:t>
      </w:r>
    </w:p>
    <w:p w:rsidR="00355B43" w:rsidRPr="00355B43" w:rsidRDefault="00355B43" w:rsidP="002E24B3">
      <w:pPr>
        <w:pStyle w:val="a3"/>
        <w:numPr>
          <w:ilvl w:val="0"/>
          <w:numId w:val="1"/>
        </w:numPr>
        <w:jc w:val="both"/>
        <w:rPr>
          <w:rFonts w:ascii="Arial" w:hAnsi="Arial" w:cs="Arial"/>
          <w:u w:val="single"/>
        </w:rPr>
      </w:pPr>
      <w:r>
        <w:rPr>
          <w:rFonts w:ascii="Arial" w:hAnsi="Arial" w:cs="Arial"/>
        </w:rPr>
        <w:t>Κατασκευαστής, Έτος κατασκευής.</w:t>
      </w:r>
    </w:p>
    <w:p w:rsidR="00355B43" w:rsidRPr="00355B43" w:rsidRDefault="00355B43" w:rsidP="002E24B3">
      <w:pPr>
        <w:pStyle w:val="a3"/>
        <w:numPr>
          <w:ilvl w:val="0"/>
          <w:numId w:val="1"/>
        </w:numPr>
        <w:jc w:val="both"/>
        <w:rPr>
          <w:rFonts w:ascii="Arial" w:hAnsi="Arial" w:cs="Arial"/>
          <w:u w:val="single"/>
        </w:rPr>
      </w:pPr>
      <w:r>
        <w:rPr>
          <w:rFonts w:ascii="Arial" w:hAnsi="Arial" w:cs="Arial"/>
        </w:rPr>
        <w:t>Β Μηχανική αντοχή</w:t>
      </w:r>
    </w:p>
    <w:p w:rsidR="00355B43" w:rsidRPr="00355B43" w:rsidRDefault="00355B43" w:rsidP="002E24B3">
      <w:pPr>
        <w:pStyle w:val="a3"/>
        <w:numPr>
          <w:ilvl w:val="0"/>
          <w:numId w:val="1"/>
        </w:numPr>
        <w:jc w:val="both"/>
        <w:rPr>
          <w:rFonts w:ascii="Arial" w:hAnsi="Arial" w:cs="Arial"/>
          <w:u w:val="single"/>
        </w:rPr>
      </w:pPr>
      <w:r>
        <w:rPr>
          <w:rFonts w:ascii="Arial" w:hAnsi="Arial" w:cs="Arial"/>
        </w:rPr>
        <w:t>4 προστασία από σκόνη</w:t>
      </w:r>
    </w:p>
    <w:p w:rsidR="00355B43" w:rsidRPr="00355B43" w:rsidRDefault="00355B43" w:rsidP="002E24B3">
      <w:pPr>
        <w:pStyle w:val="a3"/>
        <w:numPr>
          <w:ilvl w:val="0"/>
          <w:numId w:val="1"/>
        </w:numPr>
        <w:jc w:val="both"/>
        <w:rPr>
          <w:rFonts w:ascii="Arial" w:hAnsi="Arial" w:cs="Arial"/>
          <w:u w:val="single"/>
        </w:rPr>
      </w:pPr>
      <w:r>
        <w:rPr>
          <w:rFonts w:ascii="Arial" w:hAnsi="Arial" w:cs="Arial"/>
        </w:rPr>
        <w:t>Στον οπτικό δίσκο:</w:t>
      </w:r>
    </w:p>
    <w:p w:rsidR="00355B43" w:rsidRPr="00355B43" w:rsidRDefault="00355B43" w:rsidP="002E24B3">
      <w:pPr>
        <w:pStyle w:val="a3"/>
        <w:numPr>
          <w:ilvl w:val="0"/>
          <w:numId w:val="1"/>
        </w:numPr>
        <w:jc w:val="both"/>
        <w:rPr>
          <w:rFonts w:ascii="Arial" w:hAnsi="Arial" w:cs="Arial"/>
          <w:u w:val="single"/>
        </w:rPr>
      </w:pPr>
      <w:r>
        <w:rPr>
          <w:rFonts w:ascii="Arial" w:hAnsi="Arial" w:cs="Arial"/>
        </w:rPr>
        <w:t>1 Οπτική κλάση</w:t>
      </w:r>
    </w:p>
    <w:p w:rsidR="00355B43" w:rsidRPr="00355B43" w:rsidRDefault="00355B43" w:rsidP="002E24B3">
      <w:pPr>
        <w:pStyle w:val="a3"/>
        <w:numPr>
          <w:ilvl w:val="0"/>
          <w:numId w:val="1"/>
        </w:numPr>
        <w:jc w:val="both"/>
        <w:rPr>
          <w:rFonts w:ascii="Arial" w:hAnsi="Arial" w:cs="Arial"/>
          <w:u w:val="single"/>
        </w:rPr>
      </w:pPr>
      <w:r>
        <w:rPr>
          <w:rFonts w:ascii="Arial" w:hAnsi="Arial" w:cs="Arial"/>
        </w:rPr>
        <w:t>Β Μηχανική αντοχή</w:t>
      </w:r>
    </w:p>
    <w:p w:rsidR="00355B43" w:rsidRPr="00355B43" w:rsidRDefault="00355B43" w:rsidP="002E24B3">
      <w:pPr>
        <w:pStyle w:val="a3"/>
        <w:numPr>
          <w:ilvl w:val="0"/>
          <w:numId w:val="1"/>
        </w:numPr>
        <w:jc w:val="both"/>
        <w:rPr>
          <w:rFonts w:ascii="Arial" w:hAnsi="Arial" w:cs="Arial"/>
          <w:u w:val="single"/>
        </w:rPr>
      </w:pPr>
      <w:r>
        <w:rPr>
          <w:rFonts w:ascii="Arial" w:hAnsi="Arial" w:cs="Arial"/>
        </w:rPr>
        <w:t>Κ Προστασία έναντι τριβής</w:t>
      </w:r>
    </w:p>
    <w:p w:rsidR="00355B43" w:rsidRPr="00163AF6" w:rsidRDefault="00355B43" w:rsidP="002E24B3">
      <w:pPr>
        <w:pStyle w:val="a3"/>
        <w:numPr>
          <w:ilvl w:val="0"/>
          <w:numId w:val="1"/>
        </w:numPr>
        <w:jc w:val="both"/>
        <w:rPr>
          <w:rFonts w:ascii="Arial" w:hAnsi="Arial" w:cs="Arial"/>
          <w:u w:val="single"/>
        </w:rPr>
      </w:pPr>
      <w:r>
        <w:rPr>
          <w:rFonts w:ascii="Arial" w:hAnsi="Arial" w:cs="Arial"/>
        </w:rPr>
        <w:t>Ν Αντιθαμβωτική επένδυση</w:t>
      </w:r>
    </w:p>
    <w:p w:rsidR="00163AF6" w:rsidRDefault="00163AF6" w:rsidP="00163AF6">
      <w:pPr>
        <w:jc w:val="both"/>
        <w:rPr>
          <w:rFonts w:ascii="Arial" w:hAnsi="Arial" w:cs="Arial"/>
          <w:b/>
          <w:u w:val="single"/>
        </w:rPr>
      </w:pPr>
      <w:r>
        <w:rPr>
          <w:rFonts w:ascii="Arial" w:hAnsi="Arial" w:cs="Arial"/>
          <w:b/>
          <w:u w:val="single"/>
          <w:lang w:val="en-US"/>
        </w:rPr>
        <w:lastRenderedPageBreak/>
        <w:t xml:space="preserve">GOGGLES </w:t>
      </w:r>
      <w:r>
        <w:rPr>
          <w:rFonts w:ascii="Arial" w:hAnsi="Arial" w:cs="Arial"/>
          <w:b/>
          <w:u w:val="single"/>
        </w:rPr>
        <w:t>ΓΙΑ ΟΞΥΓΟΝΟΚΟΛΛΗΤΕΣ</w:t>
      </w:r>
    </w:p>
    <w:p w:rsidR="00163AF6" w:rsidRDefault="00163AF6" w:rsidP="00163AF6">
      <w:pPr>
        <w:jc w:val="both"/>
        <w:rPr>
          <w:rFonts w:ascii="Arial" w:hAnsi="Arial" w:cs="Arial"/>
          <w:b/>
          <w:u w:val="single"/>
        </w:rPr>
      </w:pPr>
    </w:p>
    <w:p w:rsidR="00163AF6" w:rsidRDefault="00163AF6" w:rsidP="00163AF6">
      <w:pPr>
        <w:jc w:val="both"/>
        <w:rPr>
          <w:rFonts w:ascii="Arial" w:hAnsi="Arial" w:cs="Arial"/>
        </w:rPr>
      </w:pPr>
      <w:r>
        <w:rPr>
          <w:rFonts w:ascii="Arial" w:hAnsi="Arial" w:cs="Arial"/>
        </w:rPr>
        <w:t>Πεδίο χρήσης: Σε συγκολλήσεις με αέρια.</w:t>
      </w:r>
    </w:p>
    <w:p w:rsidR="00163AF6" w:rsidRDefault="00163AF6" w:rsidP="00163AF6">
      <w:pPr>
        <w:jc w:val="both"/>
        <w:rPr>
          <w:rFonts w:ascii="Arial" w:hAnsi="Arial" w:cs="Arial"/>
        </w:rPr>
      </w:pPr>
      <w:r w:rsidRPr="00163AF6">
        <w:rPr>
          <w:rFonts w:ascii="Arial" w:hAnsi="Arial" w:cs="Arial"/>
          <w:u w:val="single"/>
        </w:rPr>
        <w:t>Χαρακτηριστικά:</w:t>
      </w:r>
      <w:r w:rsidR="00DC7A4C">
        <w:rPr>
          <w:rFonts w:ascii="Arial" w:hAnsi="Arial" w:cs="Arial"/>
          <w:u w:val="single"/>
        </w:rPr>
        <w:t xml:space="preserve">  </w:t>
      </w:r>
      <w:r w:rsidR="00DC7A4C">
        <w:rPr>
          <w:rFonts w:ascii="Arial" w:hAnsi="Arial" w:cs="Arial"/>
        </w:rPr>
        <w:t xml:space="preserve">Γυαλιά τύπου μάσκας που οι  έγχρωμοι οπτικοί δίσκοι μπορούν να ανασηκώνονται (τύπος </w:t>
      </w:r>
      <w:r w:rsidR="00DC7A4C">
        <w:rPr>
          <w:rFonts w:ascii="Arial" w:hAnsi="Arial" w:cs="Arial"/>
          <w:lang w:val="en-US"/>
        </w:rPr>
        <w:t>flip</w:t>
      </w:r>
      <w:r w:rsidR="00DC7A4C" w:rsidRPr="00DC7A4C">
        <w:rPr>
          <w:rFonts w:ascii="Arial" w:hAnsi="Arial" w:cs="Arial"/>
        </w:rPr>
        <w:t xml:space="preserve"> </w:t>
      </w:r>
      <w:r w:rsidR="00DC7A4C">
        <w:rPr>
          <w:rFonts w:ascii="Arial" w:hAnsi="Arial" w:cs="Arial"/>
          <w:lang w:val="en-US"/>
        </w:rPr>
        <w:t>up</w:t>
      </w:r>
      <w:r w:rsidR="00DC7A4C" w:rsidRPr="00DC7A4C">
        <w:rPr>
          <w:rFonts w:ascii="Arial" w:hAnsi="Arial" w:cs="Arial"/>
        </w:rPr>
        <w:t xml:space="preserve">) </w:t>
      </w:r>
      <w:r w:rsidR="00DC7A4C">
        <w:rPr>
          <w:rFonts w:ascii="Arial" w:hAnsi="Arial" w:cs="Arial"/>
        </w:rPr>
        <w:t>όταν δεν γίνεται συγκόληση</w:t>
      </w:r>
    </w:p>
    <w:p w:rsidR="00DC7A4C" w:rsidRDefault="00DC7A4C" w:rsidP="00163AF6">
      <w:pPr>
        <w:jc w:val="both"/>
        <w:rPr>
          <w:rFonts w:ascii="Arial" w:hAnsi="Arial" w:cs="Arial"/>
        </w:rPr>
      </w:pPr>
      <w:r w:rsidRPr="00DC7A4C">
        <w:rPr>
          <w:rFonts w:ascii="Arial" w:hAnsi="Arial" w:cs="Arial"/>
          <w:u w:val="single"/>
        </w:rPr>
        <w:t>Πρότυπο</w:t>
      </w:r>
      <w:r>
        <w:rPr>
          <w:rFonts w:ascii="Arial" w:hAnsi="Arial" w:cs="Arial"/>
        </w:rPr>
        <w:t>: ΕΝ166,175</w:t>
      </w:r>
    </w:p>
    <w:p w:rsidR="00DC7A4C" w:rsidRDefault="00DC7A4C" w:rsidP="00163AF6">
      <w:pPr>
        <w:jc w:val="both"/>
        <w:rPr>
          <w:rFonts w:ascii="Arial" w:hAnsi="Arial" w:cs="Arial"/>
        </w:rPr>
      </w:pPr>
      <w:r w:rsidRPr="00DC7A4C">
        <w:rPr>
          <w:rFonts w:ascii="Arial" w:hAnsi="Arial" w:cs="Arial"/>
          <w:u w:val="single"/>
        </w:rPr>
        <w:t>Σήμανση</w:t>
      </w:r>
      <w:r>
        <w:rPr>
          <w:rFonts w:ascii="Arial" w:hAnsi="Arial" w:cs="Arial"/>
        </w:rPr>
        <w:t>:</w:t>
      </w:r>
    </w:p>
    <w:p w:rsidR="00DC7A4C" w:rsidRDefault="00DC7A4C" w:rsidP="00DC7A4C">
      <w:pPr>
        <w:pStyle w:val="a3"/>
        <w:numPr>
          <w:ilvl w:val="0"/>
          <w:numId w:val="1"/>
        </w:numPr>
        <w:jc w:val="both"/>
        <w:rPr>
          <w:rFonts w:ascii="Arial" w:hAnsi="Arial" w:cs="Arial"/>
        </w:rPr>
      </w:pPr>
      <w:r>
        <w:rPr>
          <w:rFonts w:ascii="Arial" w:hAnsi="Arial" w:cs="Arial"/>
        </w:rPr>
        <w:t>Στο πλαίσιο:</w:t>
      </w:r>
    </w:p>
    <w:p w:rsidR="00DC7A4C" w:rsidRDefault="00DC7A4C" w:rsidP="00DC7A4C">
      <w:pPr>
        <w:pStyle w:val="a3"/>
        <w:numPr>
          <w:ilvl w:val="0"/>
          <w:numId w:val="1"/>
        </w:numPr>
        <w:jc w:val="both"/>
        <w:rPr>
          <w:rFonts w:ascii="Arial" w:hAnsi="Arial" w:cs="Arial"/>
        </w:rPr>
      </w:pPr>
      <w:r>
        <w:rPr>
          <w:rFonts w:ascii="Arial" w:hAnsi="Arial" w:cs="Arial"/>
          <w:lang w:val="en-US"/>
        </w:rPr>
        <w:t>CE</w:t>
      </w:r>
    </w:p>
    <w:p w:rsidR="00DC7A4C" w:rsidRDefault="00DC7A4C" w:rsidP="00DC7A4C">
      <w:pPr>
        <w:pStyle w:val="a3"/>
        <w:numPr>
          <w:ilvl w:val="0"/>
          <w:numId w:val="1"/>
        </w:numPr>
        <w:jc w:val="both"/>
        <w:rPr>
          <w:rFonts w:ascii="Arial" w:hAnsi="Arial" w:cs="Arial"/>
        </w:rPr>
      </w:pPr>
      <w:r>
        <w:rPr>
          <w:rFonts w:ascii="Arial" w:hAnsi="Arial" w:cs="Arial"/>
        </w:rPr>
        <w:t>Κατασκευαστής, Έτος κατασκευής</w:t>
      </w:r>
    </w:p>
    <w:p w:rsidR="00DC7A4C" w:rsidRDefault="00DC7A4C" w:rsidP="00DC7A4C">
      <w:pPr>
        <w:pStyle w:val="a3"/>
        <w:numPr>
          <w:ilvl w:val="0"/>
          <w:numId w:val="1"/>
        </w:numPr>
        <w:jc w:val="both"/>
        <w:rPr>
          <w:rFonts w:ascii="Arial" w:hAnsi="Arial" w:cs="Arial"/>
        </w:rPr>
      </w:pPr>
      <w:r>
        <w:rPr>
          <w:rFonts w:ascii="Arial" w:hAnsi="Arial" w:cs="Arial"/>
          <w:lang w:val="en-US"/>
        </w:rPr>
        <w:t xml:space="preserve">F  </w:t>
      </w:r>
      <w:r>
        <w:rPr>
          <w:rFonts w:ascii="Arial" w:hAnsi="Arial" w:cs="Arial"/>
        </w:rPr>
        <w:t xml:space="preserve"> Μηχανική αντοχή</w:t>
      </w:r>
    </w:p>
    <w:p w:rsidR="00DC7A4C" w:rsidRDefault="00DC7A4C" w:rsidP="00DC7A4C">
      <w:pPr>
        <w:pStyle w:val="a3"/>
        <w:numPr>
          <w:ilvl w:val="0"/>
          <w:numId w:val="1"/>
        </w:numPr>
        <w:jc w:val="both"/>
        <w:rPr>
          <w:rFonts w:ascii="Arial" w:hAnsi="Arial" w:cs="Arial"/>
        </w:rPr>
      </w:pPr>
      <w:r>
        <w:rPr>
          <w:rFonts w:ascii="Arial" w:hAnsi="Arial" w:cs="Arial"/>
        </w:rPr>
        <w:t>Στον οπτικό δίσκο:</w:t>
      </w:r>
    </w:p>
    <w:p w:rsidR="00DC7A4C" w:rsidRDefault="00DC7A4C" w:rsidP="00DC7A4C">
      <w:pPr>
        <w:pStyle w:val="a3"/>
        <w:numPr>
          <w:ilvl w:val="0"/>
          <w:numId w:val="1"/>
        </w:numPr>
        <w:jc w:val="both"/>
        <w:rPr>
          <w:rFonts w:ascii="Arial" w:hAnsi="Arial" w:cs="Arial"/>
        </w:rPr>
      </w:pPr>
      <w:r>
        <w:rPr>
          <w:rFonts w:ascii="Arial" w:hAnsi="Arial" w:cs="Arial"/>
        </w:rPr>
        <w:t>1 Οπτική κλάση</w:t>
      </w:r>
    </w:p>
    <w:p w:rsidR="00DC7A4C" w:rsidRDefault="00DC7A4C" w:rsidP="00DC7A4C">
      <w:pPr>
        <w:pStyle w:val="a3"/>
        <w:numPr>
          <w:ilvl w:val="0"/>
          <w:numId w:val="1"/>
        </w:numPr>
        <w:jc w:val="both"/>
        <w:rPr>
          <w:rFonts w:ascii="Arial" w:hAnsi="Arial" w:cs="Arial"/>
        </w:rPr>
      </w:pPr>
      <w:r>
        <w:rPr>
          <w:rFonts w:ascii="Arial" w:hAnsi="Arial" w:cs="Arial"/>
        </w:rPr>
        <w:t>4 έως 8 βαθμός σκίασης</w:t>
      </w:r>
    </w:p>
    <w:p w:rsidR="00DC7A4C" w:rsidRDefault="00DC7A4C" w:rsidP="00DC7A4C">
      <w:pPr>
        <w:pStyle w:val="a3"/>
        <w:numPr>
          <w:ilvl w:val="0"/>
          <w:numId w:val="1"/>
        </w:numPr>
        <w:jc w:val="both"/>
        <w:rPr>
          <w:rFonts w:ascii="Arial" w:hAnsi="Arial" w:cs="Arial"/>
        </w:rPr>
      </w:pPr>
      <w:r>
        <w:rPr>
          <w:rFonts w:ascii="Arial" w:hAnsi="Arial" w:cs="Arial"/>
          <w:lang w:val="en-US"/>
        </w:rPr>
        <w:t>F</w:t>
      </w:r>
      <w:r>
        <w:rPr>
          <w:rFonts w:ascii="Arial" w:hAnsi="Arial" w:cs="Arial"/>
        </w:rPr>
        <w:t xml:space="preserve"> Μηχανική αντοχή</w:t>
      </w:r>
    </w:p>
    <w:p w:rsidR="00DC7A4C" w:rsidRDefault="00DC7A4C" w:rsidP="00DC7A4C">
      <w:pPr>
        <w:jc w:val="both"/>
        <w:rPr>
          <w:rFonts w:ascii="Arial" w:hAnsi="Arial" w:cs="Arial"/>
        </w:rPr>
      </w:pPr>
      <w:r>
        <w:rPr>
          <w:rFonts w:ascii="Arial" w:hAnsi="Arial" w:cs="Arial"/>
        </w:rPr>
        <w:t>Οι έγχρωμοι οπτικοί δίσκοι πρέπει να μπορούν να αλλάζουν για να χρησιμοποιείται η κατάλληλη σκίαση ανάλογα με το είδος της εργασίας και την παροχή αερίου σύμφωνα  με τις προβλέψεις του πρότυπου ΕΛΟΤ-ΕΝ 169</w:t>
      </w:r>
    </w:p>
    <w:p w:rsidR="00DC7A4C" w:rsidRDefault="00DC7A4C" w:rsidP="00DC7A4C">
      <w:pPr>
        <w:jc w:val="both"/>
        <w:rPr>
          <w:rFonts w:ascii="Arial" w:hAnsi="Arial" w:cs="Arial"/>
        </w:rPr>
      </w:pPr>
    </w:p>
    <w:p w:rsidR="00DC7A4C" w:rsidRDefault="00DC7A4C" w:rsidP="00DC7A4C">
      <w:pPr>
        <w:jc w:val="both"/>
        <w:rPr>
          <w:rFonts w:ascii="Arial" w:hAnsi="Arial" w:cs="Arial"/>
          <w:b/>
          <w:u w:val="single"/>
        </w:rPr>
      </w:pPr>
      <w:r>
        <w:rPr>
          <w:rFonts w:ascii="Arial" w:hAnsi="Arial" w:cs="Arial"/>
          <w:b/>
          <w:u w:val="single"/>
        </w:rPr>
        <w:t>ΜΑΣΚΑ ΓΙΑ ΗΛΕΚΤΡΟΣΥΓΚΟΛΛΗΤΕΣ</w:t>
      </w:r>
    </w:p>
    <w:p w:rsidR="00DC7A4C" w:rsidRDefault="00DC7A4C" w:rsidP="00DC7A4C">
      <w:pPr>
        <w:jc w:val="both"/>
        <w:rPr>
          <w:rFonts w:ascii="Arial" w:hAnsi="Arial" w:cs="Arial"/>
          <w:b/>
          <w:u w:val="single"/>
        </w:rPr>
      </w:pPr>
    </w:p>
    <w:p w:rsidR="00DC7A4C" w:rsidRDefault="00DC7A4C" w:rsidP="00DC7A4C">
      <w:pPr>
        <w:jc w:val="both"/>
        <w:rPr>
          <w:rFonts w:ascii="Arial" w:hAnsi="Arial" w:cs="Arial"/>
        </w:rPr>
      </w:pPr>
      <w:r>
        <w:rPr>
          <w:rFonts w:ascii="Arial" w:hAnsi="Arial" w:cs="Arial"/>
        </w:rPr>
        <w:t xml:space="preserve">Πεδίο χρήσης: </w:t>
      </w:r>
      <w:r w:rsidR="001C0BFE">
        <w:rPr>
          <w:rFonts w:ascii="Arial" w:hAnsi="Arial" w:cs="Arial"/>
        </w:rPr>
        <w:t>Σε ηλεκτροσυγκολλητές</w:t>
      </w:r>
    </w:p>
    <w:p w:rsidR="001C0BFE" w:rsidRPr="001C0BFE" w:rsidRDefault="001C0BFE" w:rsidP="00DC7A4C">
      <w:pPr>
        <w:jc w:val="both"/>
        <w:rPr>
          <w:rFonts w:ascii="Arial" w:hAnsi="Arial" w:cs="Arial"/>
        </w:rPr>
      </w:pPr>
      <w:r w:rsidRPr="001C0BFE">
        <w:rPr>
          <w:rFonts w:ascii="Arial" w:hAnsi="Arial" w:cs="Arial"/>
          <w:u w:val="single"/>
        </w:rPr>
        <w:t>Χαρακτηριστικά</w:t>
      </w:r>
      <w:r>
        <w:rPr>
          <w:rFonts w:ascii="Arial" w:hAnsi="Arial" w:cs="Arial"/>
        </w:rPr>
        <w:t xml:space="preserve">: Μάσκα που καλύπτει όλο το πρόσωπο με οπτικούς δίσκους που απορροφούν την ακτινοβολία των συγκολλήσεων. Μπορεί να επιλεγούν είτε τύπος που στηρίζεται στο κεφάλι είτε τύπος που κρατιέται με το χέρι (ασπίδιο). Ως υλικό κατασκευής είναι προτιμότερο το </w:t>
      </w:r>
      <w:r>
        <w:rPr>
          <w:rFonts w:ascii="Arial" w:hAnsi="Arial" w:cs="Arial"/>
          <w:lang w:val="en-US"/>
        </w:rPr>
        <w:t>fiberglass</w:t>
      </w:r>
      <w:r w:rsidRPr="001C0BFE">
        <w:rPr>
          <w:rFonts w:ascii="Arial" w:hAnsi="Arial" w:cs="Arial"/>
        </w:rPr>
        <w:t>.</w:t>
      </w:r>
    </w:p>
    <w:p w:rsidR="001C0BFE" w:rsidRDefault="001C0BFE" w:rsidP="00DC7A4C">
      <w:pPr>
        <w:jc w:val="both"/>
        <w:rPr>
          <w:rFonts w:ascii="Arial" w:hAnsi="Arial" w:cs="Arial"/>
        </w:rPr>
      </w:pPr>
      <w:r w:rsidRPr="001C0BFE">
        <w:rPr>
          <w:rFonts w:ascii="Arial" w:hAnsi="Arial" w:cs="Arial"/>
          <w:u w:val="single"/>
        </w:rPr>
        <w:t>Πρότυπο</w:t>
      </w:r>
      <w:r>
        <w:rPr>
          <w:rFonts w:ascii="Arial" w:hAnsi="Arial" w:cs="Arial"/>
        </w:rPr>
        <w:t>: ΕΝ 166,175</w:t>
      </w:r>
    </w:p>
    <w:p w:rsidR="001C0BFE" w:rsidRDefault="001C0BFE" w:rsidP="00DC7A4C">
      <w:pPr>
        <w:jc w:val="both"/>
        <w:rPr>
          <w:rFonts w:ascii="Arial" w:hAnsi="Arial" w:cs="Arial"/>
        </w:rPr>
      </w:pPr>
      <w:r w:rsidRPr="001C0BFE">
        <w:rPr>
          <w:rFonts w:ascii="Arial" w:hAnsi="Arial" w:cs="Arial"/>
        </w:rPr>
        <w:t xml:space="preserve">Σήμανση: </w:t>
      </w:r>
    </w:p>
    <w:p w:rsidR="001C0BFE" w:rsidRDefault="001C0BFE" w:rsidP="001C0BFE">
      <w:pPr>
        <w:pStyle w:val="a3"/>
        <w:numPr>
          <w:ilvl w:val="0"/>
          <w:numId w:val="1"/>
        </w:numPr>
        <w:jc w:val="both"/>
        <w:rPr>
          <w:rFonts w:ascii="Arial" w:hAnsi="Arial" w:cs="Arial"/>
        </w:rPr>
      </w:pPr>
      <w:r>
        <w:rPr>
          <w:rFonts w:ascii="Arial" w:hAnsi="Arial" w:cs="Arial"/>
        </w:rPr>
        <w:t>Στο πλαίσιο:</w:t>
      </w:r>
    </w:p>
    <w:p w:rsidR="001C0BFE" w:rsidRDefault="001C0BFE" w:rsidP="001C0BFE">
      <w:pPr>
        <w:pStyle w:val="a3"/>
        <w:numPr>
          <w:ilvl w:val="0"/>
          <w:numId w:val="1"/>
        </w:numPr>
        <w:jc w:val="both"/>
        <w:rPr>
          <w:rFonts w:ascii="Arial" w:hAnsi="Arial" w:cs="Arial"/>
        </w:rPr>
      </w:pPr>
      <w:r>
        <w:rPr>
          <w:rFonts w:ascii="Arial" w:hAnsi="Arial" w:cs="Arial"/>
          <w:lang w:val="en-US"/>
        </w:rPr>
        <w:t>CE</w:t>
      </w:r>
    </w:p>
    <w:p w:rsidR="001C0BFE" w:rsidRDefault="001C0BFE" w:rsidP="001C0BFE">
      <w:pPr>
        <w:pStyle w:val="a3"/>
        <w:numPr>
          <w:ilvl w:val="0"/>
          <w:numId w:val="1"/>
        </w:numPr>
        <w:jc w:val="both"/>
        <w:rPr>
          <w:rFonts w:ascii="Arial" w:hAnsi="Arial" w:cs="Arial"/>
        </w:rPr>
      </w:pPr>
      <w:r>
        <w:rPr>
          <w:rFonts w:ascii="Arial" w:hAnsi="Arial" w:cs="Arial"/>
        </w:rPr>
        <w:t>Κατασκευαστής, Έτος κατασκευής</w:t>
      </w:r>
    </w:p>
    <w:p w:rsidR="001C0BFE" w:rsidRDefault="001C0BFE" w:rsidP="001C0BFE">
      <w:pPr>
        <w:pStyle w:val="a3"/>
        <w:numPr>
          <w:ilvl w:val="0"/>
          <w:numId w:val="1"/>
        </w:numPr>
        <w:jc w:val="both"/>
        <w:rPr>
          <w:rFonts w:ascii="Arial" w:hAnsi="Arial" w:cs="Arial"/>
        </w:rPr>
      </w:pPr>
      <w:r>
        <w:rPr>
          <w:rFonts w:ascii="Arial" w:hAnsi="Arial" w:cs="Arial"/>
          <w:lang w:val="en-US"/>
        </w:rPr>
        <w:t xml:space="preserve">F </w:t>
      </w:r>
      <w:r>
        <w:rPr>
          <w:rFonts w:ascii="Arial" w:hAnsi="Arial" w:cs="Arial"/>
        </w:rPr>
        <w:t>Μηχανική αντοχή</w:t>
      </w:r>
    </w:p>
    <w:p w:rsidR="001C0BFE" w:rsidRDefault="001C0BFE" w:rsidP="001C0BFE">
      <w:pPr>
        <w:pStyle w:val="a3"/>
        <w:numPr>
          <w:ilvl w:val="0"/>
          <w:numId w:val="1"/>
        </w:numPr>
        <w:jc w:val="both"/>
        <w:rPr>
          <w:rFonts w:ascii="Arial" w:hAnsi="Arial" w:cs="Arial"/>
        </w:rPr>
      </w:pPr>
      <w:r>
        <w:rPr>
          <w:rFonts w:ascii="Arial" w:hAnsi="Arial" w:cs="Arial"/>
        </w:rPr>
        <w:t>Στον οπτικό δίσκο:</w:t>
      </w:r>
    </w:p>
    <w:p w:rsidR="001C0BFE" w:rsidRDefault="001C0BFE" w:rsidP="001C0BFE">
      <w:pPr>
        <w:pStyle w:val="a3"/>
        <w:numPr>
          <w:ilvl w:val="0"/>
          <w:numId w:val="1"/>
        </w:numPr>
        <w:jc w:val="both"/>
        <w:rPr>
          <w:rFonts w:ascii="Arial" w:hAnsi="Arial" w:cs="Arial"/>
        </w:rPr>
      </w:pPr>
      <w:r>
        <w:rPr>
          <w:rFonts w:ascii="Arial" w:hAnsi="Arial" w:cs="Arial"/>
        </w:rPr>
        <w:t xml:space="preserve">1 Οπτική κλάση </w:t>
      </w:r>
    </w:p>
    <w:p w:rsidR="001C0BFE" w:rsidRDefault="001C0BFE" w:rsidP="001C0BFE">
      <w:pPr>
        <w:pStyle w:val="a3"/>
        <w:numPr>
          <w:ilvl w:val="0"/>
          <w:numId w:val="1"/>
        </w:numPr>
        <w:jc w:val="both"/>
        <w:rPr>
          <w:rFonts w:ascii="Arial" w:hAnsi="Arial" w:cs="Arial"/>
        </w:rPr>
      </w:pPr>
      <w:r>
        <w:rPr>
          <w:rFonts w:ascii="Arial" w:hAnsi="Arial" w:cs="Arial"/>
        </w:rPr>
        <w:t>9 έως 14 βαθμό σκίασης</w:t>
      </w:r>
    </w:p>
    <w:p w:rsidR="001C0BFE" w:rsidRDefault="001C0BFE" w:rsidP="001C0BFE">
      <w:pPr>
        <w:jc w:val="both"/>
        <w:rPr>
          <w:rFonts w:ascii="Arial" w:hAnsi="Arial" w:cs="Arial"/>
        </w:rPr>
      </w:pPr>
      <w:r>
        <w:rPr>
          <w:rFonts w:ascii="Arial" w:hAnsi="Arial" w:cs="Arial"/>
        </w:rPr>
        <w:t xml:space="preserve">Οι έγχρωμοι οπτικοί δίσκοι πρέπει να μπορούν να αλλάζουν για να χρησιμοποιείται η κατάλληλη σκίαση ανάλογα για να </w:t>
      </w:r>
      <w:r w:rsidR="00EE797D">
        <w:rPr>
          <w:rFonts w:ascii="Arial" w:hAnsi="Arial" w:cs="Arial"/>
        </w:rPr>
        <w:t>με το είδος της εργασίας και την ένταση του ρεύματος σύμφωνα με τις προβλέψεις του πρότυπου ΕΛΟΤ-ΕΝ 169</w:t>
      </w:r>
    </w:p>
    <w:p w:rsidR="00EE797D" w:rsidRPr="001C0BFE" w:rsidRDefault="00EE797D" w:rsidP="001C0BFE">
      <w:pPr>
        <w:jc w:val="both"/>
        <w:rPr>
          <w:rFonts w:ascii="Arial" w:hAnsi="Arial" w:cs="Arial"/>
        </w:rPr>
      </w:pPr>
    </w:p>
    <w:p w:rsidR="00355B43" w:rsidRDefault="00355B43" w:rsidP="002E24B3">
      <w:pPr>
        <w:jc w:val="both"/>
        <w:rPr>
          <w:rFonts w:ascii="Arial" w:hAnsi="Arial" w:cs="Arial"/>
          <w:u w:val="single"/>
        </w:rPr>
      </w:pPr>
    </w:p>
    <w:p w:rsidR="00BE0042" w:rsidRDefault="00BE0042" w:rsidP="002E24B3">
      <w:pPr>
        <w:jc w:val="both"/>
        <w:rPr>
          <w:rFonts w:ascii="Arial" w:hAnsi="Arial" w:cs="Arial"/>
          <w:b/>
          <w:u w:val="single"/>
        </w:rPr>
      </w:pPr>
      <w:r>
        <w:rPr>
          <w:rFonts w:ascii="Arial" w:hAnsi="Arial" w:cs="Arial"/>
          <w:b/>
          <w:u w:val="single"/>
        </w:rPr>
        <w:t>ΑΣΠΙΔΙΟ ΜΕ ΠΛΕΓΜΑ</w:t>
      </w:r>
    </w:p>
    <w:p w:rsidR="00BE0042" w:rsidRDefault="00BE0042" w:rsidP="002E24B3">
      <w:pPr>
        <w:jc w:val="both"/>
        <w:rPr>
          <w:rFonts w:ascii="Arial" w:hAnsi="Arial" w:cs="Arial"/>
          <w:b/>
          <w:u w:val="single"/>
        </w:rPr>
      </w:pPr>
    </w:p>
    <w:p w:rsidR="00BE0042" w:rsidRDefault="00BE0042" w:rsidP="002E24B3">
      <w:pPr>
        <w:jc w:val="both"/>
        <w:rPr>
          <w:rFonts w:ascii="Arial" w:hAnsi="Arial" w:cs="Arial"/>
        </w:rPr>
      </w:pPr>
      <w:r>
        <w:rPr>
          <w:rFonts w:ascii="Arial" w:hAnsi="Arial" w:cs="Arial"/>
        </w:rPr>
        <w:t>Πεδίο χρήσης: Σε κλαδέματα με χρήση βενζινοπρίονου.</w:t>
      </w:r>
    </w:p>
    <w:p w:rsidR="00BE0042" w:rsidRDefault="00BE0042" w:rsidP="002E24B3">
      <w:pPr>
        <w:jc w:val="both"/>
        <w:rPr>
          <w:rFonts w:ascii="Arial" w:hAnsi="Arial" w:cs="Arial"/>
        </w:rPr>
      </w:pPr>
      <w:r>
        <w:rPr>
          <w:rFonts w:ascii="Arial" w:hAnsi="Arial" w:cs="Arial"/>
          <w:u w:val="single"/>
        </w:rPr>
        <w:t>Χαρακτηριστικά:</w:t>
      </w:r>
      <w:r>
        <w:rPr>
          <w:rFonts w:ascii="Arial" w:hAnsi="Arial" w:cs="Arial"/>
        </w:rPr>
        <w:t xml:space="preserve"> Οπτικός δίσκος, με μεταλλικό πλέγμα. Η προσαρμογή στο κεφάλι επιτυγχάνεται με ειδικό στήριγμα.</w:t>
      </w:r>
    </w:p>
    <w:p w:rsidR="00A45334" w:rsidRDefault="00A45334" w:rsidP="002E24B3">
      <w:pPr>
        <w:jc w:val="both"/>
        <w:rPr>
          <w:rFonts w:ascii="Arial" w:hAnsi="Arial" w:cs="Arial"/>
        </w:rPr>
      </w:pPr>
      <w:r>
        <w:rPr>
          <w:rFonts w:ascii="Arial" w:hAnsi="Arial" w:cs="Arial"/>
          <w:u w:val="single"/>
        </w:rPr>
        <w:t xml:space="preserve">Πρότυπα: </w:t>
      </w:r>
      <w:r>
        <w:rPr>
          <w:rFonts w:ascii="Arial" w:hAnsi="Arial" w:cs="Arial"/>
        </w:rPr>
        <w:t>ΕΝ 166</w:t>
      </w:r>
    </w:p>
    <w:p w:rsidR="00A45334" w:rsidRDefault="00A45334" w:rsidP="002E24B3">
      <w:pPr>
        <w:jc w:val="both"/>
        <w:rPr>
          <w:rFonts w:ascii="Arial" w:hAnsi="Arial" w:cs="Arial"/>
        </w:rPr>
      </w:pPr>
      <w:r>
        <w:rPr>
          <w:rFonts w:ascii="Arial" w:hAnsi="Arial" w:cs="Arial"/>
          <w:u w:val="single"/>
        </w:rPr>
        <w:t>Σήμανση:</w:t>
      </w:r>
    </w:p>
    <w:p w:rsidR="00A45334" w:rsidRDefault="00A45334" w:rsidP="002E24B3">
      <w:pPr>
        <w:pStyle w:val="a3"/>
        <w:numPr>
          <w:ilvl w:val="0"/>
          <w:numId w:val="1"/>
        </w:numPr>
        <w:jc w:val="both"/>
        <w:rPr>
          <w:rFonts w:ascii="Arial" w:hAnsi="Arial" w:cs="Arial"/>
        </w:rPr>
      </w:pPr>
      <w:r>
        <w:rPr>
          <w:rFonts w:ascii="Arial" w:hAnsi="Arial" w:cs="Arial"/>
        </w:rPr>
        <w:t xml:space="preserve">Στο στήριγμα </w:t>
      </w:r>
    </w:p>
    <w:p w:rsidR="00A45334" w:rsidRDefault="00A45334" w:rsidP="002E24B3">
      <w:pPr>
        <w:pStyle w:val="a3"/>
        <w:numPr>
          <w:ilvl w:val="0"/>
          <w:numId w:val="1"/>
        </w:numPr>
        <w:jc w:val="both"/>
        <w:rPr>
          <w:rFonts w:ascii="Arial" w:hAnsi="Arial" w:cs="Arial"/>
        </w:rPr>
      </w:pPr>
      <w:r>
        <w:rPr>
          <w:rFonts w:ascii="Arial" w:hAnsi="Arial" w:cs="Arial"/>
          <w:lang w:val="en-US"/>
        </w:rPr>
        <w:t>CE</w:t>
      </w:r>
    </w:p>
    <w:p w:rsidR="00BE0042" w:rsidRDefault="00A45334" w:rsidP="002E24B3">
      <w:pPr>
        <w:pStyle w:val="a3"/>
        <w:numPr>
          <w:ilvl w:val="0"/>
          <w:numId w:val="1"/>
        </w:numPr>
        <w:jc w:val="both"/>
        <w:rPr>
          <w:rFonts w:ascii="Arial" w:hAnsi="Arial" w:cs="Arial"/>
        </w:rPr>
      </w:pPr>
      <w:r>
        <w:rPr>
          <w:rFonts w:ascii="Arial" w:hAnsi="Arial" w:cs="Arial"/>
        </w:rPr>
        <w:t xml:space="preserve">Κατασκευαστής, Έτος </w:t>
      </w:r>
      <w:r w:rsidR="00BE0042" w:rsidRPr="00A45334">
        <w:rPr>
          <w:rFonts w:ascii="Arial" w:hAnsi="Arial" w:cs="Arial"/>
        </w:rPr>
        <w:t xml:space="preserve"> </w:t>
      </w:r>
      <w:r>
        <w:rPr>
          <w:rFonts w:ascii="Arial" w:hAnsi="Arial" w:cs="Arial"/>
        </w:rPr>
        <w:t>κατασκευής</w:t>
      </w:r>
    </w:p>
    <w:p w:rsidR="00A45334" w:rsidRDefault="00A45334" w:rsidP="002E24B3">
      <w:pPr>
        <w:pStyle w:val="a3"/>
        <w:numPr>
          <w:ilvl w:val="0"/>
          <w:numId w:val="1"/>
        </w:numPr>
        <w:jc w:val="both"/>
        <w:rPr>
          <w:rFonts w:ascii="Arial" w:hAnsi="Arial" w:cs="Arial"/>
        </w:rPr>
      </w:pPr>
      <w:r>
        <w:rPr>
          <w:rFonts w:ascii="Arial" w:hAnsi="Arial" w:cs="Arial"/>
          <w:lang w:val="en-US"/>
        </w:rPr>
        <w:t xml:space="preserve">F </w:t>
      </w:r>
      <w:r>
        <w:rPr>
          <w:rFonts w:ascii="Arial" w:hAnsi="Arial" w:cs="Arial"/>
        </w:rPr>
        <w:t>Μηχανική αντοχή</w:t>
      </w:r>
    </w:p>
    <w:p w:rsidR="00A45334" w:rsidRDefault="00A45334" w:rsidP="002E24B3">
      <w:pPr>
        <w:pStyle w:val="a3"/>
        <w:numPr>
          <w:ilvl w:val="0"/>
          <w:numId w:val="1"/>
        </w:numPr>
        <w:jc w:val="both"/>
        <w:rPr>
          <w:rFonts w:ascii="Arial" w:hAnsi="Arial" w:cs="Arial"/>
        </w:rPr>
      </w:pPr>
      <w:r>
        <w:rPr>
          <w:rFonts w:ascii="Arial" w:hAnsi="Arial" w:cs="Arial"/>
        </w:rPr>
        <w:t>Στον οπτικό δίσκο:</w:t>
      </w:r>
    </w:p>
    <w:p w:rsidR="00A45334" w:rsidRDefault="00A45334" w:rsidP="002E24B3">
      <w:pPr>
        <w:pStyle w:val="a3"/>
        <w:numPr>
          <w:ilvl w:val="0"/>
          <w:numId w:val="1"/>
        </w:numPr>
        <w:jc w:val="both"/>
        <w:rPr>
          <w:rFonts w:ascii="Arial" w:hAnsi="Arial" w:cs="Arial"/>
        </w:rPr>
      </w:pPr>
      <w:r>
        <w:rPr>
          <w:rFonts w:ascii="Arial" w:hAnsi="Arial" w:cs="Arial"/>
        </w:rPr>
        <w:t>1 Οπτική κλάση</w:t>
      </w:r>
    </w:p>
    <w:p w:rsidR="00A45334" w:rsidRDefault="00A45334" w:rsidP="002E24B3">
      <w:pPr>
        <w:pStyle w:val="a3"/>
        <w:numPr>
          <w:ilvl w:val="0"/>
          <w:numId w:val="1"/>
        </w:numPr>
        <w:jc w:val="both"/>
        <w:rPr>
          <w:rFonts w:ascii="Arial" w:hAnsi="Arial" w:cs="Arial"/>
        </w:rPr>
      </w:pPr>
      <w:r>
        <w:rPr>
          <w:rFonts w:ascii="Arial" w:hAnsi="Arial" w:cs="Arial"/>
        </w:rPr>
        <w:t>F Μηχανική αντοχή.</w:t>
      </w:r>
    </w:p>
    <w:p w:rsidR="00A45334" w:rsidRDefault="00A45334" w:rsidP="002E24B3">
      <w:pPr>
        <w:jc w:val="both"/>
        <w:rPr>
          <w:rFonts w:ascii="Arial" w:hAnsi="Arial" w:cs="Arial"/>
        </w:rPr>
      </w:pPr>
    </w:p>
    <w:p w:rsidR="00A45334" w:rsidRDefault="002E24B3" w:rsidP="002E24B3">
      <w:pPr>
        <w:jc w:val="both"/>
        <w:rPr>
          <w:rFonts w:ascii="Arial" w:hAnsi="Arial" w:cs="Arial"/>
          <w:b/>
          <w:u w:val="single"/>
        </w:rPr>
      </w:pPr>
      <w:r>
        <w:rPr>
          <w:rFonts w:ascii="Arial" w:hAnsi="Arial" w:cs="Arial"/>
          <w:b/>
          <w:u w:val="single"/>
        </w:rPr>
        <w:t>ΦΙΛΤΡΟ ΜΑΣΚΑ</w:t>
      </w:r>
      <w:r w:rsidR="00A45334" w:rsidRPr="00A45334">
        <w:rPr>
          <w:rFonts w:ascii="Arial" w:hAnsi="Arial" w:cs="Arial"/>
          <w:b/>
          <w:u w:val="single"/>
        </w:rPr>
        <w:t xml:space="preserve"> Ρ1</w:t>
      </w:r>
    </w:p>
    <w:p w:rsidR="00A45334" w:rsidRDefault="00A45334" w:rsidP="002E24B3">
      <w:pPr>
        <w:jc w:val="both"/>
        <w:rPr>
          <w:rFonts w:ascii="Arial" w:hAnsi="Arial" w:cs="Arial"/>
          <w:b/>
          <w:u w:val="single"/>
        </w:rPr>
      </w:pPr>
    </w:p>
    <w:p w:rsidR="00A45334" w:rsidRDefault="00A45334" w:rsidP="002E24B3">
      <w:pPr>
        <w:jc w:val="both"/>
        <w:rPr>
          <w:rFonts w:ascii="Arial" w:hAnsi="Arial" w:cs="Arial"/>
        </w:rPr>
      </w:pPr>
      <w:r>
        <w:rPr>
          <w:rFonts w:ascii="Arial" w:hAnsi="Arial" w:cs="Arial"/>
        </w:rPr>
        <w:t>Πεδίο χρήσης: κατά τις εργασίες που απαιτούν προστασία μόνο από σκόνη.</w:t>
      </w:r>
    </w:p>
    <w:p w:rsidR="00A45334" w:rsidRDefault="00A45334" w:rsidP="002E24B3">
      <w:pPr>
        <w:jc w:val="both"/>
        <w:rPr>
          <w:rFonts w:ascii="Arial" w:hAnsi="Arial" w:cs="Arial"/>
        </w:rPr>
      </w:pPr>
      <w:r>
        <w:rPr>
          <w:rFonts w:ascii="Arial" w:hAnsi="Arial" w:cs="Arial"/>
          <w:u w:val="single"/>
        </w:rPr>
        <w:t>Χαρακτηριστικά:</w:t>
      </w:r>
      <w:r>
        <w:rPr>
          <w:rFonts w:ascii="Arial" w:hAnsi="Arial" w:cs="Arial"/>
        </w:rPr>
        <w:t xml:space="preserve"> Μάσκα με ενσωματωμένο φίλτρο κατακράτησης σκόνης από συνθετικό υλικό με διπλό ιμάντα προσαρμογής που θα καλύπτει μύτη, στόμα και πηγούνι. </w:t>
      </w:r>
    </w:p>
    <w:p w:rsidR="00A45334" w:rsidRDefault="00A45334" w:rsidP="002E24B3">
      <w:pPr>
        <w:jc w:val="both"/>
        <w:rPr>
          <w:rFonts w:ascii="Arial" w:hAnsi="Arial" w:cs="Arial"/>
        </w:rPr>
      </w:pPr>
      <w:r>
        <w:rPr>
          <w:rFonts w:ascii="Arial" w:hAnsi="Arial" w:cs="Arial"/>
        </w:rPr>
        <w:t>Διατίθεται σε συσκευασίες ανά 20-30 τεμάχια. Αν τηρηθούν οι κανόνες υγιεινής μπορεί να χρησιμοποιηθεί μέχρις</w:t>
      </w:r>
      <w:r w:rsidR="002E24B3">
        <w:rPr>
          <w:rFonts w:ascii="Arial" w:hAnsi="Arial" w:cs="Arial"/>
        </w:rPr>
        <w:t xml:space="preserve"> ότου ο χρήστης αντιληφθεί ότι δ</w:t>
      </w:r>
      <w:r>
        <w:rPr>
          <w:rFonts w:ascii="Arial" w:hAnsi="Arial" w:cs="Arial"/>
        </w:rPr>
        <w:t>υσχερ</w:t>
      </w:r>
      <w:r w:rsidR="002E24B3">
        <w:rPr>
          <w:rFonts w:ascii="Arial" w:hAnsi="Arial" w:cs="Arial"/>
        </w:rPr>
        <w:t>αίνεται η αναπνοήτου.</w:t>
      </w:r>
    </w:p>
    <w:p w:rsidR="002E24B3" w:rsidRDefault="002E24B3" w:rsidP="002E24B3">
      <w:pPr>
        <w:jc w:val="both"/>
        <w:rPr>
          <w:rFonts w:ascii="Arial" w:hAnsi="Arial" w:cs="Arial"/>
        </w:rPr>
      </w:pPr>
      <w:bookmarkStart w:id="1" w:name="_Hlk500961844"/>
      <w:r w:rsidRPr="002E24B3">
        <w:rPr>
          <w:rFonts w:ascii="Arial" w:hAnsi="Arial" w:cs="Arial"/>
          <w:u w:val="single"/>
        </w:rPr>
        <w:t>Πρότυπα</w:t>
      </w:r>
      <w:r>
        <w:rPr>
          <w:rFonts w:ascii="Arial" w:hAnsi="Arial" w:cs="Arial"/>
          <w:u w:val="single"/>
        </w:rPr>
        <w:t>:</w:t>
      </w:r>
      <w:r>
        <w:rPr>
          <w:rFonts w:ascii="Arial" w:hAnsi="Arial" w:cs="Arial"/>
        </w:rPr>
        <w:t xml:space="preserve"> </w:t>
      </w:r>
      <w:bookmarkEnd w:id="1"/>
      <w:r>
        <w:rPr>
          <w:rFonts w:ascii="Arial" w:hAnsi="Arial" w:cs="Arial"/>
        </w:rPr>
        <w:t>ΕΝ 149</w:t>
      </w:r>
    </w:p>
    <w:p w:rsidR="002E24B3" w:rsidRDefault="002E24B3" w:rsidP="002E24B3">
      <w:pPr>
        <w:jc w:val="both"/>
        <w:rPr>
          <w:rFonts w:ascii="Arial" w:hAnsi="Arial" w:cs="Arial"/>
        </w:rPr>
      </w:pPr>
      <w:bookmarkStart w:id="2" w:name="_Hlk500961883"/>
      <w:r w:rsidRPr="002E24B3">
        <w:rPr>
          <w:rFonts w:ascii="Arial" w:hAnsi="Arial" w:cs="Arial"/>
          <w:u w:val="single"/>
        </w:rPr>
        <w:t>Σήμανση</w:t>
      </w:r>
      <w:r>
        <w:rPr>
          <w:rFonts w:ascii="Arial" w:hAnsi="Arial" w:cs="Arial"/>
        </w:rPr>
        <w:t>:</w:t>
      </w:r>
      <w:bookmarkEnd w:id="2"/>
      <w:r>
        <w:rPr>
          <w:rFonts w:ascii="Arial" w:hAnsi="Arial" w:cs="Arial"/>
        </w:rPr>
        <w:t xml:space="preserve"> Η μάσκα και τα φίλτρα πρέπει να έχουν αναξίτηλα τυπωμένα τα εξής:</w:t>
      </w:r>
    </w:p>
    <w:p w:rsidR="002E24B3" w:rsidRPr="002E24B3" w:rsidRDefault="002E24B3" w:rsidP="002E24B3">
      <w:pPr>
        <w:pStyle w:val="a3"/>
        <w:numPr>
          <w:ilvl w:val="0"/>
          <w:numId w:val="1"/>
        </w:numPr>
        <w:jc w:val="both"/>
        <w:rPr>
          <w:rFonts w:ascii="Arial" w:hAnsi="Arial" w:cs="Arial"/>
        </w:rPr>
      </w:pPr>
      <w:r>
        <w:rPr>
          <w:rFonts w:ascii="Arial" w:hAnsi="Arial" w:cs="Arial"/>
          <w:lang w:val="en-US"/>
        </w:rPr>
        <w:t>CE</w:t>
      </w:r>
    </w:p>
    <w:p w:rsidR="002E24B3" w:rsidRPr="002E24B3" w:rsidRDefault="002E24B3" w:rsidP="002E24B3">
      <w:pPr>
        <w:pStyle w:val="a3"/>
        <w:numPr>
          <w:ilvl w:val="0"/>
          <w:numId w:val="1"/>
        </w:numPr>
        <w:jc w:val="both"/>
        <w:rPr>
          <w:rFonts w:ascii="Arial" w:hAnsi="Arial" w:cs="Arial"/>
        </w:rPr>
      </w:pPr>
      <w:r>
        <w:rPr>
          <w:rFonts w:ascii="Arial" w:hAnsi="Arial" w:cs="Arial"/>
          <w:lang w:val="en-US"/>
        </w:rPr>
        <w:t>FFP1</w:t>
      </w:r>
    </w:p>
    <w:p w:rsidR="002E24B3" w:rsidRDefault="002E24B3" w:rsidP="002E24B3">
      <w:pPr>
        <w:pStyle w:val="a3"/>
        <w:numPr>
          <w:ilvl w:val="0"/>
          <w:numId w:val="1"/>
        </w:numPr>
        <w:jc w:val="both"/>
        <w:rPr>
          <w:rFonts w:ascii="Arial" w:hAnsi="Arial" w:cs="Arial"/>
        </w:rPr>
      </w:pPr>
      <w:r>
        <w:rPr>
          <w:rFonts w:ascii="Arial" w:hAnsi="Arial" w:cs="Arial"/>
        </w:rPr>
        <w:t>Κατασκευαστής, Κωδικός προϊόντος, Έτος κατασκευής</w:t>
      </w:r>
    </w:p>
    <w:p w:rsidR="002E24B3" w:rsidRDefault="002E24B3" w:rsidP="002E24B3">
      <w:pPr>
        <w:pStyle w:val="a3"/>
        <w:numPr>
          <w:ilvl w:val="0"/>
          <w:numId w:val="1"/>
        </w:numPr>
        <w:jc w:val="both"/>
        <w:rPr>
          <w:rFonts w:ascii="Arial" w:hAnsi="Arial" w:cs="Arial"/>
        </w:rPr>
      </w:pPr>
      <w:r>
        <w:rPr>
          <w:rFonts w:ascii="Arial" w:hAnsi="Arial" w:cs="Arial"/>
        </w:rPr>
        <w:t>Κωδικός Εργαστηρίου Πιστοποίησης.</w:t>
      </w:r>
    </w:p>
    <w:p w:rsidR="00FB0951" w:rsidRDefault="00FB0951" w:rsidP="00FB0951">
      <w:pPr>
        <w:jc w:val="both"/>
        <w:rPr>
          <w:rFonts w:ascii="Arial" w:hAnsi="Arial" w:cs="Arial"/>
        </w:rPr>
      </w:pPr>
    </w:p>
    <w:p w:rsidR="00FB0951" w:rsidRDefault="00FB0951" w:rsidP="00FB0951">
      <w:pPr>
        <w:jc w:val="both"/>
        <w:rPr>
          <w:rFonts w:ascii="Arial" w:hAnsi="Arial" w:cs="Arial"/>
          <w:b/>
          <w:u w:val="single"/>
        </w:rPr>
      </w:pPr>
      <w:r>
        <w:rPr>
          <w:rFonts w:ascii="Arial" w:hAnsi="Arial" w:cs="Arial"/>
          <w:b/>
          <w:u w:val="single"/>
        </w:rPr>
        <w:t xml:space="preserve">ΜΑΣΚΑ ΗΜΙΣΕΩΣ ΠΡΟΣΩΠΟΥ ΜΕ ΦΙΛΤΡΑ Α1 Ρ3 </w:t>
      </w:r>
    </w:p>
    <w:p w:rsidR="00FB0951" w:rsidRDefault="00FB0951" w:rsidP="00FB0951">
      <w:pPr>
        <w:jc w:val="both"/>
        <w:rPr>
          <w:rFonts w:ascii="Arial" w:hAnsi="Arial" w:cs="Arial"/>
          <w:b/>
          <w:u w:val="single"/>
        </w:rPr>
      </w:pPr>
    </w:p>
    <w:p w:rsidR="00FB0951" w:rsidRDefault="00FB0951" w:rsidP="00FB0951">
      <w:pPr>
        <w:jc w:val="both"/>
        <w:rPr>
          <w:rFonts w:ascii="Arial" w:hAnsi="Arial" w:cs="Arial"/>
        </w:rPr>
      </w:pPr>
      <w:r>
        <w:rPr>
          <w:rFonts w:ascii="Arial" w:hAnsi="Arial" w:cs="Arial"/>
        </w:rPr>
        <w:t>Μάσκα ημίσεως προσώπου</w:t>
      </w:r>
    </w:p>
    <w:p w:rsidR="00FB0951" w:rsidRDefault="00FB0951" w:rsidP="00FB0951">
      <w:pPr>
        <w:jc w:val="both"/>
        <w:rPr>
          <w:rFonts w:ascii="Arial" w:hAnsi="Arial" w:cs="Arial"/>
        </w:rPr>
      </w:pPr>
      <w:r>
        <w:rPr>
          <w:rFonts w:ascii="Arial" w:hAnsi="Arial" w:cs="Arial"/>
          <w:u w:val="single"/>
        </w:rPr>
        <w:t>Χαρακτηριστικά:</w:t>
      </w:r>
      <w:r>
        <w:rPr>
          <w:rFonts w:ascii="Arial" w:hAnsi="Arial" w:cs="Arial"/>
        </w:rPr>
        <w:t xml:space="preserve"> Κυρίως μάσκα από συνθετικό υλικό με ιμάντες προσαρμογής που θα καλύπτουν μύτη, στόμα και πηγούνι.</w:t>
      </w:r>
    </w:p>
    <w:p w:rsidR="00FB0951" w:rsidRDefault="00FB0951" w:rsidP="00FB0951">
      <w:pPr>
        <w:jc w:val="both"/>
        <w:rPr>
          <w:rFonts w:ascii="Arial" w:hAnsi="Arial" w:cs="Arial"/>
        </w:rPr>
      </w:pPr>
      <w:r>
        <w:rPr>
          <w:rFonts w:ascii="Arial" w:hAnsi="Arial" w:cs="Arial"/>
        </w:rPr>
        <w:t>Είναι προτιμότερη μάσκα με διπλά φίλτρα, ως πιο άνετη.</w:t>
      </w:r>
    </w:p>
    <w:p w:rsidR="00FB0951" w:rsidRDefault="00FB0951" w:rsidP="00FB0951">
      <w:pPr>
        <w:jc w:val="both"/>
        <w:rPr>
          <w:rFonts w:ascii="Arial" w:hAnsi="Arial" w:cs="Arial"/>
        </w:rPr>
      </w:pPr>
      <w:r>
        <w:rPr>
          <w:rFonts w:ascii="Arial" w:hAnsi="Arial" w:cs="Arial"/>
        </w:rPr>
        <w:t xml:space="preserve">Πρέπει να επιλέγεται </w:t>
      </w:r>
      <w:r w:rsidR="00F01B9A">
        <w:rPr>
          <w:rFonts w:ascii="Arial" w:hAnsi="Arial" w:cs="Arial"/>
        </w:rPr>
        <w:t xml:space="preserve">το κατάλληλο </w:t>
      </w:r>
      <w:r>
        <w:rPr>
          <w:rFonts w:ascii="Arial" w:hAnsi="Arial" w:cs="Arial"/>
        </w:rPr>
        <w:t xml:space="preserve">φίλτρο, που </w:t>
      </w:r>
      <w:r w:rsidR="00F01B9A">
        <w:rPr>
          <w:rFonts w:ascii="Arial" w:hAnsi="Arial" w:cs="Arial"/>
        </w:rPr>
        <w:t xml:space="preserve">στη συγκεκριμένη περίπτωση είναι: </w:t>
      </w:r>
    </w:p>
    <w:p w:rsidR="00F01B9A" w:rsidRDefault="00F01B9A" w:rsidP="00FB0951">
      <w:pPr>
        <w:jc w:val="both"/>
        <w:rPr>
          <w:rFonts w:ascii="Arial" w:hAnsi="Arial" w:cs="Arial"/>
        </w:rPr>
      </w:pPr>
      <w:r>
        <w:rPr>
          <w:rFonts w:ascii="Arial" w:hAnsi="Arial" w:cs="Arial"/>
        </w:rPr>
        <w:t xml:space="preserve">Α1 Ρ3 που παρέχει προστασία από οργανικά αέρια και ατμούς και σωματίδια </w:t>
      </w:r>
    </w:p>
    <w:p w:rsidR="00F01B9A" w:rsidRDefault="00F01B9A" w:rsidP="00FB0951">
      <w:pPr>
        <w:jc w:val="both"/>
        <w:rPr>
          <w:rFonts w:ascii="Arial" w:hAnsi="Arial" w:cs="Arial"/>
        </w:rPr>
      </w:pPr>
      <w:r>
        <w:rPr>
          <w:rFonts w:ascii="Arial" w:hAnsi="Arial" w:cs="Arial"/>
          <w:u w:val="single"/>
        </w:rPr>
        <w:t xml:space="preserve">Πρότυπα: </w:t>
      </w:r>
      <w:r>
        <w:rPr>
          <w:rFonts w:ascii="Arial" w:hAnsi="Arial" w:cs="Arial"/>
        </w:rPr>
        <w:t>ΕΝ 140 για την μάσκα και ΕΝ 141 για φίλτρα</w:t>
      </w:r>
    </w:p>
    <w:p w:rsidR="00F01B9A" w:rsidRDefault="00F01B9A" w:rsidP="00FB0951">
      <w:pPr>
        <w:jc w:val="both"/>
        <w:rPr>
          <w:rFonts w:ascii="Arial" w:hAnsi="Arial" w:cs="Arial"/>
        </w:rPr>
      </w:pPr>
      <w:r>
        <w:rPr>
          <w:rFonts w:ascii="Arial" w:hAnsi="Arial" w:cs="Arial"/>
          <w:u w:val="single"/>
        </w:rPr>
        <w:lastRenderedPageBreak/>
        <w:t xml:space="preserve">Σήμανση: </w:t>
      </w:r>
      <w:r>
        <w:rPr>
          <w:rFonts w:ascii="Arial" w:hAnsi="Arial" w:cs="Arial"/>
        </w:rPr>
        <w:t>Η μάσκα και τα φίλτρα πρέπει να έχουν ανεξίτηλα τυπωμένα τα εξής:</w:t>
      </w:r>
    </w:p>
    <w:p w:rsidR="00F01B9A" w:rsidRDefault="00F01B9A" w:rsidP="00F01B9A">
      <w:pPr>
        <w:pStyle w:val="a3"/>
        <w:numPr>
          <w:ilvl w:val="0"/>
          <w:numId w:val="1"/>
        </w:numPr>
        <w:jc w:val="both"/>
        <w:rPr>
          <w:rFonts w:ascii="Arial" w:hAnsi="Arial" w:cs="Arial"/>
        </w:rPr>
      </w:pPr>
      <w:r>
        <w:rPr>
          <w:rFonts w:ascii="Arial" w:hAnsi="Arial" w:cs="Arial"/>
          <w:lang w:val="en-US"/>
        </w:rPr>
        <w:t>CE</w:t>
      </w:r>
    </w:p>
    <w:p w:rsidR="00F01B9A" w:rsidRDefault="00F01B9A" w:rsidP="00F01B9A">
      <w:pPr>
        <w:pStyle w:val="a3"/>
        <w:numPr>
          <w:ilvl w:val="0"/>
          <w:numId w:val="1"/>
        </w:numPr>
        <w:jc w:val="both"/>
        <w:rPr>
          <w:rFonts w:ascii="Arial" w:hAnsi="Arial" w:cs="Arial"/>
        </w:rPr>
      </w:pPr>
      <w:r>
        <w:rPr>
          <w:rFonts w:ascii="Arial" w:hAnsi="Arial" w:cs="Arial"/>
        </w:rPr>
        <w:t>Κατασκευαστής, Κωδικός προϊόντος, Έτος κατασκευής (στα φίλτρα και ημερομηνία λήξης).</w:t>
      </w:r>
    </w:p>
    <w:p w:rsidR="00F01B9A" w:rsidRDefault="00F01B9A" w:rsidP="00F01B9A">
      <w:pPr>
        <w:pStyle w:val="a3"/>
        <w:numPr>
          <w:ilvl w:val="0"/>
          <w:numId w:val="1"/>
        </w:numPr>
        <w:jc w:val="both"/>
        <w:rPr>
          <w:rFonts w:ascii="Arial" w:hAnsi="Arial" w:cs="Arial"/>
        </w:rPr>
      </w:pPr>
      <w:r>
        <w:rPr>
          <w:rFonts w:ascii="Arial" w:hAnsi="Arial" w:cs="Arial"/>
        </w:rPr>
        <w:t>Κωδικός Εργοστασίου Πιστοποίησης</w:t>
      </w:r>
    </w:p>
    <w:p w:rsidR="00F01B9A" w:rsidRDefault="00F01B9A" w:rsidP="00F01B9A">
      <w:pPr>
        <w:pStyle w:val="a3"/>
        <w:numPr>
          <w:ilvl w:val="0"/>
          <w:numId w:val="1"/>
        </w:numPr>
        <w:jc w:val="both"/>
        <w:rPr>
          <w:rFonts w:ascii="Arial" w:hAnsi="Arial" w:cs="Arial"/>
        </w:rPr>
      </w:pPr>
      <w:r>
        <w:rPr>
          <w:rFonts w:ascii="Arial" w:hAnsi="Arial" w:cs="Arial"/>
        </w:rPr>
        <w:t>Στα φίλτρα θα υπάρχει και χρωματικός κώδικας (καφέ και άσπρο)</w:t>
      </w:r>
    </w:p>
    <w:p w:rsidR="008B114E" w:rsidRDefault="008B114E" w:rsidP="008B114E">
      <w:pPr>
        <w:jc w:val="both"/>
        <w:rPr>
          <w:rFonts w:ascii="Arial" w:hAnsi="Arial" w:cs="Arial"/>
        </w:rPr>
      </w:pPr>
    </w:p>
    <w:p w:rsidR="0010614E" w:rsidRDefault="0010614E" w:rsidP="008B114E">
      <w:pPr>
        <w:jc w:val="both"/>
        <w:rPr>
          <w:rFonts w:ascii="Arial" w:hAnsi="Arial" w:cs="Arial"/>
          <w:b/>
          <w:u w:val="single"/>
        </w:rPr>
      </w:pPr>
      <w:r>
        <w:rPr>
          <w:rFonts w:ascii="Arial" w:hAnsi="Arial" w:cs="Arial"/>
          <w:b/>
          <w:u w:val="single"/>
        </w:rPr>
        <w:t xml:space="preserve">ΜΑΣΚΑ ΟΛΟΚΛΗΡΟΥ </w:t>
      </w:r>
      <w:r w:rsidR="008B114E">
        <w:rPr>
          <w:rFonts w:ascii="Arial" w:hAnsi="Arial" w:cs="Arial"/>
          <w:b/>
          <w:u w:val="single"/>
        </w:rPr>
        <w:t>Π</w:t>
      </w:r>
      <w:r>
        <w:rPr>
          <w:rFonts w:ascii="Arial" w:hAnsi="Arial" w:cs="Arial"/>
          <w:b/>
          <w:u w:val="single"/>
        </w:rPr>
        <w:t>ΡΟΣΩΠΟΥ ΜΕ ΦΙΛΤΡΑ ΑΒΕΚ2Ρ3</w:t>
      </w:r>
    </w:p>
    <w:p w:rsidR="0010614E" w:rsidRDefault="0010614E" w:rsidP="008B114E">
      <w:pPr>
        <w:jc w:val="both"/>
        <w:rPr>
          <w:rFonts w:ascii="Arial" w:hAnsi="Arial" w:cs="Arial"/>
          <w:b/>
          <w:u w:val="single"/>
        </w:rPr>
      </w:pPr>
    </w:p>
    <w:p w:rsidR="0010614E" w:rsidRDefault="0010614E" w:rsidP="008B114E">
      <w:pPr>
        <w:jc w:val="both"/>
        <w:rPr>
          <w:rFonts w:ascii="Arial" w:hAnsi="Arial" w:cs="Arial"/>
        </w:rPr>
      </w:pPr>
      <w:r w:rsidRPr="0010614E">
        <w:rPr>
          <w:rFonts w:ascii="Arial" w:hAnsi="Arial" w:cs="Arial"/>
          <w:u w:val="single"/>
        </w:rPr>
        <w:t>Χαρακτηριστικά:</w:t>
      </w:r>
      <w:r w:rsidR="008B114E" w:rsidRPr="0010614E">
        <w:rPr>
          <w:rFonts w:ascii="Arial" w:hAnsi="Arial" w:cs="Arial"/>
          <w:b/>
          <w:u w:val="single"/>
        </w:rPr>
        <w:t xml:space="preserve"> </w:t>
      </w:r>
      <w:r>
        <w:rPr>
          <w:rFonts w:ascii="Arial" w:hAnsi="Arial" w:cs="Arial"/>
          <w:b/>
          <w:u w:val="single"/>
        </w:rPr>
        <w:t xml:space="preserve"> </w:t>
      </w:r>
      <w:r>
        <w:rPr>
          <w:rFonts w:ascii="Arial" w:hAnsi="Arial" w:cs="Arial"/>
        </w:rPr>
        <w:t>Κυρίως μάσκα από συνθετικό υλικό με ιμάντες προσαρμογής που θα καλύπτει όλο το πρόσωπο, συμπεριλαμβανόμενων των οφθαλμών.</w:t>
      </w:r>
    </w:p>
    <w:p w:rsidR="008B114E" w:rsidRDefault="0010614E" w:rsidP="008B114E">
      <w:pPr>
        <w:jc w:val="both"/>
        <w:rPr>
          <w:rFonts w:ascii="Arial" w:hAnsi="Arial" w:cs="Arial"/>
        </w:rPr>
      </w:pPr>
      <w:r>
        <w:rPr>
          <w:rFonts w:ascii="Arial" w:hAnsi="Arial" w:cs="Arial"/>
        </w:rPr>
        <w:t xml:space="preserve">Πρέπει να επιλέγεται το κατάλληλο φίλτρο, που στη συγκεκριμένη περίπτωση είναι το ΑΒΕΚ2Ρ3 (χρώματος καφέ, γκρι, κίτρινου, πράσινου και </w:t>
      </w:r>
      <w:r w:rsidR="0011180B">
        <w:rPr>
          <w:rFonts w:ascii="Arial" w:hAnsi="Arial" w:cs="Arial"/>
        </w:rPr>
        <w:t>λευκού) που παρέχει προστασία από  όλους τους χημικούς ρύπους σε αέρια μορφή (οργανικά, ανόργανα, ατμούς οξέων, αμμωνία) και μικροοργανισμούς.</w:t>
      </w:r>
    </w:p>
    <w:p w:rsidR="0011180B" w:rsidRDefault="0011180B" w:rsidP="008B114E">
      <w:pPr>
        <w:jc w:val="both"/>
        <w:rPr>
          <w:rFonts w:ascii="Arial" w:hAnsi="Arial" w:cs="Arial"/>
        </w:rPr>
      </w:pPr>
      <w:r>
        <w:rPr>
          <w:rFonts w:ascii="Arial" w:hAnsi="Arial" w:cs="Arial"/>
          <w:u w:val="single"/>
        </w:rPr>
        <w:t xml:space="preserve">Πρότυπα: </w:t>
      </w:r>
      <w:r>
        <w:rPr>
          <w:rFonts w:ascii="Arial" w:hAnsi="Arial" w:cs="Arial"/>
        </w:rPr>
        <w:t xml:space="preserve"> ΕΝ 136 για τη μάσκα και ΕΝ 141 για φίλτρα</w:t>
      </w:r>
    </w:p>
    <w:p w:rsidR="0011180B" w:rsidRDefault="0011180B" w:rsidP="008B114E">
      <w:pPr>
        <w:jc w:val="both"/>
        <w:rPr>
          <w:rFonts w:ascii="Arial" w:hAnsi="Arial" w:cs="Arial"/>
        </w:rPr>
      </w:pPr>
      <w:r w:rsidRPr="0011180B">
        <w:rPr>
          <w:rFonts w:ascii="Arial" w:hAnsi="Arial" w:cs="Arial"/>
          <w:u w:val="single"/>
        </w:rPr>
        <w:t>Σήμανση</w:t>
      </w:r>
      <w:r>
        <w:rPr>
          <w:rFonts w:ascii="Arial" w:hAnsi="Arial" w:cs="Arial"/>
          <w:u w:val="single"/>
        </w:rPr>
        <w:t xml:space="preserve">: </w:t>
      </w:r>
      <w:r>
        <w:rPr>
          <w:rFonts w:ascii="Arial" w:hAnsi="Arial" w:cs="Arial"/>
        </w:rPr>
        <w:t>Η μάσκα και τα φίλτρα πρέπει να έχουν ανεξίτηλα τυπωμένα τα εξής:</w:t>
      </w:r>
    </w:p>
    <w:p w:rsidR="0011180B" w:rsidRPr="0011180B" w:rsidRDefault="0011180B" w:rsidP="0011180B">
      <w:pPr>
        <w:pStyle w:val="a3"/>
        <w:numPr>
          <w:ilvl w:val="0"/>
          <w:numId w:val="1"/>
        </w:numPr>
        <w:jc w:val="both"/>
        <w:rPr>
          <w:rFonts w:ascii="Arial" w:hAnsi="Arial" w:cs="Arial"/>
        </w:rPr>
      </w:pPr>
      <w:r>
        <w:rPr>
          <w:rFonts w:ascii="Arial" w:hAnsi="Arial" w:cs="Arial"/>
          <w:lang w:val="en-US"/>
        </w:rPr>
        <w:t xml:space="preserve">CE </w:t>
      </w:r>
    </w:p>
    <w:p w:rsidR="0011180B" w:rsidRDefault="0011180B" w:rsidP="0011180B">
      <w:pPr>
        <w:pStyle w:val="a3"/>
        <w:numPr>
          <w:ilvl w:val="0"/>
          <w:numId w:val="1"/>
        </w:numPr>
        <w:jc w:val="both"/>
        <w:rPr>
          <w:rFonts w:ascii="Arial" w:hAnsi="Arial" w:cs="Arial"/>
        </w:rPr>
      </w:pPr>
      <w:r>
        <w:rPr>
          <w:rFonts w:ascii="Arial" w:hAnsi="Arial" w:cs="Arial"/>
        </w:rPr>
        <w:t>Κατασκευαστής, Κωδικός προϊόντος, Έτος κατασκευής (στα φίλτρα και ημερομηνία λήξης)</w:t>
      </w:r>
    </w:p>
    <w:p w:rsidR="0011180B" w:rsidRDefault="0011180B" w:rsidP="0011180B">
      <w:pPr>
        <w:pStyle w:val="a3"/>
        <w:numPr>
          <w:ilvl w:val="0"/>
          <w:numId w:val="1"/>
        </w:numPr>
        <w:jc w:val="both"/>
        <w:rPr>
          <w:rFonts w:ascii="Arial" w:hAnsi="Arial" w:cs="Arial"/>
        </w:rPr>
      </w:pPr>
      <w:r>
        <w:rPr>
          <w:rFonts w:ascii="Arial" w:hAnsi="Arial" w:cs="Arial"/>
        </w:rPr>
        <w:t xml:space="preserve">Κωδικός Εργαστηρίου Πιστοποίησης </w:t>
      </w:r>
    </w:p>
    <w:p w:rsidR="0011180B" w:rsidRPr="0011180B" w:rsidRDefault="0011180B" w:rsidP="0011180B">
      <w:pPr>
        <w:pStyle w:val="a3"/>
        <w:numPr>
          <w:ilvl w:val="0"/>
          <w:numId w:val="1"/>
        </w:numPr>
        <w:jc w:val="both"/>
        <w:rPr>
          <w:rFonts w:ascii="Arial" w:hAnsi="Arial" w:cs="Arial"/>
        </w:rPr>
      </w:pPr>
      <w:r>
        <w:rPr>
          <w:rFonts w:ascii="Arial" w:hAnsi="Arial" w:cs="Arial"/>
        </w:rPr>
        <w:t xml:space="preserve">Στα φίλτρα θα υπάρχει και χρωματικός κώδικας ( καφέ, γκρι, κίτρινο, πράσινο και άσπρο). </w:t>
      </w:r>
    </w:p>
    <w:p w:rsidR="0011180B" w:rsidRPr="0011180B" w:rsidRDefault="0011180B" w:rsidP="008B114E">
      <w:pPr>
        <w:jc w:val="both"/>
        <w:rPr>
          <w:rFonts w:ascii="Arial" w:hAnsi="Arial" w:cs="Arial"/>
        </w:rPr>
      </w:pPr>
    </w:p>
    <w:p w:rsidR="008B114E" w:rsidRPr="008B114E" w:rsidRDefault="008B114E" w:rsidP="008B114E">
      <w:pPr>
        <w:jc w:val="both"/>
        <w:rPr>
          <w:rFonts w:ascii="Arial" w:hAnsi="Arial" w:cs="Arial"/>
        </w:rPr>
      </w:pPr>
    </w:p>
    <w:p w:rsidR="002E24B3" w:rsidRDefault="002E24B3" w:rsidP="002E24B3">
      <w:pPr>
        <w:jc w:val="both"/>
        <w:rPr>
          <w:rFonts w:ascii="Arial" w:hAnsi="Arial" w:cs="Arial"/>
        </w:rPr>
      </w:pPr>
    </w:p>
    <w:p w:rsidR="002E24B3" w:rsidRDefault="002E24B3" w:rsidP="002E24B3">
      <w:pPr>
        <w:jc w:val="both"/>
        <w:rPr>
          <w:rFonts w:ascii="Arial" w:hAnsi="Arial" w:cs="Arial"/>
          <w:b/>
          <w:u w:val="single"/>
        </w:rPr>
      </w:pPr>
      <w:r w:rsidRPr="002E24B3">
        <w:rPr>
          <w:rFonts w:ascii="Arial" w:hAnsi="Arial" w:cs="Arial"/>
          <w:b/>
          <w:u w:val="single"/>
        </w:rPr>
        <w:t>ΑΝΤΑΝΑΚΛΑΣΤΙΚΑ ΓΙΛΕΚΑ</w:t>
      </w:r>
    </w:p>
    <w:p w:rsidR="002E24B3" w:rsidRDefault="002E24B3" w:rsidP="002E24B3">
      <w:pPr>
        <w:jc w:val="both"/>
        <w:rPr>
          <w:rFonts w:ascii="Arial" w:hAnsi="Arial" w:cs="Arial"/>
          <w:b/>
          <w:u w:val="single"/>
        </w:rPr>
      </w:pPr>
    </w:p>
    <w:p w:rsidR="00C17299" w:rsidRDefault="00C17299" w:rsidP="002E24B3">
      <w:pPr>
        <w:jc w:val="both"/>
        <w:rPr>
          <w:rFonts w:ascii="Arial" w:hAnsi="Arial" w:cs="Arial"/>
        </w:rPr>
      </w:pPr>
      <w:r>
        <w:rPr>
          <w:rFonts w:ascii="Arial" w:hAnsi="Arial" w:cs="Arial"/>
        </w:rPr>
        <w:t>Πεδίο χρήσης: Σε όσους εργάζονται κοντά σε κινούμενα οχήματα (απορριμματοφόρα, καθαριότητα)</w:t>
      </w:r>
    </w:p>
    <w:p w:rsidR="00C17299" w:rsidRDefault="00C17299" w:rsidP="002E24B3">
      <w:pPr>
        <w:jc w:val="both"/>
        <w:rPr>
          <w:rFonts w:ascii="Arial" w:hAnsi="Arial" w:cs="Arial"/>
        </w:rPr>
      </w:pPr>
      <w:r w:rsidRPr="00C17299">
        <w:rPr>
          <w:rFonts w:ascii="Arial" w:hAnsi="Arial" w:cs="Arial"/>
          <w:u w:val="single"/>
        </w:rPr>
        <w:t>Χαρακτηριστικά:</w:t>
      </w:r>
      <w:r>
        <w:rPr>
          <w:rFonts w:ascii="Arial" w:hAnsi="Arial" w:cs="Arial"/>
        </w:rPr>
        <w:t xml:space="preserve"> Γιλέκο με έντονα διακρινόμενο χρώμα με δύο οριζόντιες λωρίδες από ειδικό αντανακλαστικό υλικό.</w:t>
      </w:r>
    </w:p>
    <w:p w:rsidR="00C17299" w:rsidRDefault="00C17299" w:rsidP="002E24B3">
      <w:pPr>
        <w:jc w:val="both"/>
        <w:rPr>
          <w:rFonts w:ascii="Arial" w:hAnsi="Arial" w:cs="Arial"/>
        </w:rPr>
      </w:pPr>
      <w:r>
        <w:rPr>
          <w:rFonts w:ascii="Arial" w:hAnsi="Arial" w:cs="Arial"/>
        </w:rPr>
        <w:t>Ως υλικό κατασκευής του γιλέκου είναι προτιμότερο βαμβάκι (15%) και πολυεστέρας (85%) για καλύτερο συνδυασμό άνεσης και μηχανικών αντοχών.</w:t>
      </w:r>
    </w:p>
    <w:p w:rsidR="00C17299" w:rsidRDefault="00C17299" w:rsidP="002E24B3">
      <w:pPr>
        <w:jc w:val="both"/>
        <w:rPr>
          <w:rFonts w:ascii="Arial" w:hAnsi="Arial" w:cs="Arial"/>
        </w:rPr>
      </w:pPr>
      <w:r w:rsidRPr="00C17299">
        <w:rPr>
          <w:rFonts w:ascii="Arial" w:hAnsi="Arial" w:cs="Arial"/>
          <w:u w:val="single"/>
        </w:rPr>
        <w:t>Πρότυπα:</w:t>
      </w:r>
      <w:r>
        <w:rPr>
          <w:rFonts w:ascii="Arial" w:hAnsi="Arial" w:cs="Arial"/>
        </w:rPr>
        <w:t xml:space="preserve"> ΕΝ 340,471</w:t>
      </w:r>
    </w:p>
    <w:p w:rsidR="00C17299" w:rsidRDefault="00C17299" w:rsidP="002E24B3">
      <w:pPr>
        <w:jc w:val="both"/>
        <w:rPr>
          <w:rFonts w:ascii="Arial" w:hAnsi="Arial" w:cs="Arial"/>
        </w:rPr>
      </w:pPr>
      <w:r w:rsidRPr="002E24B3">
        <w:rPr>
          <w:rFonts w:ascii="Arial" w:hAnsi="Arial" w:cs="Arial"/>
          <w:u w:val="single"/>
        </w:rPr>
        <w:t>Σήμανση</w:t>
      </w:r>
      <w:r>
        <w:rPr>
          <w:rFonts w:ascii="Arial" w:hAnsi="Arial" w:cs="Arial"/>
        </w:rPr>
        <w:t xml:space="preserve">: </w:t>
      </w:r>
    </w:p>
    <w:p w:rsidR="00C17299" w:rsidRDefault="00C17299" w:rsidP="00C17299">
      <w:pPr>
        <w:pStyle w:val="a3"/>
        <w:numPr>
          <w:ilvl w:val="0"/>
          <w:numId w:val="1"/>
        </w:numPr>
        <w:jc w:val="both"/>
        <w:rPr>
          <w:rFonts w:ascii="Arial" w:hAnsi="Arial" w:cs="Arial"/>
        </w:rPr>
      </w:pPr>
      <w:r>
        <w:rPr>
          <w:rFonts w:ascii="Arial" w:hAnsi="Arial" w:cs="Arial"/>
          <w:lang w:val="en-US"/>
        </w:rPr>
        <w:t>CE</w:t>
      </w:r>
      <w:r>
        <w:rPr>
          <w:rFonts w:ascii="Arial" w:hAnsi="Arial" w:cs="Arial"/>
        </w:rPr>
        <w:t xml:space="preserve"> </w:t>
      </w:r>
    </w:p>
    <w:p w:rsidR="00C17299" w:rsidRDefault="00C17299" w:rsidP="00C17299">
      <w:pPr>
        <w:pStyle w:val="a3"/>
        <w:numPr>
          <w:ilvl w:val="0"/>
          <w:numId w:val="1"/>
        </w:numPr>
        <w:jc w:val="both"/>
        <w:rPr>
          <w:rFonts w:ascii="Arial" w:hAnsi="Arial" w:cs="Arial"/>
        </w:rPr>
      </w:pPr>
      <w:r>
        <w:rPr>
          <w:rFonts w:ascii="Arial" w:hAnsi="Arial" w:cs="Arial"/>
        </w:rPr>
        <w:t>Κατασκευαστής, Κωδικός προϊόντος, Έτος κατασκευής</w:t>
      </w:r>
    </w:p>
    <w:p w:rsidR="00C17299" w:rsidRDefault="00C17299" w:rsidP="00C17299">
      <w:pPr>
        <w:pStyle w:val="a3"/>
        <w:numPr>
          <w:ilvl w:val="0"/>
          <w:numId w:val="1"/>
        </w:numPr>
        <w:jc w:val="both"/>
        <w:rPr>
          <w:rFonts w:ascii="Arial" w:hAnsi="Arial" w:cs="Arial"/>
        </w:rPr>
      </w:pPr>
      <w:r>
        <w:rPr>
          <w:rFonts w:ascii="Arial" w:hAnsi="Arial" w:cs="Arial"/>
        </w:rPr>
        <w:t>Εικον</w:t>
      </w:r>
      <w:r w:rsidR="009C14B3">
        <w:rPr>
          <w:rFonts w:ascii="Arial" w:hAnsi="Arial" w:cs="Arial"/>
        </w:rPr>
        <w:t>όσημο για αντανακλαστικές ενδυμασίες και οι κωδικοί 2, 2</w:t>
      </w:r>
    </w:p>
    <w:p w:rsidR="009C14B3" w:rsidRDefault="009C14B3" w:rsidP="009C14B3">
      <w:pPr>
        <w:jc w:val="both"/>
        <w:rPr>
          <w:rFonts w:ascii="Arial" w:hAnsi="Arial" w:cs="Arial"/>
        </w:rPr>
      </w:pPr>
    </w:p>
    <w:p w:rsidR="009C14B3" w:rsidRDefault="009C14B3" w:rsidP="009C14B3">
      <w:pPr>
        <w:jc w:val="both"/>
        <w:rPr>
          <w:rFonts w:ascii="Arial" w:hAnsi="Arial" w:cs="Arial"/>
          <w:noProof/>
        </w:rPr>
      </w:pPr>
      <w:r>
        <w:rPr>
          <w:rFonts w:ascii="Arial" w:hAnsi="Arial" w:cs="Arial"/>
        </w:rPr>
        <w:lastRenderedPageBreak/>
        <w:t xml:space="preserve">                                           </w:t>
      </w:r>
      <w:r w:rsidR="006D3CCF">
        <w:rPr>
          <w:rFonts w:ascii="Arial" w:hAnsi="Arial" w:cs="Arial"/>
          <w:noProof/>
          <w:lang w:eastAsia="el-GR"/>
        </w:rPr>
        <w:drawing>
          <wp:inline distT="0" distB="0" distL="0" distR="0">
            <wp:extent cx="1666875" cy="1504950"/>
            <wp:effectExtent l="19050" t="0" r="9525"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5" cstate="print"/>
                    <a:srcRect/>
                    <a:stretch>
                      <a:fillRect/>
                    </a:stretch>
                  </pic:blipFill>
                  <pic:spPr bwMode="auto">
                    <a:xfrm>
                      <a:off x="0" y="0"/>
                      <a:ext cx="1666875" cy="1504950"/>
                    </a:xfrm>
                    <a:prstGeom prst="rect">
                      <a:avLst/>
                    </a:prstGeom>
                    <a:noFill/>
                    <a:ln w="9525">
                      <a:noFill/>
                      <a:miter lim="800000"/>
                      <a:headEnd/>
                      <a:tailEnd/>
                    </a:ln>
                  </pic:spPr>
                </pic:pic>
              </a:graphicData>
            </a:graphic>
          </wp:inline>
        </w:drawing>
      </w:r>
    </w:p>
    <w:p w:rsidR="00096E7D" w:rsidRPr="006B5C50" w:rsidRDefault="00096E7D" w:rsidP="00096E7D">
      <w:pPr>
        <w:jc w:val="both"/>
        <w:rPr>
          <w:rFonts w:ascii="Arial" w:hAnsi="Arial" w:cs="Arial"/>
        </w:rPr>
      </w:pPr>
      <w:r>
        <w:rPr>
          <w:rFonts w:ascii="Arial" w:hAnsi="Arial" w:cs="Arial"/>
        </w:rPr>
        <w:t>Στο γιλέκο θα αναγράφεται με κεφαλαία γράμματα η ένδειξη &lt;&lt;ΔΗΜΟΣ ΞΑΝΘΗΣ&gt;&gt;</w:t>
      </w:r>
    </w:p>
    <w:p w:rsidR="00096E7D" w:rsidRDefault="00096E7D" w:rsidP="009C14B3">
      <w:pPr>
        <w:jc w:val="both"/>
        <w:rPr>
          <w:rFonts w:ascii="Arial" w:hAnsi="Arial" w:cs="Arial"/>
        </w:rPr>
      </w:pPr>
    </w:p>
    <w:p w:rsidR="009C14B3" w:rsidRDefault="009C14B3" w:rsidP="009C14B3">
      <w:pPr>
        <w:jc w:val="both"/>
        <w:rPr>
          <w:rFonts w:ascii="Arial" w:hAnsi="Arial" w:cs="Arial"/>
        </w:rPr>
      </w:pPr>
    </w:p>
    <w:p w:rsidR="00963188" w:rsidRDefault="00963188" w:rsidP="009C14B3">
      <w:pPr>
        <w:jc w:val="both"/>
        <w:rPr>
          <w:rFonts w:ascii="Arial" w:hAnsi="Arial" w:cs="Arial"/>
          <w:b/>
          <w:u w:val="single"/>
        </w:rPr>
      </w:pPr>
      <w:r w:rsidRPr="00963188">
        <w:rPr>
          <w:rFonts w:ascii="Arial" w:hAnsi="Arial" w:cs="Arial"/>
          <w:b/>
          <w:u w:val="single"/>
        </w:rPr>
        <w:t>ΝΙΤΣΕΡΑΔΕΣ</w:t>
      </w:r>
    </w:p>
    <w:p w:rsidR="00963188" w:rsidRDefault="00963188" w:rsidP="009C14B3">
      <w:pPr>
        <w:jc w:val="both"/>
        <w:rPr>
          <w:rFonts w:ascii="Arial" w:hAnsi="Arial" w:cs="Arial"/>
          <w:b/>
          <w:u w:val="single"/>
        </w:rPr>
      </w:pPr>
    </w:p>
    <w:p w:rsidR="00963188" w:rsidRDefault="00963188" w:rsidP="009C14B3">
      <w:pPr>
        <w:jc w:val="both"/>
        <w:rPr>
          <w:rFonts w:ascii="Arial" w:hAnsi="Arial" w:cs="Arial"/>
        </w:rPr>
      </w:pPr>
      <w:r>
        <w:rPr>
          <w:rFonts w:ascii="Arial" w:hAnsi="Arial" w:cs="Arial"/>
        </w:rPr>
        <w:t>Οι νιτσεράδες θα ακολουθούν τις προβλέψεις του ΕΝ 343 σε ότι αφορά τις μηχανικές αντοχές, την αντοχή στο πλύσιμο και τη σήμανση. Τα επίπεδα αντοχών θα είναι:</w:t>
      </w:r>
    </w:p>
    <w:p w:rsidR="00963188" w:rsidRDefault="00963188" w:rsidP="00963188">
      <w:pPr>
        <w:pStyle w:val="a3"/>
        <w:numPr>
          <w:ilvl w:val="0"/>
          <w:numId w:val="1"/>
        </w:numPr>
        <w:jc w:val="both"/>
        <w:rPr>
          <w:rFonts w:ascii="Arial" w:hAnsi="Arial" w:cs="Arial"/>
        </w:rPr>
      </w:pPr>
      <w:r>
        <w:rPr>
          <w:rFonts w:ascii="Arial" w:hAnsi="Arial" w:cs="Arial"/>
        </w:rPr>
        <w:t>Αδιαβροχοποίηση 3</w:t>
      </w:r>
    </w:p>
    <w:p w:rsidR="00963188" w:rsidRDefault="00963188" w:rsidP="00963188">
      <w:pPr>
        <w:pStyle w:val="a3"/>
        <w:numPr>
          <w:ilvl w:val="0"/>
          <w:numId w:val="1"/>
        </w:numPr>
        <w:jc w:val="both"/>
        <w:rPr>
          <w:rFonts w:ascii="Arial" w:hAnsi="Arial" w:cs="Arial"/>
        </w:rPr>
      </w:pPr>
      <w:r>
        <w:rPr>
          <w:rFonts w:ascii="Arial" w:hAnsi="Arial" w:cs="Arial"/>
        </w:rPr>
        <w:t>Διαπνοή 3</w:t>
      </w:r>
    </w:p>
    <w:p w:rsidR="00963188" w:rsidRDefault="00E74045" w:rsidP="00963188">
      <w:pPr>
        <w:jc w:val="both"/>
        <w:rPr>
          <w:rFonts w:ascii="Arial" w:hAnsi="Arial" w:cs="Arial"/>
        </w:rPr>
      </w:pPr>
      <w:r>
        <w:rPr>
          <w:rFonts w:ascii="Arial" w:hAnsi="Arial" w:cs="Arial"/>
        </w:rPr>
        <w:t xml:space="preserve">Οι υπόλοιπες απαιτήσεις (κλείσιμο με φερμουάρ ή και </w:t>
      </w:r>
      <w:r>
        <w:rPr>
          <w:rFonts w:ascii="Arial" w:hAnsi="Arial" w:cs="Arial"/>
          <w:lang w:val="en-US"/>
        </w:rPr>
        <w:t>velkro</w:t>
      </w:r>
      <w:r>
        <w:rPr>
          <w:rFonts w:ascii="Arial" w:hAnsi="Arial" w:cs="Arial"/>
        </w:rPr>
        <w:t>, τσέπες εσωτερικές ή εξωτερικές) πρέπει να καθορισθούν σε συνεννόηση με τους χρήστες. Θα έχουν κουκούλα η οποία, όταν δεν χρησιμοποιείται, θα τοποθετείται σε θήκη</w:t>
      </w:r>
      <w:r w:rsidR="00FB0951">
        <w:rPr>
          <w:rFonts w:ascii="Arial" w:hAnsi="Arial" w:cs="Arial"/>
        </w:rPr>
        <w:t xml:space="preserve"> </w:t>
      </w:r>
      <w:r>
        <w:rPr>
          <w:rFonts w:ascii="Arial" w:hAnsi="Arial" w:cs="Arial"/>
        </w:rPr>
        <w:t>που θα είναι στο πίσω μέρος της νιτσεράδας.</w:t>
      </w:r>
    </w:p>
    <w:p w:rsidR="00E264BA" w:rsidRDefault="00E264BA" w:rsidP="00963188">
      <w:pPr>
        <w:jc w:val="both"/>
        <w:rPr>
          <w:rFonts w:ascii="Arial" w:hAnsi="Arial" w:cs="Arial"/>
        </w:rPr>
      </w:pPr>
    </w:p>
    <w:p w:rsidR="00E264BA" w:rsidRDefault="00E264BA" w:rsidP="00963188">
      <w:pPr>
        <w:jc w:val="both"/>
        <w:rPr>
          <w:rFonts w:ascii="Arial" w:hAnsi="Arial" w:cs="Arial"/>
          <w:b/>
          <w:u w:val="single"/>
        </w:rPr>
      </w:pPr>
      <w:r>
        <w:rPr>
          <w:rFonts w:ascii="Arial" w:hAnsi="Arial" w:cs="Arial"/>
          <w:b/>
          <w:u w:val="single"/>
        </w:rPr>
        <w:t>ΣΤΟΛΕΣ ΠΡΟΣΤΑΣΙΑΣ ΑΠΟ ΧΗΜΙΚΑ</w:t>
      </w:r>
    </w:p>
    <w:p w:rsidR="00E264BA" w:rsidRDefault="00E264BA" w:rsidP="00963188">
      <w:pPr>
        <w:jc w:val="both"/>
        <w:rPr>
          <w:rFonts w:ascii="Arial" w:hAnsi="Arial" w:cs="Arial"/>
          <w:b/>
          <w:u w:val="single"/>
        </w:rPr>
      </w:pPr>
    </w:p>
    <w:p w:rsidR="00E264BA" w:rsidRDefault="00E264BA" w:rsidP="00963188">
      <w:pPr>
        <w:jc w:val="both"/>
        <w:rPr>
          <w:rFonts w:ascii="Arial" w:hAnsi="Arial" w:cs="Arial"/>
        </w:rPr>
      </w:pPr>
      <w:r>
        <w:rPr>
          <w:rFonts w:ascii="Arial" w:hAnsi="Arial" w:cs="Arial"/>
        </w:rPr>
        <w:t>Πεδίο χρήσης: Σε ψεκασμούς, βαφές.</w:t>
      </w:r>
    </w:p>
    <w:p w:rsidR="00E264BA" w:rsidRDefault="00E264BA" w:rsidP="00963188">
      <w:pPr>
        <w:jc w:val="both"/>
        <w:rPr>
          <w:rFonts w:ascii="Arial" w:hAnsi="Arial" w:cs="Arial"/>
        </w:rPr>
      </w:pPr>
      <w:r w:rsidRPr="00E264BA">
        <w:rPr>
          <w:rFonts w:ascii="Arial" w:hAnsi="Arial" w:cs="Arial"/>
          <w:u w:val="single"/>
        </w:rPr>
        <w:t xml:space="preserve"> Χαρακτηριστικά:</w:t>
      </w:r>
      <w:r>
        <w:rPr>
          <w:rFonts w:ascii="Arial" w:hAnsi="Arial" w:cs="Arial"/>
        </w:rPr>
        <w:t xml:space="preserve"> Ενιαίες στολές (</w:t>
      </w:r>
      <w:r>
        <w:rPr>
          <w:rFonts w:ascii="Arial" w:hAnsi="Arial" w:cs="Arial"/>
          <w:lang w:val="en-US"/>
        </w:rPr>
        <w:t>garment</w:t>
      </w:r>
      <w:r w:rsidRPr="00E264BA">
        <w:rPr>
          <w:rFonts w:ascii="Arial" w:hAnsi="Arial" w:cs="Arial"/>
        </w:rPr>
        <w:t xml:space="preserve">) </w:t>
      </w:r>
      <w:r>
        <w:rPr>
          <w:rFonts w:ascii="Arial" w:hAnsi="Arial" w:cs="Arial"/>
        </w:rPr>
        <w:t xml:space="preserve">από </w:t>
      </w:r>
      <w:r>
        <w:rPr>
          <w:rFonts w:ascii="Arial" w:hAnsi="Arial" w:cs="Arial"/>
          <w:lang w:val="en-US"/>
        </w:rPr>
        <w:t>Tyvek</w:t>
      </w:r>
      <w:r w:rsidRPr="00E264BA">
        <w:rPr>
          <w:rFonts w:ascii="Arial" w:hAnsi="Arial" w:cs="Arial"/>
        </w:rPr>
        <w:t xml:space="preserve"> </w:t>
      </w:r>
      <w:r>
        <w:rPr>
          <w:rFonts w:ascii="Arial" w:hAnsi="Arial" w:cs="Arial"/>
        </w:rPr>
        <w:t>ή ισοδύναμα υλικά που προστατεύουν από πιτσιλίσματα χημικών ουσιών και σκόνες ενώ παράλληλα επιτρέπουν την αναπνοή του δέρματος.</w:t>
      </w:r>
    </w:p>
    <w:p w:rsidR="00E264BA" w:rsidRDefault="00E264BA" w:rsidP="00963188">
      <w:pPr>
        <w:jc w:val="both"/>
        <w:rPr>
          <w:rFonts w:ascii="Arial" w:hAnsi="Arial" w:cs="Arial"/>
        </w:rPr>
      </w:pPr>
      <w:r w:rsidRPr="00E264BA">
        <w:rPr>
          <w:rFonts w:ascii="Arial" w:hAnsi="Arial" w:cs="Arial"/>
          <w:u w:val="single"/>
        </w:rPr>
        <w:t>Πρότυπα</w:t>
      </w:r>
      <w:r>
        <w:rPr>
          <w:rFonts w:ascii="Arial" w:hAnsi="Arial" w:cs="Arial"/>
        </w:rPr>
        <w:t>: ΕΝ 340, 463</w:t>
      </w:r>
    </w:p>
    <w:p w:rsidR="00E264BA" w:rsidRDefault="00E264BA" w:rsidP="00963188">
      <w:pPr>
        <w:jc w:val="both"/>
        <w:rPr>
          <w:rFonts w:ascii="Arial" w:hAnsi="Arial" w:cs="Arial"/>
        </w:rPr>
      </w:pPr>
      <w:r w:rsidRPr="00E264BA">
        <w:rPr>
          <w:rFonts w:ascii="Arial" w:hAnsi="Arial" w:cs="Arial"/>
          <w:u w:val="single"/>
        </w:rPr>
        <w:t>Σήμανση</w:t>
      </w:r>
      <w:r>
        <w:rPr>
          <w:rFonts w:ascii="Arial" w:hAnsi="Arial" w:cs="Arial"/>
        </w:rPr>
        <w:t>:</w:t>
      </w:r>
    </w:p>
    <w:p w:rsidR="00E264BA" w:rsidRDefault="00E264BA" w:rsidP="00E264BA">
      <w:pPr>
        <w:pStyle w:val="a3"/>
        <w:numPr>
          <w:ilvl w:val="0"/>
          <w:numId w:val="1"/>
        </w:numPr>
        <w:jc w:val="both"/>
        <w:rPr>
          <w:rFonts w:ascii="Arial" w:hAnsi="Arial" w:cs="Arial"/>
        </w:rPr>
      </w:pPr>
      <w:r>
        <w:rPr>
          <w:rFonts w:ascii="Arial" w:hAnsi="Arial" w:cs="Arial"/>
          <w:lang w:val="en-US"/>
        </w:rPr>
        <w:t>CE</w:t>
      </w:r>
    </w:p>
    <w:p w:rsidR="00E264BA" w:rsidRDefault="00E264BA" w:rsidP="00E264BA">
      <w:pPr>
        <w:pStyle w:val="a3"/>
        <w:numPr>
          <w:ilvl w:val="0"/>
          <w:numId w:val="1"/>
        </w:numPr>
        <w:jc w:val="both"/>
        <w:rPr>
          <w:rFonts w:ascii="Arial" w:hAnsi="Arial" w:cs="Arial"/>
        </w:rPr>
      </w:pPr>
      <w:r>
        <w:rPr>
          <w:rFonts w:ascii="Arial" w:hAnsi="Arial" w:cs="Arial"/>
        </w:rPr>
        <w:t>Κατασκευαστής, Κωδικός προϊόντος, Εργαστήριο πιστοποίησης, Έτος κατασκευής</w:t>
      </w:r>
    </w:p>
    <w:p w:rsidR="00E264BA" w:rsidRDefault="00E264BA" w:rsidP="00E264BA">
      <w:pPr>
        <w:pStyle w:val="a3"/>
        <w:numPr>
          <w:ilvl w:val="0"/>
          <w:numId w:val="1"/>
        </w:numPr>
        <w:jc w:val="both"/>
        <w:rPr>
          <w:rFonts w:ascii="Arial" w:hAnsi="Arial" w:cs="Arial"/>
        </w:rPr>
      </w:pPr>
      <w:r>
        <w:rPr>
          <w:rFonts w:ascii="Arial" w:hAnsi="Arial" w:cs="Arial"/>
        </w:rPr>
        <w:t>Εικονόσημο προστασίας από πιτσιλίσματα χημικών ουσιών.</w:t>
      </w:r>
    </w:p>
    <w:p w:rsidR="00E264BA" w:rsidRDefault="00E264BA" w:rsidP="00E264BA">
      <w:pPr>
        <w:pStyle w:val="a3"/>
        <w:numPr>
          <w:ilvl w:val="0"/>
          <w:numId w:val="1"/>
        </w:numPr>
        <w:jc w:val="both"/>
        <w:rPr>
          <w:rFonts w:ascii="Arial" w:hAnsi="Arial" w:cs="Arial"/>
        </w:rPr>
      </w:pPr>
      <w:r>
        <w:rPr>
          <w:rFonts w:ascii="Arial" w:hAnsi="Arial" w:cs="Arial"/>
        </w:rPr>
        <w:t>Κωδικοί 4 προστασία από αερολύματα (</w:t>
      </w:r>
      <w:r w:rsidR="00EC3248">
        <w:rPr>
          <w:rFonts w:ascii="Arial" w:hAnsi="Arial" w:cs="Arial"/>
          <w:lang w:val="en-US"/>
        </w:rPr>
        <w:t>spray</w:t>
      </w:r>
      <w:r w:rsidR="00EC3248" w:rsidRPr="00EC3248">
        <w:rPr>
          <w:rFonts w:ascii="Arial" w:hAnsi="Arial" w:cs="Arial"/>
        </w:rPr>
        <w:t xml:space="preserve">), 5 </w:t>
      </w:r>
      <w:r w:rsidR="00EC3248">
        <w:rPr>
          <w:rFonts w:ascii="Arial" w:hAnsi="Arial" w:cs="Arial"/>
        </w:rPr>
        <w:t>προστασία από σκόνες, 6 προστασία από πιτσιλίσματα υγρών ουσιών</w:t>
      </w:r>
    </w:p>
    <w:p w:rsidR="00EC3248" w:rsidRDefault="00EC3248" w:rsidP="00EC3248">
      <w:pPr>
        <w:jc w:val="both"/>
        <w:rPr>
          <w:rFonts w:ascii="Arial" w:hAnsi="Arial" w:cs="Arial"/>
        </w:rPr>
      </w:pPr>
    </w:p>
    <w:p w:rsidR="00EC3248" w:rsidRPr="00EC3248" w:rsidRDefault="00EC3248" w:rsidP="00EC3248">
      <w:pPr>
        <w:jc w:val="both"/>
        <w:rPr>
          <w:rFonts w:ascii="Arial" w:hAnsi="Arial" w:cs="Arial"/>
        </w:rPr>
      </w:pPr>
      <w:r>
        <w:rPr>
          <w:rFonts w:ascii="Arial" w:hAnsi="Arial" w:cs="Arial"/>
        </w:rPr>
        <w:lastRenderedPageBreak/>
        <w:t xml:space="preserve">                                                    </w:t>
      </w:r>
      <w:r w:rsidR="006D3CCF">
        <w:rPr>
          <w:rFonts w:ascii="Arial" w:hAnsi="Arial" w:cs="Arial"/>
          <w:noProof/>
          <w:lang w:eastAsia="el-GR"/>
        </w:rPr>
        <w:drawing>
          <wp:inline distT="0" distB="0" distL="0" distR="0">
            <wp:extent cx="1209675" cy="981075"/>
            <wp:effectExtent l="19050" t="0" r="9525" b="0"/>
            <wp:docPr id="1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6" cstate="print"/>
                    <a:srcRect/>
                    <a:stretch>
                      <a:fillRect/>
                    </a:stretch>
                  </pic:blipFill>
                  <pic:spPr bwMode="auto">
                    <a:xfrm>
                      <a:off x="0" y="0"/>
                      <a:ext cx="1209675" cy="981075"/>
                    </a:xfrm>
                    <a:prstGeom prst="rect">
                      <a:avLst/>
                    </a:prstGeom>
                    <a:noFill/>
                    <a:ln w="9525">
                      <a:noFill/>
                      <a:miter lim="800000"/>
                      <a:headEnd/>
                      <a:tailEnd/>
                    </a:ln>
                  </pic:spPr>
                </pic:pic>
              </a:graphicData>
            </a:graphic>
          </wp:inline>
        </w:drawing>
      </w:r>
    </w:p>
    <w:p w:rsidR="00EC3248" w:rsidRDefault="00EC3248" w:rsidP="00963188">
      <w:pPr>
        <w:jc w:val="both"/>
        <w:rPr>
          <w:rFonts w:ascii="Arial" w:hAnsi="Arial" w:cs="Arial"/>
        </w:rPr>
      </w:pPr>
      <w:r>
        <w:rPr>
          <w:rFonts w:ascii="Arial" w:hAnsi="Arial" w:cs="Arial"/>
        </w:rPr>
        <w:t xml:space="preserve">                                   </w:t>
      </w:r>
    </w:p>
    <w:p w:rsidR="00EE797D" w:rsidRDefault="00EE797D" w:rsidP="00963188">
      <w:pPr>
        <w:jc w:val="both"/>
        <w:rPr>
          <w:rFonts w:ascii="Arial" w:hAnsi="Arial" w:cs="Arial"/>
        </w:rPr>
      </w:pPr>
    </w:p>
    <w:p w:rsidR="00EE797D" w:rsidRDefault="00EE797D" w:rsidP="00963188">
      <w:pPr>
        <w:jc w:val="both"/>
        <w:rPr>
          <w:rFonts w:ascii="Arial" w:hAnsi="Arial" w:cs="Arial"/>
          <w:b/>
          <w:u w:val="single"/>
        </w:rPr>
      </w:pPr>
      <w:r>
        <w:rPr>
          <w:rFonts w:ascii="Arial" w:hAnsi="Arial" w:cs="Arial"/>
          <w:b/>
          <w:u w:val="single"/>
        </w:rPr>
        <w:t>ΠΟΔΙΕΣ ΣΥΓΚΟΛΛΗΤΩΝ</w:t>
      </w:r>
    </w:p>
    <w:p w:rsidR="00EE797D" w:rsidRDefault="00EE797D" w:rsidP="00963188">
      <w:pPr>
        <w:jc w:val="both"/>
        <w:rPr>
          <w:rFonts w:ascii="Arial" w:hAnsi="Arial" w:cs="Arial"/>
          <w:b/>
          <w:u w:val="single"/>
        </w:rPr>
      </w:pPr>
    </w:p>
    <w:p w:rsidR="00EE797D" w:rsidRDefault="00EE797D" w:rsidP="00963188">
      <w:pPr>
        <w:jc w:val="both"/>
        <w:rPr>
          <w:rFonts w:ascii="Arial" w:hAnsi="Arial" w:cs="Arial"/>
        </w:rPr>
      </w:pPr>
      <w:r>
        <w:rPr>
          <w:rFonts w:ascii="Arial" w:hAnsi="Arial" w:cs="Arial"/>
        </w:rPr>
        <w:t>Πεδίο χρήσης: Συγκολλήσεις</w:t>
      </w:r>
    </w:p>
    <w:p w:rsidR="00EE797D" w:rsidRDefault="00EE797D" w:rsidP="00963188">
      <w:pPr>
        <w:jc w:val="both"/>
        <w:rPr>
          <w:rFonts w:ascii="Arial" w:hAnsi="Arial" w:cs="Arial"/>
        </w:rPr>
      </w:pPr>
      <w:r>
        <w:rPr>
          <w:rFonts w:ascii="Arial" w:hAnsi="Arial" w:cs="Arial"/>
          <w:u w:val="single"/>
        </w:rPr>
        <w:t>Χα</w:t>
      </w:r>
      <w:r w:rsidRPr="00EE797D">
        <w:rPr>
          <w:rFonts w:ascii="Arial" w:hAnsi="Arial" w:cs="Arial"/>
          <w:u w:val="single"/>
        </w:rPr>
        <w:t>ρακτηρισ</w:t>
      </w:r>
      <w:r>
        <w:rPr>
          <w:rFonts w:ascii="Arial" w:hAnsi="Arial" w:cs="Arial"/>
          <w:u w:val="single"/>
        </w:rPr>
        <w:t>τ</w:t>
      </w:r>
      <w:r w:rsidRPr="00EE797D">
        <w:rPr>
          <w:rFonts w:ascii="Arial" w:hAnsi="Arial" w:cs="Arial"/>
          <w:u w:val="single"/>
        </w:rPr>
        <w:t>ικά</w:t>
      </w:r>
      <w:r>
        <w:rPr>
          <w:rFonts w:ascii="Arial" w:hAnsi="Arial" w:cs="Arial"/>
        </w:rPr>
        <w:t>: Ποδίες από ειδικά επεξεργασμένο πυρίμαχο δέρμα (κρούτα)</w:t>
      </w:r>
    </w:p>
    <w:p w:rsidR="00EE797D" w:rsidRDefault="00EE797D" w:rsidP="00963188">
      <w:pPr>
        <w:jc w:val="both"/>
        <w:rPr>
          <w:rFonts w:ascii="Arial" w:hAnsi="Arial" w:cs="Arial"/>
        </w:rPr>
      </w:pPr>
      <w:r w:rsidRPr="00EE797D">
        <w:rPr>
          <w:rFonts w:ascii="Arial" w:hAnsi="Arial" w:cs="Arial"/>
          <w:u w:val="single"/>
        </w:rPr>
        <w:t>Πρότυπα:</w:t>
      </w:r>
      <w:r>
        <w:rPr>
          <w:rFonts w:ascii="Arial" w:hAnsi="Arial" w:cs="Arial"/>
          <w:u w:val="single"/>
        </w:rPr>
        <w:t xml:space="preserve"> </w:t>
      </w:r>
      <w:r>
        <w:rPr>
          <w:rFonts w:ascii="Arial" w:hAnsi="Arial" w:cs="Arial"/>
        </w:rPr>
        <w:t>ΕΝ370</w:t>
      </w:r>
    </w:p>
    <w:p w:rsidR="00EE797D" w:rsidRDefault="00EE797D" w:rsidP="00963188">
      <w:pPr>
        <w:jc w:val="both"/>
        <w:rPr>
          <w:rFonts w:ascii="Arial" w:hAnsi="Arial" w:cs="Arial"/>
        </w:rPr>
      </w:pPr>
      <w:r w:rsidRPr="00EE797D">
        <w:rPr>
          <w:rFonts w:ascii="Arial" w:hAnsi="Arial" w:cs="Arial"/>
          <w:u w:val="single"/>
        </w:rPr>
        <w:t>Σήμανση</w:t>
      </w:r>
      <w:r>
        <w:rPr>
          <w:rFonts w:ascii="Arial" w:hAnsi="Arial" w:cs="Arial"/>
        </w:rPr>
        <w:t xml:space="preserve">: </w:t>
      </w:r>
    </w:p>
    <w:p w:rsidR="00EE797D" w:rsidRPr="00EE797D" w:rsidRDefault="00EE797D" w:rsidP="00EE797D">
      <w:pPr>
        <w:pStyle w:val="a3"/>
        <w:numPr>
          <w:ilvl w:val="0"/>
          <w:numId w:val="1"/>
        </w:numPr>
        <w:jc w:val="both"/>
        <w:rPr>
          <w:rFonts w:ascii="Arial" w:hAnsi="Arial" w:cs="Arial"/>
        </w:rPr>
      </w:pPr>
      <w:r>
        <w:rPr>
          <w:rFonts w:ascii="Arial" w:hAnsi="Arial" w:cs="Arial"/>
          <w:lang w:val="en-US"/>
        </w:rPr>
        <w:t>CE</w:t>
      </w:r>
    </w:p>
    <w:p w:rsidR="00EE797D" w:rsidRDefault="00EE797D" w:rsidP="00EE797D">
      <w:pPr>
        <w:pStyle w:val="a3"/>
        <w:numPr>
          <w:ilvl w:val="0"/>
          <w:numId w:val="1"/>
        </w:numPr>
        <w:jc w:val="both"/>
        <w:rPr>
          <w:rFonts w:ascii="Arial" w:hAnsi="Arial" w:cs="Arial"/>
        </w:rPr>
      </w:pPr>
      <w:r>
        <w:rPr>
          <w:rFonts w:ascii="Arial" w:hAnsi="Arial" w:cs="Arial"/>
        </w:rPr>
        <w:t>Κατασκευαστής, Κωδικός προϊόντος, Εργαστήριο πιστοποίησης, Έτος κατασκευής</w:t>
      </w:r>
    </w:p>
    <w:p w:rsidR="00EE797D" w:rsidRDefault="00EE797D" w:rsidP="00EE797D">
      <w:pPr>
        <w:pStyle w:val="a3"/>
        <w:numPr>
          <w:ilvl w:val="0"/>
          <w:numId w:val="1"/>
        </w:numPr>
        <w:jc w:val="both"/>
        <w:rPr>
          <w:rFonts w:ascii="Arial" w:hAnsi="Arial" w:cs="Arial"/>
        </w:rPr>
      </w:pPr>
      <w:r>
        <w:rPr>
          <w:rFonts w:ascii="Arial" w:hAnsi="Arial" w:cs="Arial"/>
        </w:rPr>
        <w:t>Εικονόσημο προστασίας από θερμότητα.</w:t>
      </w:r>
    </w:p>
    <w:p w:rsidR="00EE797D" w:rsidRPr="00EE797D" w:rsidRDefault="00EE797D" w:rsidP="00EE797D">
      <w:pPr>
        <w:jc w:val="both"/>
        <w:rPr>
          <w:rFonts w:ascii="Arial" w:hAnsi="Arial" w:cs="Arial"/>
        </w:rPr>
      </w:pPr>
      <w:r>
        <w:rPr>
          <w:rFonts w:ascii="Arial" w:hAnsi="Arial" w:cs="Arial"/>
        </w:rPr>
        <w:t xml:space="preserve">                                             </w:t>
      </w:r>
      <w:r w:rsidR="006D3CCF">
        <w:rPr>
          <w:rFonts w:ascii="Arial" w:hAnsi="Arial" w:cs="Arial"/>
          <w:noProof/>
          <w:lang w:eastAsia="el-GR"/>
        </w:rPr>
        <w:drawing>
          <wp:inline distT="0" distB="0" distL="0" distR="0">
            <wp:extent cx="1181100" cy="1181100"/>
            <wp:effectExtent l="19050" t="0" r="0" b="0"/>
            <wp:docPr id="12"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7" cstate="print"/>
                    <a:srcRect/>
                    <a:stretch>
                      <a:fillRect/>
                    </a:stretch>
                  </pic:blipFill>
                  <pic:spPr bwMode="auto">
                    <a:xfrm>
                      <a:off x="0" y="0"/>
                      <a:ext cx="1181100" cy="1181100"/>
                    </a:xfrm>
                    <a:prstGeom prst="rect">
                      <a:avLst/>
                    </a:prstGeom>
                    <a:noFill/>
                    <a:ln w="9525">
                      <a:noFill/>
                      <a:miter lim="800000"/>
                      <a:headEnd/>
                      <a:tailEnd/>
                    </a:ln>
                  </pic:spPr>
                </pic:pic>
              </a:graphicData>
            </a:graphic>
          </wp:inline>
        </w:drawing>
      </w:r>
    </w:p>
    <w:p w:rsidR="00EC3248" w:rsidRDefault="00EC3248" w:rsidP="00963188">
      <w:pPr>
        <w:jc w:val="both"/>
        <w:rPr>
          <w:rFonts w:ascii="Arial" w:hAnsi="Arial" w:cs="Arial"/>
        </w:rPr>
      </w:pPr>
    </w:p>
    <w:p w:rsidR="00E74045" w:rsidRPr="00584C01" w:rsidRDefault="00E74045" w:rsidP="00E74045">
      <w:pPr>
        <w:jc w:val="both"/>
        <w:rPr>
          <w:rFonts w:ascii="Arial" w:hAnsi="Arial" w:cs="Arial"/>
        </w:rPr>
      </w:pPr>
      <w:r w:rsidRPr="00584C01">
        <w:rPr>
          <w:rFonts w:ascii="Arial" w:hAnsi="Arial" w:cs="Arial"/>
          <w:b/>
          <w:u w:val="single"/>
        </w:rPr>
        <w:t>ΚΑΠΕΛΑ</w:t>
      </w:r>
      <w:r w:rsidRPr="00584C01">
        <w:rPr>
          <w:rFonts w:ascii="Arial" w:hAnsi="Arial" w:cs="Arial"/>
        </w:rPr>
        <w:t xml:space="preserve"> </w:t>
      </w:r>
    </w:p>
    <w:p w:rsidR="00E74045" w:rsidRDefault="00BF45B4" w:rsidP="00E74045">
      <w:pPr>
        <w:jc w:val="both"/>
        <w:rPr>
          <w:rFonts w:ascii="Arial" w:hAnsi="Arial" w:cs="Arial"/>
        </w:rPr>
      </w:pPr>
      <w:r>
        <w:rPr>
          <w:rFonts w:ascii="Arial" w:hAnsi="Arial" w:cs="Arial"/>
        </w:rPr>
        <w:t xml:space="preserve">Θα είναι κατασκευασμένα από ψάθα, καλής ποιότητας που δε θα φθείρεται. Θα είναι πλεκτά με ενιαία πλέξη. Θα έχουν λάστιχο συγκράτησης και περιμετρική προέκταση σκίασης τουλάχιστον 10 </w:t>
      </w:r>
      <w:r>
        <w:rPr>
          <w:rFonts w:ascii="Arial" w:hAnsi="Arial" w:cs="Arial"/>
          <w:lang w:val="en-US"/>
        </w:rPr>
        <w:t>cm</w:t>
      </w:r>
      <w:r>
        <w:rPr>
          <w:rFonts w:ascii="Arial" w:hAnsi="Arial" w:cs="Arial"/>
        </w:rPr>
        <w:t>.</w:t>
      </w:r>
    </w:p>
    <w:p w:rsidR="006C04AD" w:rsidRDefault="006C04AD" w:rsidP="009C14B3">
      <w:pPr>
        <w:jc w:val="both"/>
        <w:rPr>
          <w:rFonts w:ascii="Arial" w:hAnsi="Arial" w:cs="Arial"/>
        </w:rPr>
      </w:pPr>
    </w:p>
    <w:p w:rsidR="006C04AD" w:rsidRPr="009C14B3" w:rsidRDefault="006C04AD" w:rsidP="009C14B3">
      <w:pPr>
        <w:jc w:val="both"/>
        <w:rPr>
          <w:rFonts w:ascii="Arial" w:hAnsi="Arial" w:cs="Arial"/>
        </w:rPr>
      </w:pPr>
    </w:p>
    <w:p w:rsidR="00C17299" w:rsidRDefault="009C14B3" w:rsidP="002E24B3">
      <w:pPr>
        <w:jc w:val="both"/>
        <w:rPr>
          <w:rFonts w:ascii="Arial" w:hAnsi="Arial" w:cs="Arial"/>
          <w:b/>
          <w:u w:val="single"/>
        </w:rPr>
      </w:pPr>
      <w:r w:rsidRPr="009C14B3">
        <w:rPr>
          <w:rFonts w:ascii="Arial" w:hAnsi="Arial" w:cs="Arial"/>
          <w:b/>
          <w:u w:val="single"/>
        </w:rPr>
        <w:t>ΓΑΛΟΤΣΕΣ</w:t>
      </w:r>
    </w:p>
    <w:p w:rsidR="009C14B3" w:rsidRDefault="009C14B3" w:rsidP="002E24B3">
      <w:pPr>
        <w:jc w:val="both"/>
        <w:rPr>
          <w:rFonts w:ascii="Arial" w:hAnsi="Arial" w:cs="Arial"/>
          <w:b/>
          <w:u w:val="single"/>
        </w:rPr>
      </w:pPr>
    </w:p>
    <w:p w:rsidR="009C14B3" w:rsidRDefault="009C14B3" w:rsidP="002E24B3">
      <w:pPr>
        <w:jc w:val="both"/>
        <w:rPr>
          <w:rFonts w:ascii="Arial" w:hAnsi="Arial" w:cs="Arial"/>
        </w:rPr>
      </w:pPr>
      <w:r>
        <w:rPr>
          <w:rFonts w:ascii="Arial" w:hAnsi="Arial" w:cs="Arial"/>
        </w:rPr>
        <w:t>Πεδίο χρήσης: εργασίες σε υπαίθριο κατά τους χειμερινούς μήνες.</w:t>
      </w:r>
    </w:p>
    <w:p w:rsidR="009C14B3" w:rsidRDefault="009C14B3" w:rsidP="002E24B3">
      <w:pPr>
        <w:jc w:val="both"/>
        <w:rPr>
          <w:rFonts w:ascii="Arial" w:hAnsi="Arial" w:cs="Arial"/>
        </w:rPr>
      </w:pPr>
      <w:r>
        <w:rPr>
          <w:rFonts w:ascii="Arial" w:hAnsi="Arial" w:cs="Arial"/>
          <w:u w:val="single"/>
        </w:rPr>
        <w:t>Χαρακτηριστικά:</w:t>
      </w:r>
      <w:r>
        <w:rPr>
          <w:rFonts w:ascii="Arial" w:hAnsi="Arial" w:cs="Arial"/>
        </w:rPr>
        <w:t xml:space="preserve"> Αδιάβροχη </w:t>
      </w:r>
      <w:r w:rsidR="00736BE2">
        <w:rPr>
          <w:rFonts w:ascii="Arial" w:hAnsi="Arial" w:cs="Arial"/>
        </w:rPr>
        <w:t>μπότα από συνθετικό υλικό με αντιολισθητική σόλα προστατευτικά δακτύλων και προστατευτικό έναντι διάτρησης,</w:t>
      </w:r>
    </w:p>
    <w:p w:rsidR="00736BE2" w:rsidRDefault="00736BE2" w:rsidP="002E24B3">
      <w:pPr>
        <w:jc w:val="both"/>
        <w:rPr>
          <w:rFonts w:ascii="Arial" w:hAnsi="Arial" w:cs="Arial"/>
        </w:rPr>
      </w:pPr>
      <w:r w:rsidRPr="00736BE2">
        <w:rPr>
          <w:rFonts w:ascii="Arial" w:hAnsi="Arial" w:cs="Arial"/>
          <w:u w:val="single"/>
        </w:rPr>
        <w:t>Πρότυπο</w:t>
      </w:r>
      <w:r>
        <w:rPr>
          <w:rFonts w:ascii="Arial" w:hAnsi="Arial" w:cs="Arial"/>
        </w:rPr>
        <w:t>:  ΕΝ 344, 345</w:t>
      </w:r>
    </w:p>
    <w:p w:rsidR="00736BE2" w:rsidRDefault="00736BE2" w:rsidP="002E24B3">
      <w:pPr>
        <w:jc w:val="both"/>
        <w:rPr>
          <w:rFonts w:ascii="Arial" w:hAnsi="Arial" w:cs="Arial"/>
          <w:lang w:val="en-US"/>
        </w:rPr>
      </w:pPr>
      <w:r w:rsidRPr="00736BE2">
        <w:rPr>
          <w:rFonts w:ascii="Arial" w:hAnsi="Arial" w:cs="Arial"/>
          <w:u w:val="single"/>
        </w:rPr>
        <w:t xml:space="preserve">Σήμανση: </w:t>
      </w:r>
      <w:r>
        <w:rPr>
          <w:rFonts w:ascii="Arial" w:hAnsi="Arial" w:cs="Arial"/>
        </w:rPr>
        <w:t xml:space="preserve"> </w:t>
      </w:r>
    </w:p>
    <w:p w:rsidR="00736BE2" w:rsidRDefault="00736BE2" w:rsidP="00736BE2">
      <w:pPr>
        <w:pStyle w:val="a3"/>
        <w:numPr>
          <w:ilvl w:val="0"/>
          <w:numId w:val="1"/>
        </w:numPr>
        <w:jc w:val="both"/>
        <w:rPr>
          <w:rFonts w:ascii="Arial" w:hAnsi="Arial" w:cs="Arial"/>
          <w:lang w:val="en-US"/>
        </w:rPr>
      </w:pPr>
      <w:r>
        <w:rPr>
          <w:rFonts w:ascii="Arial" w:hAnsi="Arial" w:cs="Arial"/>
          <w:lang w:val="en-US"/>
        </w:rPr>
        <w:t>CE</w:t>
      </w:r>
    </w:p>
    <w:p w:rsidR="00736BE2" w:rsidRDefault="00736BE2" w:rsidP="00736BE2">
      <w:pPr>
        <w:pStyle w:val="a3"/>
        <w:numPr>
          <w:ilvl w:val="0"/>
          <w:numId w:val="1"/>
        </w:numPr>
        <w:jc w:val="both"/>
        <w:rPr>
          <w:rFonts w:ascii="Arial" w:hAnsi="Arial" w:cs="Arial"/>
        </w:rPr>
      </w:pPr>
      <w:r>
        <w:rPr>
          <w:rFonts w:ascii="Arial" w:hAnsi="Arial" w:cs="Arial"/>
        </w:rPr>
        <w:lastRenderedPageBreak/>
        <w:t>Κατασκευαστής, κωδικός προϊόντος, έτος κατασκευής, μέγεθος</w:t>
      </w:r>
    </w:p>
    <w:p w:rsidR="00736BE2" w:rsidRDefault="00736BE2" w:rsidP="00736BE2">
      <w:pPr>
        <w:pStyle w:val="a3"/>
        <w:numPr>
          <w:ilvl w:val="0"/>
          <w:numId w:val="1"/>
        </w:numPr>
        <w:jc w:val="both"/>
        <w:rPr>
          <w:rFonts w:ascii="Arial" w:hAnsi="Arial" w:cs="Arial"/>
        </w:rPr>
      </w:pPr>
      <w:r>
        <w:rPr>
          <w:rFonts w:ascii="Arial" w:hAnsi="Arial" w:cs="Arial"/>
        </w:rPr>
        <w:t xml:space="preserve">Το σύμβολο </w:t>
      </w:r>
      <w:r>
        <w:rPr>
          <w:rFonts w:ascii="Arial" w:hAnsi="Arial" w:cs="Arial"/>
          <w:lang w:val="en-US"/>
        </w:rPr>
        <w:t>S</w:t>
      </w:r>
      <w:r>
        <w:rPr>
          <w:rFonts w:ascii="Arial" w:hAnsi="Arial" w:cs="Arial"/>
        </w:rPr>
        <w:t>5 που συμβολίζει :</w:t>
      </w:r>
    </w:p>
    <w:p w:rsidR="00736BE2" w:rsidRDefault="00736BE2" w:rsidP="00736BE2">
      <w:pPr>
        <w:pStyle w:val="a3"/>
        <w:numPr>
          <w:ilvl w:val="0"/>
          <w:numId w:val="1"/>
        </w:numPr>
        <w:jc w:val="both"/>
        <w:rPr>
          <w:rFonts w:ascii="Arial" w:hAnsi="Arial" w:cs="Arial"/>
        </w:rPr>
      </w:pPr>
      <w:r>
        <w:rPr>
          <w:rFonts w:ascii="Arial" w:hAnsi="Arial" w:cs="Arial"/>
        </w:rPr>
        <w:t>Προστασία δακτύλων</w:t>
      </w:r>
    </w:p>
    <w:p w:rsidR="00736BE2" w:rsidRDefault="00736BE2" w:rsidP="00736BE2">
      <w:pPr>
        <w:pStyle w:val="a3"/>
        <w:numPr>
          <w:ilvl w:val="0"/>
          <w:numId w:val="1"/>
        </w:numPr>
        <w:jc w:val="both"/>
        <w:rPr>
          <w:rFonts w:ascii="Arial" w:hAnsi="Arial" w:cs="Arial"/>
        </w:rPr>
      </w:pPr>
      <w:r>
        <w:rPr>
          <w:rFonts w:ascii="Arial" w:hAnsi="Arial" w:cs="Arial"/>
        </w:rPr>
        <w:t>Απορρόφηση μηχανικής ενέργειας στη φτέρνα</w:t>
      </w:r>
    </w:p>
    <w:p w:rsidR="00736BE2" w:rsidRDefault="00736BE2" w:rsidP="00736BE2">
      <w:pPr>
        <w:pStyle w:val="a3"/>
        <w:numPr>
          <w:ilvl w:val="0"/>
          <w:numId w:val="1"/>
        </w:numPr>
        <w:jc w:val="both"/>
        <w:rPr>
          <w:rFonts w:ascii="Arial" w:hAnsi="Arial" w:cs="Arial"/>
        </w:rPr>
      </w:pPr>
      <w:r>
        <w:rPr>
          <w:rFonts w:ascii="Arial" w:hAnsi="Arial" w:cs="Arial"/>
        </w:rPr>
        <w:t>Υδατοπερατότητα και απορρόφηση νερού</w:t>
      </w:r>
    </w:p>
    <w:p w:rsidR="00736BE2" w:rsidRDefault="00736BE2" w:rsidP="00736BE2">
      <w:pPr>
        <w:pStyle w:val="a3"/>
        <w:numPr>
          <w:ilvl w:val="0"/>
          <w:numId w:val="1"/>
        </w:numPr>
        <w:jc w:val="both"/>
        <w:rPr>
          <w:rFonts w:ascii="Arial" w:hAnsi="Arial" w:cs="Arial"/>
        </w:rPr>
      </w:pPr>
      <w:r>
        <w:rPr>
          <w:rFonts w:ascii="Arial" w:hAnsi="Arial" w:cs="Arial"/>
        </w:rPr>
        <w:t>Προστασία σόλας έναντι διάτρησης</w:t>
      </w:r>
    </w:p>
    <w:p w:rsidR="00736BE2" w:rsidRDefault="00736BE2" w:rsidP="00736BE2">
      <w:pPr>
        <w:pStyle w:val="a3"/>
        <w:numPr>
          <w:ilvl w:val="0"/>
          <w:numId w:val="1"/>
        </w:numPr>
        <w:jc w:val="both"/>
        <w:rPr>
          <w:rFonts w:ascii="Arial" w:hAnsi="Arial" w:cs="Arial"/>
        </w:rPr>
      </w:pPr>
      <w:r>
        <w:rPr>
          <w:rFonts w:ascii="Arial" w:hAnsi="Arial" w:cs="Arial"/>
        </w:rPr>
        <w:t>Αντιστατικές ιδιότητες.</w:t>
      </w:r>
    </w:p>
    <w:p w:rsidR="002D0153" w:rsidRDefault="002D0153" w:rsidP="002D0153">
      <w:pPr>
        <w:jc w:val="both"/>
        <w:rPr>
          <w:rFonts w:ascii="Arial" w:hAnsi="Arial" w:cs="Arial"/>
        </w:rPr>
      </w:pPr>
    </w:p>
    <w:p w:rsidR="002D0153" w:rsidRDefault="002D0153" w:rsidP="002D0153">
      <w:pPr>
        <w:jc w:val="both"/>
        <w:rPr>
          <w:rFonts w:ascii="Arial" w:hAnsi="Arial" w:cs="Arial"/>
        </w:rPr>
      </w:pPr>
      <w:bookmarkStart w:id="3" w:name="_Hlk501013106"/>
      <w:r>
        <w:rPr>
          <w:rFonts w:ascii="Arial" w:hAnsi="Arial" w:cs="Arial"/>
          <w:b/>
          <w:u w:val="single"/>
        </w:rPr>
        <w:t xml:space="preserve">ΑΡΒΥΛΑ ΑΣΦΑΛΕΙΑΣ </w:t>
      </w:r>
    </w:p>
    <w:bookmarkEnd w:id="3"/>
    <w:p w:rsidR="002D0153" w:rsidRDefault="002D0153" w:rsidP="002D0153">
      <w:pPr>
        <w:jc w:val="both"/>
        <w:rPr>
          <w:rFonts w:ascii="Arial" w:hAnsi="Arial" w:cs="Arial"/>
        </w:rPr>
      </w:pPr>
    </w:p>
    <w:p w:rsidR="002D0153" w:rsidRDefault="002D0153" w:rsidP="002D0153">
      <w:pPr>
        <w:jc w:val="both"/>
        <w:rPr>
          <w:rFonts w:ascii="Arial" w:hAnsi="Arial" w:cs="Arial"/>
        </w:rPr>
      </w:pPr>
      <w:r>
        <w:rPr>
          <w:rFonts w:ascii="Arial" w:hAnsi="Arial" w:cs="Arial"/>
        </w:rPr>
        <w:t>Πεδίο χρήσης: Για όλες τις εργασίες.</w:t>
      </w:r>
    </w:p>
    <w:p w:rsidR="002D0153" w:rsidRDefault="002D0153" w:rsidP="002D0153">
      <w:pPr>
        <w:jc w:val="both"/>
        <w:rPr>
          <w:rFonts w:ascii="Arial" w:hAnsi="Arial" w:cs="Arial"/>
        </w:rPr>
      </w:pPr>
      <w:r>
        <w:rPr>
          <w:rFonts w:ascii="Arial" w:hAnsi="Arial" w:cs="Arial"/>
          <w:u w:val="single"/>
        </w:rPr>
        <w:t>Χαρακτηριστικά:</w:t>
      </w:r>
      <w:r>
        <w:rPr>
          <w:rFonts w:ascii="Arial" w:hAnsi="Arial" w:cs="Arial"/>
        </w:rPr>
        <w:t xml:space="preserve"> Ημιάρβυλο, με ύψος που να προστατεύει τα σφύρα, με προστατευτικό κάλυμμα δακτύλων και αντιολισθητική σόλα.</w:t>
      </w:r>
    </w:p>
    <w:p w:rsidR="002D0153" w:rsidRDefault="002D0153" w:rsidP="002D0153">
      <w:pPr>
        <w:jc w:val="both"/>
        <w:rPr>
          <w:rFonts w:ascii="Arial" w:hAnsi="Arial" w:cs="Arial"/>
        </w:rPr>
      </w:pPr>
      <w:r>
        <w:rPr>
          <w:rFonts w:ascii="Arial" w:hAnsi="Arial" w:cs="Arial"/>
          <w:u w:val="single"/>
        </w:rPr>
        <w:t>Πρότυπο:</w:t>
      </w:r>
      <w:r>
        <w:rPr>
          <w:rFonts w:ascii="Arial" w:hAnsi="Arial" w:cs="Arial"/>
        </w:rPr>
        <w:t xml:space="preserve"> ΕΝ 344,345</w:t>
      </w:r>
    </w:p>
    <w:p w:rsidR="002D0153" w:rsidRDefault="002D0153" w:rsidP="002D0153">
      <w:pPr>
        <w:jc w:val="both"/>
        <w:rPr>
          <w:rFonts w:ascii="Arial" w:hAnsi="Arial" w:cs="Arial"/>
        </w:rPr>
      </w:pPr>
      <w:r>
        <w:rPr>
          <w:rFonts w:ascii="Arial" w:hAnsi="Arial" w:cs="Arial"/>
          <w:u w:val="single"/>
        </w:rPr>
        <w:t xml:space="preserve">Σήμανση: </w:t>
      </w:r>
    </w:p>
    <w:p w:rsidR="002D0153" w:rsidRDefault="002D0153" w:rsidP="002D0153">
      <w:pPr>
        <w:pStyle w:val="a3"/>
        <w:numPr>
          <w:ilvl w:val="0"/>
          <w:numId w:val="1"/>
        </w:numPr>
        <w:jc w:val="both"/>
        <w:rPr>
          <w:rFonts w:ascii="Arial" w:hAnsi="Arial" w:cs="Arial"/>
        </w:rPr>
      </w:pPr>
      <w:r>
        <w:rPr>
          <w:rFonts w:ascii="Arial" w:hAnsi="Arial" w:cs="Arial"/>
          <w:lang w:val="en-US"/>
        </w:rPr>
        <w:t>CE</w:t>
      </w:r>
    </w:p>
    <w:p w:rsidR="002D0153" w:rsidRDefault="002D0153" w:rsidP="002D0153">
      <w:pPr>
        <w:pStyle w:val="a3"/>
        <w:numPr>
          <w:ilvl w:val="0"/>
          <w:numId w:val="1"/>
        </w:numPr>
        <w:jc w:val="both"/>
        <w:rPr>
          <w:rFonts w:ascii="Arial" w:hAnsi="Arial" w:cs="Arial"/>
        </w:rPr>
      </w:pPr>
      <w:r>
        <w:rPr>
          <w:rFonts w:ascii="Arial" w:hAnsi="Arial" w:cs="Arial"/>
        </w:rPr>
        <w:t xml:space="preserve">Κατασκευαστής, κωδικός προϊόντος, έτος κατασκευής, </w:t>
      </w:r>
      <w:r w:rsidR="007028CC">
        <w:rPr>
          <w:rFonts w:ascii="Arial" w:hAnsi="Arial" w:cs="Arial"/>
        </w:rPr>
        <w:t>μέ</w:t>
      </w:r>
      <w:r w:rsidR="008D55BA">
        <w:rPr>
          <w:rFonts w:ascii="Arial" w:hAnsi="Arial" w:cs="Arial"/>
        </w:rPr>
        <w:t>γεθος</w:t>
      </w:r>
    </w:p>
    <w:p w:rsidR="008D55BA" w:rsidRDefault="008D55BA" w:rsidP="002D0153">
      <w:pPr>
        <w:pStyle w:val="a3"/>
        <w:numPr>
          <w:ilvl w:val="0"/>
          <w:numId w:val="1"/>
        </w:numPr>
        <w:jc w:val="both"/>
        <w:rPr>
          <w:rFonts w:ascii="Arial" w:hAnsi="Arial" w:cs="Arial"/>
        </w:rPr>
      </w:pPr>
      <w:r>
        <w:rPr>
          <w:rFonts w:ascii="Arial" w:hAnsi="Arial" w:cs="Arial"/>
        </w:rPr>
        <w:t>Το σύμβολο S3</w:t>
      </w:r>
      <w:r w:rsidRPr="008D55BA">
        <w:rPr>
          <w:rFonts w:ascii="Arial" w:hAnsi="Arial" w:cs="Arial"/>
        </w:rPr>
        <w:t xml:space="preserve"> </w:t>
      </w:r>
      <w:r>
        <w:rPr>
          <w:rFonts w:ascii="Arial" w:hAnsi="Arial" w:cs="Arial"/>
        </w:rPr>
        <w:t>που συμβολίζει:</w:t>
      </w:r>
    </w:p>
    <w:p w:rsidR="008D55BA" w:rsidRDefault="008D55BA" w:rsidP="002D0153">
      <w:pPr>
        <w:pStyle w:val="a3"/>
        <w:numPr>
          <w:ilvl w:val="0"/>
          <w:numId w:val="1"/>
        </w:numPr>
        <w:jc w:val="both"/>
        <w:rPr>
          <w:rFonts w:ascii="Arial" w:hAnsi="Arial" w:cs="Arial"/>
        </w:rPr>
      </w:pPr>
      <w:r>
        <w:rPr>
          <w:rFonts w:ascii="Arial" w:hAnsi="Arial" w:cs="Arial"/>
        </w:rPr>
        <w:t>Προστασία δακτύλων</w:t>
      </w:r>
    </w:p>
    <w:p w:rsidR="008D55BA" w:rsidRDefault="008D55BA" w:rsidP="002D0153">
      <w:pPr>
        <w:pStyle w:val="a3"/>
        <w:numPr>
          <w:ilvl w:val="0"/>
          <w:numId w:val="1"/>
        </w:numPr>
        <w:jc w:val="both"/>
        <w:rPr>
          <w:rFonts w:ascii="Arial" w:hAnsi="Arial" w:cs="Arial"/>
        </w:rPr>
      </w:pPr>
      <w:r>
        <w:rPr>
          <w:rFonts w:ascii="Arial" w:hAnsi="Arial" w:cs="Arial"/>
        </w:rPr>
        <w:t>Απορρόφηση μηχανικής ενέργειας στη φτέρνα</w:t>
      </w:r>
    </w:p>
    <w:p w:rsidR="008D55BA" w:rsidRDefault="008D55BA" w:rsidP="002D0153">
      <w:pPr>
        <w:pStyle w:val="a3"/>
        <w:numPr>
          <w:ilvl w:val="0"/>
          <w:numId w:val="1"/>
        </w:numPr>
        <w:jc w:val="both"/>
        <w:rPr>
          <w:rFonts w:ascii="Arial" w:hAnsi="Arial" w:cs="Arial"/>
        </w:rPr>
      </w:pPr>
      <w:r>
        <w:rPr>
          <w:rFonts w:ascii="Arial" w:hAnsi="Arial" w:cs="Arial"/>
        </w:rPr>
        <w:t>Υδατοπερατότητα και απορρόφηση νερού</w:t>
      </w:r>
    </w:p>
    <w:p w:rsidR="008D55BA" w:rsidRDefault="008D55BA" w:rsidP="008D55BA">
      <w:pPr>
        <w:pStyle w:val="a3"/>
        <w:numPr>
          <w:ilvl w:val="0"/>
          <w:numId w:val="1"/>
        </w:numPr>
        <w:jc w:val="both"/>
        <w:rPr>
          <w:rFonts w:ascii="Arial" w:hAnsi="Arial" w:cs="Arial"/>
        </w:rPr>
      </w:pPr>
      <w:r>
        <w:rPr>
          <w:rFonts w:ascii="Arial" w:hAnsi="Arial" w:cs="Arial"/>
        </w:rPr>
        <w:t xml:space="preserve">Προστασία της σόλας έναντι διάτρησης </w:t>
      </w:r>
    </w:p>
    <w:p w:rsidR="008D55BA" w:rsidRDefault="008D55BA" w:rsidP="008D55BA">
      <w:pPr>
        <w:pStyle w:val="a3"/>
        <w:numPr>
          <w:ilvl w:val="0"/>
          <w:numId w:val="1"/>
        </w:numPr>
        <w:jc w:val="both"/>
        <w:rPr>
          <w:rFonts w:ascii="Arial" w:hAnsi="Arial" w:cs="Arial"/>
        </w:rPr>
      </w:pPr>
      <w:r>
        <w:rPr>
          <w:rFonts w:ascii="Arial" w:hAnsi="Arial" w:cs="Arial"/>
        </w:rPr>
        <w:t>Αντιστατικές ιδιότητες</w:t>
      </w:r>
    </w:p>
    <w:p w:rsidR="003655B1" w:rsidRPr="003655B1" w:rsidRDefault="008D55BA" w:rsidP="008D55BA">
      <w:pPr>
        <w:pStyle w:val="a3"/>
        <w:numPr>
          <w:ilvl w:val="0"/>
          <w:numId w:val="1"/>
        </w:numPr>
        <w:jc w:val="both"/>
        <w:rPr>
          <w:rFonts w:ascii="Arial" w:hAnsi="Arial" w:cs="Arial"/>
        </w:rPr>
      </w:pPr>
      <w:r>
        <w:rPr>
          <w:rFonts w:ascii="Arial" w:hAnsi="Arial" w:cs="Arial"/>
        </w:rPr>
        <w:t xml:space="preserve">Στη σόλα </w:t>
      </w:r>
      <w:r>
        <w:rPr>
          <w:rFonts w:ascii="Arial" w:hAnsi="Arial" w:cs="Arial"/>
          <w:lang w:val="en-US"/>
        </w:rPr>
        <w:t>oil resistant.</w:t>
      </w:r>
    </w:p>
    <w:p w:rsidR="003655B1" w:rsidRDefault="003655B1" w:rsidP="003655B1">
      <w:pPr>
        <w:jc w:val="both"/>
        <w:rPr>
          <w:rFonts w:ascii="Arial" w:hAnsi="Arial" w:cs="Arial"/>
        </w:rPr>
      </w:pPr>
    </w:p>
    <w:p w:rsidR="003655B1" w:rsidRDefault="008D55BA" w:rsidP="003655B1">
      <w:pPr>
        <w:jc w:val="both"/>
        <w:rPr>
          <w:rFonts w:ascii="Arial" w:hAnsi="Arial" w:cs="Arial"/>
          <w:b/>
          <w:u w:val="single"/>
        </w:rPr>
      </w:pPr>
      <w:r w:rsidRPr="003655B1">
        <w:rPr>
          <w:rFonts w:ascii="Arial" w:hAnsi="Arial" w:cs="Arial"/>
        </w:rPr>
        <w:t xml:space="preserve"> </w:t>
      </w:r>
      <w:r w:rsidR="003655B1">
        <w:rPr>
          <w:rFonts w:ascii="Arial" w:hAnsi="Arial" w:cs="Arial"/>
          <w:b/>
          <w:u w:val="single"/>
        </w:rPr>
        <w:t xml:space="preserve">ΑΡΒΥΛΑ ΑΣΦΑΛΕΙΑΣ </w:t>
      </w:r>
      <w:r w:rsidR="003655B1">
        <w:rPr>
          <w:rFonts w:ascii="Arial" w:hAnsi="Arial" w:cs="Arial"/>
          <w:b/>
          <w:u w:val="single"/>
          <w:lang w:val="en-US"/>
        </w:rPr>
        <w:t xml:space="preserve"> </w:t>
      </w:r>
      <w:r w:rsidR="003655B1">
        <w:rPr>
          <w:rFonts w:ascii="Arial" w:hAnsi="Arial" w:cs="Arial"/>
          <w:b/>
          <w:u w:val="single"/>
        </w:rPr>
        <w:t>ΓΙΑ ΗΛΕΚΤΡΟΛΟΓΟΥΣ</w:t>
      </w:r>
    </w:p>
    <w:p w:rsidR="003655B1" w:rsidRDefault="003655B1" w:rsidP="003655B1">
      <w:pPr>
        <w:jc w:val="both"/>
        <w:rPr>
          <w:rFonts w:ascii="Arial" w:hAnsi="Arial" w:cs="Arial"/>
          <w:b/>
          <w:u w:val="single"/>
        </w:rPr>
      </w:pPr>
    </w:p>
    <w:p w:rsidR="00DE686E" w:rsidRDefault="003655B1" w:rsidP="003655B1">
      <w:pPr>
        <w:jc w:val="both"/>
        <w:rPr>
          <w:rFonts w:ascii="Arial" w:hAnsi="Arial" w:cs="Arial"/>
        </w:rPr>
      </w:pPr>
      <w:r>
        <w:rPr>
          <w:rFonts w:ascii="Arial" w:hAnsi="Arial" w:cs="Arial"/>
        </w:rPr>
        <w:t>Θα έχει όλες τις προδιαγραφές για τα Άρβυλα Ασφαλείας αλλά ειδικό για τους ηλεκτρολόγους πρέπει να έχει αντεπεξέλθει τη δοκιμή διηλεκτρικής αντοχής σε 5</w:t>
      </w:r>
      <w:r>
        <w:rPr>
          <w:rFonts w:ascii="Arial" w:hAnsi="Arial" w:cs="Arial"/>
          <w:lang w:val="en-US"/>
        </w:rPr>
        <w:t>kV</w:t>
      </w:r>
    </w:p>
    <w:p w:rsidR="006C04AD" w:rsidRPr="004227FE" w:rsidRDefault="00280730" w:rsidP="003655B1">
      <w:pPr>
        <w:jc w:val="both"/>
        <w:rPr>
          <w:rFonts w:ascii="Arial" w:hAnsi="Arial" w:cs="Arial"/>
        </w:rPr>
      </w:pPr>
      <w:r>
        <w:rPr>
          <w:rFonts w:ascii="Arial" w:hAnsi="Arial" w:cs="Arial"/>
        </w:rPr>
        <w:br w:type="page"/>
      </w:r>
      <w:r>
        <w:rPr>
          <w:rFonts w:ascii="Arial" w:hAnsi="Arial" w:cs="Arial"/>
        </w:rPr>
        <w:lastRenderedPageBreak/>
        <w:t xml:space="preserve"> </w:t>
      </w:r>
    </w:p>
    <w:p w:rsidR="00DE686E" w:rsidRDefault="00DE686E" w:rsidP="003655B1">
      <w:pPr>
        <w:jc w:val="both"/>
        <w:rPr>
          <w:rFonts w:ascii="Arial" w:hAnsi="Arial" w:cs="Arial"/>
          <w:b/>
          <w:u w:val="single"/>
        </w:rPr>
      </w:pPr>
      <w:r>
        <w:rPr>
          <w:rFonts w:ascii="Arial" w:hAnsi="Arial" w:cs="Arial"/>
          <w:b/>
          <w:u w:val="single"/>
        </w:rPr>
        <w:t>ΕΠΙΓΟΝΑΤΙΔΕΣ</w:t>
      </w:r>
    </w:p>
    <w:p w:rsidR="00DE686E" w:rsidRDefault="00DE686E" w:rsidP="003655B1">
      <w:pPr>
        <w:jc w:val="both"/>
        <w:rPr>
          <w:rFonts w:ascii="Arial" w:hAnsi="Arial" w:cs="Arial"/>
          <w:b/>
          <w:u w:val="single"/>
        </w:rPr>
      </w:pPr>
    </w:p>
    <w:p w:rsidR="00DE686E" w:rsidRDefault="00DE686E" w:rsidP="003655B1">
      <w:pPr>
        <w:jc w:val="both"/>
        <w:rPr>
          <w:rFonts w:ascii="Arial" w:hAnsi="Arial" w:cs="Arial"/>
        </w:rPr>
      </w:pPr>
      <w:r>
        <w:rPr>
          <w:rFonts w:ascii="Arial" w:hAnsi="Arial" w:cs="Arial"/>
        </w:rPr>
        <w:t>Οι επιγονατίδες θα είναι κατασκευασμένες ως εξής:</w:t>
      </w:r>
    </w:p>
    <w:p w:rsidR="00DE686E" w:rsidRDefault="00DE686E" w:rsidP="003655B1">
      <w:pPr>
        <w:jc w:val="both"/>
        <w:rPr>
          <w:rFonts w:ascii="Arial" w:hAnsi="Arial" w:cs="Arial"/>
        </w:rPr>
      </w:pPr>
      <w:r>
        <w:rPr>
          <w:rFonts w:ascii="Arial" w:hAnsi="Arial" w:cs="Arial"/>
        </w:rPr>
        <w:t>Εσωτερικά, από υλικό θα επιτρέπει την αναπνοή του δέρματος.</w:t>
      </w:r>
    </w:p>
    <w:p w:rsidR="00DE686E" w:rsidRDefault="00DE686E" w:rsidP="003655B1">
      <w:pPr>
        <w:jc w:val="both"/>
        <w:rPr>
          <w:rFonts w:ascii="Arial" w:hAnsi="Arial" w:cs="Arial"/>
        </w:rPr>
      </w:pPr>
      <w:r>
        <w:rPr>
          <w:rFonts w:ascii="Arial" w:hAnsi="Arial" w:cs="Arial"/>
        </w:rPr>
        <w:t xml:space="preserve">Εξωτερικά, από υλικό που θα είναι ανθεκτικό στην τριβή, στις χημικές ουσίες, αντιολισθητικό και εύκαμπτο. </w:t>
      </w:r>
    </w:p>
    <w:p w:rsidR="00DE686E" w:rsidRPr="00DE686E" w:rsidRDefault="00DE686E" w:rsidP="003655B1">
      <w:pPr>
        <w:jc w:val="both"/>
        <w:rPr>
          <w:rFonts w:ascii="Arial" w:hAnsi="Arial" w:cs="Arial"/>
        </w:rPr>
      </w:pPr>
      <w:r>
        <w:rPr>
          <w:rFonts w:ascii="Arial" w:hAnsi="Arial" w:cs="Arial"/>
        </w:rPr>
        <w:t xml:space="preserve">Θα συνδέονται με δύο ζεύγη ιμάντων που θα κλείνουν με ταινίες </w:t>
      </w:r>
      <w:r>
        <w:rPr>
          <w:rFonts w:ascii="Arial" w:hAnsi="Arial" w:cs="Arial"/>
          <w:lang w:val="en-US"/>
        </w:rPr>
        <w:t>Velcro</w:t>
      </w:r>
      <w:r w:rsidRPr="00DE686E">
        <w:rPr>
          <w:rFonts w:ascii="Arial" w:hAnsi="Arial" w:cs="Arial"/>
        </w:rPr>
        <w:t>.</w:t>
      </w:r>
      <w:r>
        <w:rPr>
          <w:rFonts w:ascii="Arial" w:hAnsi="Arial" w:cs="Arial"/>
        </w:rPr>
        <w:t xml:space="preserve"> </w:t>
      </w:r>
    </w:p>
    <w:p w:rsidR="008D55BA" w:rsidRPr="003655B1" w:rsidRDefault="008D55BA" w:rsidP="003655B1">
      <w:pPr>
        <w:jc w:val="both"/>
        <w:rPr>
          <w:rFonts w:ascii="Arial" w:hAnsi="Arial" w:cs="Arial"/>
        </w:rPr>
      </w:pPr>
    </w:p>
    <w:p w:rsidR="00736BE2" w:rsidRPr="00736BE2" w:rsidRDefault="00736BE2" w:rsidP="00736BE2">
      <w:pPr>
        <w:jc w:val="both"/>
        <w:rPr>
          <w:rFonts w:ascii="Arial" w:hAnsi="Arial" w:cs="Arial"/>
        </w:rPr>
      </w:pPr>
    </w:p>
    <w:p w:rsidR="00C17299" w:rsidRPr="00C17299" w:rsidRDefault="00C17299" w:rsidP="002E24B3">
      <w:pPr>
        <w:jc w:val="both"/>
        <w:rPr>
          <w:rFonts w:ascii="Arial" w:hAnsi="Arial" w:cs="Arial"/>
        </w:rPr>
      </w:pPr>
    </w:p>
    <w:p w:rsidR="002E24B3" w:rsidRPr="002E24B3" w:rsidRDefault="002E24B3" w:rsidP="002E24B3">
      <w:pPr>
        <w:jc w:val="both"/>
        <w:rPr>
          <w:rFonts w:ascii="Arial" w:hAnsi="Arial" w:cs="Arial"/>
        </w:rPr>
      </w:pPr>
    </w:p>
    <w:p w:rsidR="00C30763" w:rsidRDefault="00C30763" w:rsidP="00C30763">
      <w:r>
        <w:t xml:space="preserve">                                                            Ξάνθη  4-5-2018</w:t>
      </w:r>
    </w:p>
    <w:p w:rsidR="00C30763" w:rsidRDefault="00C30763" w:rsidP="00C30763"/>
    <w:p w:rsidR="00C30763" w:rsidRDefault="00C30763" w:rsidP="00C30763">
      <w:r>
        <w:t>Η συντάξασα                                       Ο Τεχνικός Ασφαλείας                           Θεωρήθηκε</w:t>
      </w:r>
    </w:p>
    <w:p w:rsidR="00A45334" w:rsidRPr="00A45334" w:rsidRDefault="00A45334" w:rsidP="00A45334">
      <w:pPr>
        <w:ind w:left="1440"/>
        <w:rPr>
          <w:rFonts w:ascii="Arial" w:hAnsi="Arial" w:cs="Arial"/>
        </w:rPr>
      </w:pPr>
    </w:p>
    <w:sectPr w:rsidR="00A45334" w:rsidRPr="00A45334" w:rsidSect="00B13DA2">
      <w:footerReference w:type="default" r:id="rId18"/>
      <w:pgSz w:w="11906" w:h="16838"/>
      <w:pgMar w:top="851"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985" w:rsidRDefault="000A5985" w:rsidP="00280730">
      <w:pPr>
        <w:spacing w:after="0" w:line="240" w:lineRule="auto"/>
      </w:pPr>
      <w:r>
        <w:separator/>
      </w:r>
    </w:p>
  </w:endnote>
  <w:endnote w:type="continuationSeparator" w:id="0">
    <w:p w:rsidR="000A5985" w:rsidRDefault="000A5985" w:rsidP="002807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FA4" w:rsidRDefault="00241FA4">
    <w:pPr>
      <w:pStyle w:val="a6"/>
      <w:jc w:val="center"/>
    </w:pPr>
    <w:r>
      <w:t>[</w:t>
    </w:r>
    <w:fldSimple w:instr="PAGE   \* MERGEFORMAT">
      <w:r w:rsidR="00B13DA2">
        <w:rPr>
          <w:noProof/>
        </w:rPr>
        <w:t>14</w:t>
      </w:r>
    </w:fldSimple>
    <w:r>
      <w:t>]</w:t>
    </w:r>
  </w:p>
  <w:p w:rsidR="00280730" w:rsidRDefault="0028073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985" w:rsidRDefault="000A5985" w:rsidP="00280730">
      <w:pPr>
        <w:spacing w:after="0" w:line="240" w:lineRule="auto"/>
      </w:pPr>
      <w:r>
        <w:separator/>
      </w:r>
    </w:p>
  </w:footnote>
  <w:footnote w:type="continuationSeparator" w:id="0">
    <w:p w:rsidR="000A5985" w:rsidRDefault="000A5985" w:rsidP="002807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6CAD"/>
    <w:multiLevelType w:val="hybridMultilevel"/>
    <w:tmpl w:val="43940B6A"/>
    <w:lvl w:ilvl="0" w:tplc="38C65584">
      <w:numFmt w:val="bullet"/>
      <w:lvlText w:val="-"/>
      <w:lvlJc w:val="left"/>
      <w:pPr>
        <w:ind w:left="1800" w:hanging="360"/>
      </w:pPr>
      <w:rPr>
        <w:rFonts w:ascii="Arial" w:eastAsia="Calibri" w:hAnsi="Arial" w:cs="Aria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742049"/>
    <w:rsid w:val="000144C7"/>
    <w:rsid w:val="000558E0"/>
    <w:rsid w:val="00096E7D"/>
    <w:rsid w:val="000A4F84"/>
    <w:rsid w:val="000A5985"/>
    <w:rsid w:val="0010614E"/>
    <w:rsid w:val="0011180B"/>
    <w:rsid w:val="00125DC6"/>
    <w:rsid w:val="001372E2"/>
    <w:rsid w:val="00163AF6"/>
    <w:rsid w:val="001A40A0"/>
    <w:rsid w:val="001C0BFE"/>
    <w:rsid w:val="001E0DAF"/>
    <w:rsid w:val="00241FA4"/>
    <w:rsid w:val="00280730"/>
    <w:rsid w:val="002D0153"/>
    <w:rsid w:val="002E24B3"/>
    <w:rsid w:val="00355B43"/>
    <w:rsid w:val="003655B1"/>
    <w:rsid w:val="004227FE"/>
    <w:rsid w:val="005470C7"/>
    <w:rsid w:val="005707B5"/>
    <w:rsid w:val="005A5ECB"/>
    <w:rsid w:val="005B49FA"/>
    <w:rsid w:val="005C3960"/>
    <w:rsid w:val="005E5C96"/>
    <w:rsid w:val="006524CF"/>
    <w:rsid w:val="00694331"/>
    <w:rsid w:val="006C04AD"/>
    <w:rsid w:val="006D3CCF"/>
    <w:rsid w:val="007028CC"/>
    <w:rsid w:val="00716CF6"/>
    <w:rsid w:val="00736BE2"/>
    <w:rsid w:val="00742049"/>
    <w:rsid w:val="007819D3"/>
    <w:rsid w:val="00846CDD"/>
    <w:rsid w:val="008878CD"/>
    <w:rsid w:val="008B114E"/>
    <w:rsid w:val="008C6A1A"/>
    <w:rsid w:val="008D55BA"/>
    <w:rsid w:val="00932FA2"/>
    <w:rsid w:val="00956B01"/>
    <w:rsid w:val="00963188"/>
    <w:rsid w:val="009C14B3"/>
    <w:rsid w:val="009D486F"/>
    <w:rsid w:val="00A00B8E"/>
    <w:rsid w:val="00A45334"/>
    <w:rsid w:val="00A812CE"/>
    <w:rsid w:val="00A909AB"/>
    <w:rsid w:val="00A94F74"/>
    <w:rsid w:val="00AB08F5"/>
    <w:rsid w:val="00B019DA"/>
    <w:rsid w:val="00B12187"/>
    <w:rsid w:val="00B13DA2"/>
    <w:rsid w:val="00B56839"/>
    <w:rsid w:val="00B65220"/>
    <w:rsid w:val="00BE0042"/>
    <w:rsid w:val="00BF45B4"/>
    <w:rsid w:val="00C17299"/>
    <w:rsid w:val="00C21B3A"/>
    <w:rsid w:val="00C30763"/>
    <w:rsid w:val="00C41FE9"/>
    <w:rsid w:val="00C643B9"/>
    <w:rsid w:val="00CA5D01"/>
    <w:rsid w:val="00CE1E80"/>
    <w:rsid w:val="00D24E89"/>
    <w:rsid w:val="00DC7A4C"/>
    <w:rsid w:val="00DD15E9"/>
    <w:rsid w:val="00DE686E"/>
    <w:rsid w:val="00E264BA"/>
    <w:rsid w:val="00E74045"/>
    <w:rsid w:val="00EB2918"/>
    <w:rsid w:val="00EC013D"/>
    <w:rsid w:val="00EC3248"/>
    <w:rsid w:val="00EE797D"/>
    <w:rsid w:val="00F01B9A"/>
    <w:rsid w:val="00FB0951"/>
    <w:rsid w:val="00FB63B7"/>
    <w:rsid w:val="00FE6D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5B1"/>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049"/>
    <w:pPr>
      <w:ind w:left="720"/>
      <w:contextualSpacing/>
    </w:pPr>
  </w:style>
  <w:style w:type="paragraph" w:styleId="a4">
    <w:name w:val="Balloon Text"/>
    <w:basedOn w:val="a"/>
    <w:link w:val="Char"/>
    <w:uiPriority w:val="99"/>
    <w:semiHidden/>
    <w:unhideWhenUsed/>
    <w:rsid w:val="004227FE"/>
    <w:pPr>
      <w:spacing w:after="0" w:line="240" w:lineRule="auto"/>
    </w:pPr>
    <w:rPr>
      <w:rFonts w:ascii="Segoe UI" w:hAnsi="Segoe UI" w:cs="Segoe UI"/>
      <w:sz w:val="18"/>
      <w:szCs w:val="18"/>
    </w:rPr>
  </w:style>
  <w:style w:type="character" w:customStyle="1" w:styleId="Char">
    <w:name w:val="Κείμενο πλαισίου Char"/>
    <w:link w:val="a4"/>
    <w:uiPriority w:val="99"/>
    <w:semiHidden/>
    <w:rsid w:val="004227FE"/>
    <w:rPr>
      <w:rFonts w:ascii="Segoe UI" w:eastAsia="Calibri" w:hAnsi="Segoe UI" w:cs="Segoe UI"/>
      <w:sz w:val="18"/>
      <w:szCs w:val="18"/>
    </w:rPr>
  </w:style>
  <w:style w:type="paragraph" w:styleId="a5">
    <w:name w:val="header"/>
    <w:basedOn w:val="a"/>
    <w:link w:val="Char0"/>
    <w:uiPriority w:val="99"/>
    <w:unhideWhenUsed/>
    <w:rsid w:val="00280730"/>
    <w:pPr>
      <w:tabs>
        <w:tab w:val="center" w:pos="4153"/>
        <w:tab w:val="right" w:pos="8306"/>
      </w:tabs>
    </w:pPr>
  </w:style>
  <w:style w:type="character" w:customStyle="1" w:styleId="Char0">
    <w:name w:val="Κεφαλίδα Char"/>
    <w:link w:val="a5"/>
    <w:uiPriority w:val="99"/>
    <w:rsid w:val="00280730"/>
    <w:rPr>
      <w:sz w:val="22"/>
      <w:szCs w:val="22"/>
      <w:lang w:eastAsia="en-US"/>
    </w:rPr>
  </w:style>
  <w:style w:type="paragraph" w:styleId="a6">
    <w:name w:val="footer"/>
    <w:basedOn w:val="a"/>
    <w:link w:val="Char1"/>
    <w:uiPriority w:val="99"/>
    <w:unhideWhenUsed/>
    <w:rsid w:val="00280730"/>
    <w:pPr>
      <w:tabs>
        <w:tab w:val="center" w:pos="4153"/>
        <w:tab w:val="right" w:pos="8306"/>
      </w:tabs>
    </w:pPr>
  </w:style>
  <w:style w:type="character" w:customStyle="1" w:styleId="Char1">
    <w:name w:val="Υποσέλιδο Char"/>
    <w:link w:val="a6"/>
    <w:uiPriority w:val="99"/>
    <w:rsid w:val="00280730"/>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2422</Words>
  <Characters>13084</Characters>
  <Application>Microsoft Office Word</Application>
  <DocSecurity>0</DocSecurity>
  <Lines>109</Lines>
  <Paragraphs>30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ΚΩΣΤΑΣ</dc:creator>
  <cp:lastModifiedBy>Microsoft</cp:lastModifiedBy>
  <cp:revision>3</cp:revision>
  <cp:lastPrinted>2018-03-06T05:24:00Z</cp:lastPrinted>
  <dcterms:created xsi:type="dcterms:W3CDTF">2018-06-19T07:40:00Z</dcterms:created>
  <dcterms:modified xsi:type="dcterms:W3CDTF">2018-06-19T10:12:00Z</dcterms:modified>
</cp:coreProperties>
</file>