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3A35082" w14:textId="77777777" w:rsidR="006D2695" w:rsidRPr="008D7707" w:rsidRDefault="006D2695">
      <w:pPr>
        <w:pStyle w:val="18"/>
        <w:rPr>
          <w:szCs w:val="22"/>
          <w:lang w:val="el-GR"/>
        </w:rPr>
      </w:pPr>
    </w:p>
    <w:p w14:paraId="0B548238" w14:textId="77777777" w:rsidR="006D2695" w:rsidRDefault="006D2695">
      <w:pPr>
        <w:rPr>
          <w:szCs w:val="22"/>
          <w:lang w:val="el-GR"/>
        </w:rPr>
      </w:pPr>
    </w:p>
    <w:p w14:paraId="44144801" w14:textId="77777777" w:rsidR="006D2695" w:rsidRDefault="006D2695">
      <w:pPr>
        <w:rPr>
          <w:szCs w:val="22"/>
          <w:lang w:val="el-GR"/>
        </w:rPr>
      </w:pPr>
    </w:p>
    <w:p w14:paraId="591B27E7" w14:textId="77777777" w:rsidR="006D2695" w:rsidRDefault="006D2695">
      <w:pPr>
        <w:rPr>
          <w:szCs w:val="22"/>
          <w:lang w:val="el-GR"/>
        </w:rPr>
      </w:pPr>
    </w:p>
    <w:p w14:paraId="01D6A515" w14:textId="77777777" w:rsidR="006D2695" w:rsidRDefault="006D2695">
      <w:pPr>
        <w:rPr>
          <w:szCs w:val="22"/>
          <w:lang w:val="el-GR"/>
        </w:rPr>
      </w:pPr>
    </w:p>
    <w:p w14:paraId="2287DA24" w14:textId="77777777" w:rsidR="006D2695" w:rsidRDefault="006D2695">
      <w:pPr>
        <w:rPr>
          <w:szCs w:val="22"/>
          <w:lang w:val="el-GR"/>
        </w:rPr>
      </w:pPr>
    </w:p>
    <w:p w14:paraId="50C863CE" w14:textId="77777777" w:rsidR="006D2695" w:rsidRDefault="006D2695">
      <w:pPr>
        <w:rPr>
          <w:szCs w:val="22"/>
          <w:lang w:val="el-GR"/>
        </w:rPr>
      </w:pPr>
    </w:p>
    <w:p w14:paraId="32A9C6AE" w14:textId="3CA142F5" w:rsidR="00AE48BE" w:rsidRDefault="006D2695">
      <w:pPr>
        <w:pStyle w:val="Style1"/>
      </w:pPr>
      <w:r>
        <w:rPr>
          <w:sz w:val="22"/>
          <w:szCs w:val="22"/>
        </w:rPr>
        <w:br/>
      </w:r>
      <w:r>
        <w:rPr>
          <w:sz w:val="22"/>
          <w:szCs w:val="22"/>
        </w:rPr>
        <w:br/>
      </w:r>
      <w:r w:rsidR="00AE48BE">
        <w:t xml:space="preserve"> </w:t>
      </w:r>
      <w:bookmarkStart w:id="0" w:name="_Toc45190372"/>
      <w:bookmarkStart w:id="1" w:name="_Toc45784074"/>
      <w:r w:rsidR="00AE48BE">
        <w:t>Διακήρυξη</w:t>
      </w:r>
      <w:r>
        <w:t xml:space="preserve"> </w:t>
      </w:r>
      <w:r w:rsidR="00444085">
        <w:t xml:space="preserve">Συνοπτικού Διαγωνισμού </w:t>
      </w:r>
      <w:r w:rsidR="00AE48BE">
        <w:t>για Σύμβαση</w:t>
      </w:r>
      <w:r w:rsidR="008A4161">
        <w:t xml:space="preserve"> που αφορά την «</w:t>
      </w:r>
      <w:r w:rsidR="00A45269">
        <w:t>Προμήθεια</w:t>
      </w:r>
      <w:r w:rsidR="00860305">
        <w:t xml:space="preserve"> </w:t>
      </w:r>
      <w:r w:rsidR="00A6351A">
        <w:t>υλικών</w:t>
      </w:r>
      <w:r w:rsidR="00860305">
        <w:t xml:space="preserve"> για </w:t>
      </w:r>
      <w:proofErr w:type="spellStart"/>
      <w:r w:rsidR="00860305">
        <w:t>σιδηροκατασκευές</w:t>
      </w:r>
      <w:proofErr w:type="spellEnd"/>
      <w:r w:rsidR="00AE48BE">
        <w:t>»</w:t>
      </w:r>
      <w:bookmarkEnd w:id="0"/>
      <w:bookmarkEnd w:id="1"/>
    </w:p>
    <w:p w14:paraId="11927AE3" w14:textId="514F6335" w:rsidR="00467C8F" w:rsidRDefault="00467C8F" w:rsidP="00467C8F">
      <w:pPr>
        <w:pStyle w:val="Style1"/>
        <w:ind w:firstLine="720"/>
      </w:pPr>
      <w:bookmarkStart w:id="2" w:name="_Toc45190373"/>
      <w:bookmarkStart w:id="3" w:name="_Toc45784075"/>
      <w:r>
        <w:rPr>
          <w:sz w:val="22"/>
          <w:szCs w:val="22"/>
        </w:rPr>
        <w:t xml:space="preserve">                             </w:t>
      </w:r>
      <w:r>
        <w:rPr>
          <w:sz w:val="22"/>
          <w:szCs w:val="22"/>
        </w:rPr>
        <w:t>Ξάνθη 05-08-2020</w:t>
      </w:r>
      <w:bookmarkEnd w:id="2"/>
      <w:bookmarkEnd w:id="3"/>
      <w:r>
        <w:br/>
      </w:r>
      <w:r>
        <w:rPr>
          <w:sz w:val="22"/>
          <w:szCs w:val="22"/>
        </w:rPr>
        <w:t xml:space="preserve">                                                                                              </w:t>
      </w:r>
      <w:r>
        <w:rPr>
          <w:sz w:val="22"/>
          <w:szCs w:val="22"/>
        </w:rPr>
        <w:br/>
        <w:t xml:space="preserve">                                        </w:t>
      </w:r>
      <w:proofErr w:type="spellStart"/>
      <w:r>
        <w:rPr>
          <w:sz w:val="22"/>
          <w:szCs w:val="22"/>
        </w:rPr>
        <w:t>Αρ</w:t>
      </w:r>
      <w:proofErr w:type="spellEnd"/>
      <w:r>
        <w:rPr>
          <w:sz w:val="22"/>
          <w:szCs w:val="22"/>
        </w:rPr>
        <w:t xml:space="preserve">. </w:t>
      </w:r>
      <w:proofErr w:type="spellStart"/>
      <w:r>
        <w:rPr>
          <w:sz w:val="22"/>
          <w:szCs w:val="22"/>
        </w:rPr>
        <w:t>πρωτ</w:t>
      </w:r>
      <w:proofErr w:type="spellEnd"/>
      <w:r>
        <w:rPr>
          <w:sz w:val="22"/>
          <w:szCs w:val="22"/>
        </w:rPr>
        <w:t>: 18876</w:t>
      </w:r>
    </w:p>
    <w:p w14:paraId="3637C9D1" w14:textId="6D9DBE6B" w:rsidR="00444085" w:rsidRPr="00AE48BE" w:rsidRDefault="00444085" w:rsidP="00467C8F">
      <w:pPr>
        <w:pStyle w:val="Style1"/>
        <w:jc w:val="both"/>
        <w:rPr>
          <w:sz w:val="22"/>
          <w:szCs w:val="22"/>
        </w:rPr>
      </w:pPr>
    </w:p>
    <w:p w14:paraId="5B21262B" w14:textId="77777777" w:rsidR="00983D05" w:rsidRDefault="00983D05">
      <w:pPr>
        <w:suppressAutoHyphens w:val="0"/>
        <w:spacing w:after="0"/>
        <w:jc w:val="left"/>
        <w:rPr>
          <w:lang w:val="el-GR"/>
        </w:rPr>
      </w:pPr>
      <w:r>
        <w:rPr>
          <w:lang w:val="el-GR"/>
        </w:rPr>
        <w:br w:type="page"/>
      </w:r>
    </w:p>
    <w:sdt>
      <w:sdtPr>
        <w:rPr>
          <w:rFonts w:ascii="Calibri" w:eastAsia="Times New Roman" w:hAnsi="Calibri" w:cs="Calibri"/>
          <w:color w:val="auto"/>
          <w:sz w:val="22"/>
          <w:szCs w:val="24"/>
          <w:lang w:val="en-GB" w:eastAsia="zh-CN"/>
        </w:rPr>
        <w:id w:val="2033755437"/>
        <w:docPartObj>
          <w:docPartGallery w:val="Table of Contents"/>
          <w:docPartUnique/>
        </w:docPartObj>
      </w:sdtPr>
      <w:sdtEndPr>
        <w:rPr>
          <w:b/>
          <w:bCs/>
        </w:rPr>
      </w:sdtEndPr>
      <w:sdtContent>
        <w:p w14:paraId="28087A15" w14:textId="77777777" w:rsidR="001433F1" w:rsidRDefault="00983D05" w:rsidP="00983D05">
          <w:pPr>
            <w:pStyle w:val="aff"/>
            <w:rPr>
              <w:noProof/>
            </w:rPr>
          </w:pPr>
          <w:r>
            <w:t>Πίνακας περιεχομένων</w:t>
          </w:r>
          <w:r>
            <w:fldChar w:fldCharType="begin"/>
          </w:r>
          <w:r>
            <w:instrText xml:space="preserve"> TOC \o "1-3" \h \z \u </w:instrText>
          </w:r>
          <w:r>
            <w:fldChar w:fldCharType="separate"/>
          </w:r>
        </w:p>
        <w:p w14:paraId="6CE5BA65" w14:textId="5E74872E" w:rsidR="001433F1" w:rsidRDefault="00FB7C0D">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5784076" w:history="1">
            <w:r w:rsidR="001433F1" w:rsidRPr="000612E8">
              <w:rPr>
                <w:rStyle w:val="-"/>
                <w:noProof/>
                <w:lang w:val="el-GR"/>
              </w:rPr>
              <w:t>1.</w:t>
            </w:r>
            <w:r w:rsidR="001433F1">
              <w:rPr>
                <w:rFonts w:asciiTheme="minorHAnsi" w:eastAsiaTheme="minorEastAsia" w:hAnsiTheme="minorHAnsi" w:cstheme="minorBidi"/>
                <w:b w:val="0"/>
                <w:bCs w:val="0"/>
                <w:caps w:val="0"/>
                <w:noProof/>
                <w:sz w:val="22"/>
                <w:szCs w:val="22"/>
                <w:lang w:val="el-GR" w:eastAsia="el-GR"/>
              </w:rPr>
              <w:tab/>
            </w:r>
            <w:r w:rsidR="001433F1" w:rsidRPr="000612E8">
              <w:rPr>
                <w:rStyle w:val="-"/>
                <w:noProof/>
                <w:lang w:val="el-GR"/>
              </w:rPr>
              <w:t>ΑΝΑΘΕΤΟΥΣΑ ΑΡΧΗ ΚΑΙ ΑΝΤΙΚΕΙΜΕΝΟ ΣΥΜΒΑΣΗΣ</w:t>
            </w:r>
            <w:r w:rsidR="001433F1">
              <w:rPr>
                <w:noProof/>
                <w:webHidden/>
              </w:rPr>
              <w:tab/>
            </w:r>
            <w:r w:rsidR="001433F1">
              <w:rPr>
                <w:noProof/>
                <w:webHidden/>
              </w:rPr>
              <w:fldChar w:fldCharType="begin"/>
            </w:r>
            <w:r w:rsidR="001433F1">
              <w:rPr>
                <w:noProof/>
                <w:webHidden/>
              </w:rPr>
              <w:instrText xml:space="preserve"> PAGEREF _Toc45784076 \h </w:instrText>
            </w:r>
            <w:r w:rsidR="001433F1">
              <w:rPr>
                <w:noProof/>
                <w:webHidden/>
              </w:rPr>
            </w:r>
            <w:r w:rsidR="001433F1">
              <w:rPr>
                <w:noProof/>
                <w:webHidden/>
              </w:rPr>
              <w:fldChar w:fldCharType="separate"/>
            </w:r>
            <w:r w:rsidR="001433F1">
              <w:rPr>
                <w:noProof/>
                <w:webHidden/>
              </w:rPr>
              <w:t>4</w:t>
            </w:r>
            <w:r w:rsidR="001433F1">
              <w:rPr>
                <w:noProof/>
                <w:webHidden/>
              </w:rPr>
              <w:fldChar w:fldCharType="end"/>
            </w:r>
          </w:hyperlink>
        </w:p>
        <w:p w14:paraId="442CA994" w14:textId="122D75A8"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77" w:history="1">
            <w:r w:rsidR="001433F1" w:rsidRPr="000612E8">
              <w:rPr>
                <w:rStyle w:val="-"/>
                <w:noProof/>
                <w:lang w:val="el-GR"/>
              </w:rPr>
              <w:t>1.1</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Στοιχεία Αναθέτουσας Αρχής</w:t>
            </w:r>
            <w:r w:rsidR="001433F1">
              <w:rPr>
                <w:noProof/>
                <w:webHidden/>
              </w:rPr>
              <w:tab/>
            </w:r>
            <w:r w:rsidR="001433F1">
              <w:rPr>
                <w:noProof/>
                <w:webHidden/>
              </w:rPr>
              <w:fldChar w:fldCharType="begin"/>
            </w:r>
            <w:r w:rsidR="001433F1">
              <w:rPr>
                <w:noProof/>
                <w:webHidden/>
              </w:rPr>
              <w:instrText xml:space="preserve"> PAGEREF _Toc45784077 \h </w:instrText>
            </w:r>
            <w:r w:rsidR="001433F1">
              <w:rPr>
                <w:noProof/>
                <w:webHidden/>
              </w:rPr>
            </w:r>
            <w:r w:rsidR="001433F1">
              <w:rPr>
                <w:noProof/>
                <w:webHidden/>
              </w:rPr>
              <w:fldChar w:fldCharType="separate"/>
            </w:r>
            <w:r w:rsidR="001433F1">
              <w:rPr>
                <w:noProof/>
                <w:webHidden/>
              </w:rPr>
              <w:t>4</w:t>
            </w:r>
            <w:r w:rsidR="001433F1">
              <w:rPr>
                <w:noProof/>
                <w:webHidden/>
              </w:rPr>
              <w:fldChar w:fldCharType="end"/>
            </w:r>
          </w:hyperlink>
        </w:p>
        <w:p w14:paraId="00727A65" w14:textId="749C609D"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78" w:history="1">
            <w:r w:rsidR="001433F1" w:rsidRPr="000612E8">
              <w:rPr>
                <w:rStyle w:val="-"/>
                <w:noProof/>
                <w:lang w:val="el-GR"/>
              </w:rPr>
              <w:t>1.2</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Στοιχεία Διαδικασίας-Χρηματοδότηση</w:t>
            </w:r>
            <w:r w:rsidR="001433F1">
              <w:rPr>
                <w:noProof/>
                <w:webHidden/>
              </w:rPr>
              <w:tab/>
            </w:r>
            <w:r w:rsidR="001433F1">
              <w:rPr>
                <w:noProof/>
                <w:webHidden/>
              </w:rPr>
              <w:fldChar w:fldCharType="begin"/>
            </w:r>
            <w:r w:rsidR="001433F1">
              <w:rPr>
                <w:noProof/>
                <w:webHidden/>
              </w:rPr>
              <w:instrText xml:space="preserve"> PAGEREF _Toc45784078 \h </w:instrText>
            </w:r>
            <w:r w:rsidR="001433F1">
              <w:rPr>
                <w:noProof/>
                <w:webHidden/>
              </w:rPr>
            </w:r>
            <w:r w:rsidR="001433F1">
              <w:rPr>
                <w:noProof/>
                <w:webHidden/>
              </w:rPr>
              <w:fldChar w:fldCharType="separate"/>
            </w:r>
            <w:r w:rsidR="001433F1">
              <w:rPr>
                <w:noProof/>
                <w:webHidden/>
              </w:rPr>
              <w:t>4</w:t>
            </w:r>
            <w:r w:rsidR="001433F1">
              <w:rPr>
                <w:noProof/>
                <w:webHidden/>
              </w:rPr>
              <w:fldChar w:fldCharType="end"/>
            </w:r>
          </w:hyperlink>
        </w:p>
        <w:p w14:paraId="42CE302F" w14:textId="4AB46310"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79" w:history="1">
            <w:r w:rsidR="001433F1" w:rsidRPr="000612E8">
              <w:rPr>
                <w:rStyle w:val="-"/>
                <w:noProof/>
                <w:lang w:val="el-GR"/>
              </w:rPr>
              <w:t>1.3</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Συνοπτική Περιγραφή φυσικού και οικονομικού αντικειμένου της σύμβασης</w:t>
            </w:r>
            <w:r w:rsidR="001433F1">
              <w:rPr>
                <w:noProof/>
                <w:webHidden/>
              </w:rPr>
              <w:tab/>
            </w:r>
            <w:r w:rsidR="001433F1">
              <w:rPr>
                <w:noProof/>
                <w:webHidden/>
              </w:rPr>
              <w:fldChar w:fldCharType="begin"/>
            </w:r>
            <w:r w:rsidR="001433F1">
              <w:rPr>
                <w:noProof/>
                <w:webHidden/>
              </w:rPr>
              <w:instrText xml:space="preserve"> PAGEREF _Toc45784079 \h </w:instrText>
            </w:r>
            <w:r w:rsidR="001433F1">
              <w:rPr>
                <w:noProof/>
                <w:webHidden/>
              </w:rPr>
            </w:r>
            <w:r w:rsidR="001433F1">
              <w:rPr>
                <w:noProof/>
                <w:webHidden/>
              </w:rPr>
              <w:fldChar w:fldCharType="separate"/>
            </w:r>
            <w:r w:rsidR="001433F1">
              <w:rPr>
                <w:noProof/>
                <w:webHidden/>
              </w:rPr>
              <w:t>4</w:t>
            </w:r>
            <w:r w:rsidR="001433F1">
              <w:rPr>
                <w:noProof/>
                <w:webHidden/>
              </w:rPr>
              <w:fldChar w:fldCharType="end"/>
            </w:r>
          </w:hyperlink>
        </w:p>
        <w:p w14:paraId="7B1B5D74" w14:textId="19261ACB"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80" w:history="1">
            <w:r w:rsidR="001433F1" w:rsidRPr="000612E8">
              <w:rPr>
                <w:rStyle w:val="-"/>
                <w:noProof/>
                <w:lang w:val="el-GR"/>
              </w:rPr>
              <w:t>1.4</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Θεσμικό πλαίσιο</w:t>
            </w:r>
            <w:r w:rsidR="001433F1">
              <w:rPr>
                <w:noProof/>
                <w:webHidden/>
              </w:rPr>
              <w:tab/>
            </w:r>
            <w:r w:rsidR="001433F1">
              <w:rPr>
                <w:noProof/>
                <w:webHidden/>
              </w:rPr>
              <w:fldChar w:fldCharType="begin"/>
            </w:r>
            <w:r w:rsidR="001433F1">
              <w:rPr>
                <w:noProof/>
                <w:webHidden/>
              </w:rPr>
              <w:instrText xml:space="preserve"> PAGEREF _Toc45784080 \h </w:instrText>
            </w:r>
            <w:r w:rsidR="001433F1">
              <w:rPr>
                <w:noProof/>
                <w:webHidden/>
              </w:rPr>
            </w:r>
            <w:r w:rsidR="001433F1">
              <w:rPr>
                <w:noProof/>
                <w:webHidden/>
              </w:rPr>
              <w:fldChar w:fldCharType="separate"/>
            </w:r>
            <w:r w:rsidR="001433F1">
              <w:rPr>
                <w:noProof/>
                <w:webHidden/>
              </w:rPr>
              <w:t>5</w:t>
            </w:r>
            <w:r w:rsidR="001433F1">
              <w:rPr>
                <w:noProof/>
                <w:webHidden/>
              </w:rPr>
              <w:fldChar w:fldCharType="end"/>
            </w:r>
          </w:hyperlink>
        </w:p>
        <w:p w14:paraId="63DD2366" w14:textId="63544F2D"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81" w:history="1">
            <w:r w:rsidR="001433F1" w:rsidRPr="000612E8">
              <w:rPr>
                <w:rStyle w:val="-"/>
                <w:noProof/>
                <w:lang w:val="el-GR"/>
              </w:rPr>
              <w:t>1.5</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Προθεσμία παραλαβής προσφορών και διενέργεια διαγωνισμού</w:t>
            </w:r>
            <w:r w:rsidR="001433F1">
              <w:rPr>
                <w:noProof/>
                <w:webHidden/>
              </w:rPr>
              <w:tab/>
            </w:r>
            <w:r w:rsidR="001433F1">
              <w:rPr>
                <w:noProof/>
                <w:webHidden/>
              </w:rPr>
              <w:fldChar w:fldCharType="begin"/>
            </w:r>
            <w:r w:rsidR="001433F1">
              <w:rPr>
                <w:noProof/>
                <w:webHidden/>
              </w:rPr>
              <w:instrText xml:space="preserve"> PAGEREF _Toc45784081 \h </w:instrText>
            </w:r>
            <w:r w:rsidR="001433F1">
              <w:rPr>
                <w:noProof/>
                <w:webHidden/>
              </w:rPr>
            </w:r>
            <w:r w:rsidR="001433F1">
              <w:rPr>
                <w:noProof/>
                <w:webHidden/>
              </w:rPr>
              <w:fldChar w:fldCharType="separate"/>
            </w:r>
            <w:r w:rsidR="001433F1">
              <w:rPr>
                <w:noProof/>
                <w:webHidden/>
              </w:rPr>
              <w:t>6</w:t>
            </w:r>
            <w:r w:rsidR="001433F1">
              <w:rPr>
                <w:noProof/>
                <w:webHidden/>
              </w:rPr>
              <w:fldChar w:fldCharType="end"/>
            </w:r>
          </w:hyperlink>
        </w:p>
        <w:p w14:paraId="35A3EE6D" w14:textId="756A98EB"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82" w:history="1">
            <w:r w:rsidR="001433F1" w:rsidRPr="000612E8">
              <w:rPr>
                <w:rStyle w:val="-"/>
                <w:noProof/>
                <w:lang w:val="el-GR"/>
              </w:rPr>
              <w:t>1.6</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Δημοσιότητα</w:t>
            </w:r>
            <w:r w:rsidR="001433F1">
              <w:rPr>
                <w:noProof/>
                <w:webHidden/>
              </w:rPr>
              <w:tab/>
            </w:r>
            <w:r w:rsidR="001433F1">
              <w:rPr>
                <w:noProof/>
                <w:webHidden/>
              </w:rPr>
              <w:fldChar w:fldCharType="begin"/>
            </w:r>
            <w:r w:rsidR="001433F1">
              <w:rPr>
                <w:noProof/>
                <w:webHidden/>
              </w:rPr>
              <w:instrText xml:space="preserve"> PAGEREF _Toc45784082 \h </w:instrText>
            </w:r>
            <w:r w:rsidR="001433F1">
              <w:rPr>
                <w:noProof/>
                <w:webHidden/>
              </w:rPr>
            </w:r>
            <w:r w:rsidR="001433F1">
              <w:rPr>
                <w:noProof/>
                <w:webHidden/>
              </w:rPr>
              <w:fldChar w:fldCharType="separate"/>
            </w:r>
            <w:r w:rsidR="001433F1">
              <w:rPr>
                <w:noProof/>
                <w:webHidden/>
              </w:rPr>
              <w:t>6</w:t>
            </w:r>
            <w:r w:rsidR="001433F1">
              <w:rPr>
                <w:noProof/>
                <w:webHidden/>
              </w:rPr>
              <w:fldChar w:fldCharType="end"/>
            </w:r>
          </w:hyperlink>
        </w:p>
        <w:p w14:paraId="6CFE946D" w14:textId="76071C37"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83" w:history="1">
            <w:r w:rsidR="001433F1" w:rsidRPr="000612E8">
              <w:rPr>
                <w:rStyle w:val="-"/>
                <w:noProof/>
                <w:lang w:val="el-GR"/>
              </w:rPr>
              <w:t>1.7</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Αρχές εφαρμοζόμενες στη διαδικασία σύναψης</w:t>
            </w:r>
            <w:r w:rsidR="001433F1">
              <w:rPr>
                <w:noProof/>
                <w:webHidden/>
              </w:rPr>
              <w:tab/>
            </w:r>
            <w:r w:rsidR="001433F1">
              <w:rPr>
                <w:noProof/>
                <w:webHidden/>
              </w:rPr>
              <w:fldChar w:fldCharType="begin"/>
            </w:r>
            <w:r w:rsidR="001433F1">
              <w:rPr>
                <w:noProof/>
                <w:webHidden/>
              </w:rPr>
              <w:instrText xml:space="preserve"> PAGEREF _Toc45784083 \h </w:instrText>
            </w:r>
            <w:r w:rsidR="001433F1">
              <w:rPr>
                <w:noProof/>
                <w:webHidden/>
              </w:rPr>
            </w:r>
            <w:r w:rsidR="001433F1">
              <w:rPr>
                <w:noProof/>
                <w:webHidden/>
              </w:rPr>
              <w:fldChar w:fldCharType="separate"/>
            </w:r>
            <w:r w:rsidR="001433F1">
              <w:rPr>
                <w:noProof/>
                <w:webHidden/>
              </w:rPr>
              <w:t>6</w:t>
            </w:r>
            <w:r w:rsidR="001433F1">
              <w:rPr>
                <w:noProof/>
                <w:webHidden/>
              </w:rPr>
              <w:fldChar w:fldCharType="end"/>
            </w:r>
          </w:hyperlink>
        </w:p>
        <w:p w14:paraId="7D9108B6" w14:textId="726C68A2" w:rsidR="001433F1" w:rsidRDefault="00FB7C0D">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5784084" w:history="1">
            <w:r w:rsidR="001433F1" w:rsidRPr="000612E8">
              <w:rPr>
                <w:rStyle w:val="-"/>
                <w:noProof/>
                <w:lang w:val="el-GR"/>
              </w:rPr>
              <w:t>2.</w:t>
            </w:r>
            <w:r w:rsidR="001433F1">
              <w:rPr>
                <w:rFonts w:asciiTheme="minorHAnsi" w:eastAsiaTheme="minorEastAsia" w:hAnsiTheme="minorHAnsi" w:cstheme="minorBidi"/>
                <w:b w:val="0"/>
                <w:bCs w:val="0"/>
                <w:caps w:val="0"/>
                <w:noProof/>
                <w:sz w:val="22"/>
                <w:szCs w:val="22"/>
                <w:lang w:val="el-GR" w:eastAsia="el-GR"/>
              </w:rPr>
              <w:tab/>
            </w:r>
            <w:r w:rsidR="001433F1" w:rsidRPr="000612E8">
              <w:rPr>
                <w:rStyle w:val="-"/>
                <w:noProof/>
                <w:lang w:val="el-GR"/>
              </w:rPr>
              <w:t>ΓΕΝΙΚΟΙ ΚΑΙ ΕΙΔΙΚΟΙ ΟΡΟΙ ΣΥΜΜΕΤΟΧΗΣ</w:t>
            </w:r>
            <w:r w:rsidR="001433F1">
              <w:rPr>
                <w:noProof/>
                <w:webHidden/>
              </w:rPr>
              <w:tab/>
            </w:r>
            <w:r w:rsidR="001433F1">
              <w:rPr>
                <w:noProof/>
                <w:webHidden/>
              </w:rPr>
              <w:fldChar w:fldCharType="begin"/>
            </w:r>
            <w:r w:rsidR="001433F1">
              <w:rPr>
                <w:noProof/>
                <w:webHidden/>
              </w:rPr>
              <w:instrText xml:space="preserve"> PAGEREF _Toc45784084 \h </w:instrText>
            </w:r>
            <w:r w:rsidR="001433F1">
              <w:rPr>
                <w:noProof/>
                <w:webHidden/>
              </w:rPr>
            </w:r>
            <w:r w:rsidR="001433F1">
              <w:rPr>
                <w:noProof/>
                <w:webHidden/>
              </w:rPr>
              <w:fldChar w:fldCharType="separate"/>
            </w:r>
            <w:r w:rsidR="001433F1">
              <w:rPr>
                <w:noProof/>
                <w:webHidden/>
              </w:rPr>
              <w:t>7</w:t>
            </w:r>
            <w:r w:rsidR="001433F1">
              <w:rPr>
                <w:noProof/>
                <w:webHidden/>
              </w:rPr>
              <w:fldChar w:fldCharType="end"/>
            </w:r>
          </w:hyperlink>
        </w:p>
        <w:p w14:paraId="40083CB5" w14:textId="6542D322"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85" w:history="1">
            <w:r w:rsidR="001433F1" w:rsidRPr="000612E8">
              <w:rPr>
                <w:rStyle w:val="-"/>
                <w:noProof/>
                <w:lang w:val="el-GR"/>
              </w:rPr>
              <w:t>2.1</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Γενικές Πληροφορίες</w:t>
            </w:r>
            <w:r w:rsidR="001433F1">
              <w:rPr>
                <w:noProof/>
                <w:webHidden/>
              </w:rPr>
              <w:tab/>
            </w:r>
            <w:r w:rsidR="001433F1">
              <w:rPr>
                <w:noProof/>
                <w:webHidden/>
              </w:rPr>
              <w:fldChar w:fldCharType="begin"/>
            </w:r>
            <w:r w:rsidR="001433F1">
              <w:rPr>
                <w:noProof/>
                <w:webHidden/>
              </w:rPr>
              <w:instrText xml:space="preserve"> PAGEREF _Toc45784085 \h </w:instrText>
            </w:r>
            <w:r w:rsidR="001433F1">
              <w:rPr>
                <w:noProof/>
                <w:webHidden/>
              </w:rPr>
            </w:r>
            <w:r w:rsidR="001433F1">
              <w:rPr>
                <w:noProof/>
                <w:webHidden/>
              </w:rPr>
              <w:fldChar w:fldCharType="separate"/>
            </w:r>
            <w:r w:rsidR="001433F1">
              <w:rPr>
                <w:noProof/>
                <w:webHidden/>
              </w:rPr>
              <w:t>7</w:t>
            </w:r>
            <w:r w:rsidR="001433F1">
              <w:rPr>
                <w:noProof/>
                <w:webHidden/>
              </w:rPr>
              <w:fldChar w:fldCharType="end"/>
            </w:r>
          </w:hyperlink>
        </w:p>
        <w:p w14:paraId="170DB8B5" w14:textId="4D84B9B8"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086" w:history="1">
            <w:r w:rsidR="001433F1" w:rsidRPr="000612E8">
              <w:rPr>
                <w:rStyle w:val="-"/>
                <w:noProof/>
                <w:lang w:val="el-GR"/>
              </w:rPr>
              <w:t>2.1.1</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Έγγραφα της σύμβασης</w:t>
            </w:r>
            <w:r w:rsidR="001433F1">
              <w:rPr>
                <w:noProof/>
                <w:webHidden/>
              </w:rPr>
              <w:tab/>
            </w:r>
            <w:r w:rsidR="001433F1">
              <w:rPr>
                <w:noProof/>
                <w:webHidden/>
              </w:rPr>
              <w:fldChar w:fldCharType="begin"/>
            </w:r>
            <w:r w:rsidR="001433F1">
              <w:rPr>
                <w:noProof/>
                <w:webHidden/>
              </w:rPr>
              <w:instrText xml:space="preserve"> PAGEREF _Toc45784086 \h </w:instrText>
            </w:r>
            <w:r w:rsidR="001433F1">
              <w:rPr>
                <w:noProof/>
                <w:webHidden/>
              </w:rPr>
            </w:r>
            <w:r w:rsidR="001433F1">
              <w:rPr>
                <w:noProof/>
                <w:webHidden/>
              </w:rPr>
              <w:fldChar w:fldCharType="separate"/>
            </w:r>
            <w:r w:rsidR="001433F1">
              <w:rPr>
                <w:noProof/>
                <w:webHidden/>
              </w:rPr>
              <w:t>7</w:t>
            </w:r>
            <w:r w:rsidR="001433F1">
              <w:rPr>
                <w:noProof/>
                <w:webHidden/>
              </w:rPr>
              <w:fldChar w:fldCharType="end"/>
            </w:r>
          </w:hyperlink>
        </w:p>
        <w:p w14:paraId="0473C023" w14:textId="4741157E"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087" w:history="1">
            <w:r w:rsidR="001433F1" w:rsidRPr="000612E8">
              <w:rPr>
                <w:rStyle w:val="-"/>
                <w:noProof/>
                <w:lang w:val="el-GR"/>
              </w:rPr>
              <w:t>2.1.2</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Επικοινωνία - Πρόσβαση στα έγγραφα της Σύμβασης</w:t>
            </w:r>
            <w:r w:rsidR="001433F1">
              <w:rPr>
                <w:noProof/>
                <w:webHidden/>
              </w:rPr>
              <w:tab/>
            </w:r>
            <w:r w:rsidR="001433F1">
              <w:rPr>
                <w:noProof/>
                <w:webHidden/>
              </w:rPr>
              <w:fldChar w:fldCharType="begin"/>
            </w:r>
            <w:r w:rsidR="001433F1">
              <w:rPr>
                <w:noProof/>
                <w:webHidden/>
              </w:rPr>
              <w:instrText xml:space="preserve"> PAGEREF _Toc45784087 \h </w:instrText>
            </w:r>
            <w:r w:rsidR="001433F1">
              <w:rPr>
                <w:noProof/>
                <w:webHidden/>
              </w:rPr>
            </w:r>
            <w:r w:rsidR="001433F1">
              <w:rPr>
                <w:noProof/>
                <w:webHidden/>
              </w:rPr>
              <w:fldChar w:fldCharType="separate"/>
            </w:r>
            <w:r w:rsidR="001433F1">
              <w:rPr>
                <w:noProof/>
                <w:webHidden/>
              </w:rPr>
              <w:t>7</w:t>
            </w:r>
            <w:r w:rsidR="001433F1">
              <w:rPr>
                <w:noProof/>
                <w:webHidden/>
              </w:rPr>
              <w:fldChar w:fldCharType="end"/>
            </w:r>
          </w:hyperlink>
        </w:p>
        <w:p w14:paraId="679EC405" w14:textId="7D336338"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088" w:history="1">
            <w:r w:rsidR="001433F1" w:rsidRPr="000612E8">
              <w:rPr>
                <w:rStyle w:val="-"/>
                <w:noProof/>
                <w:lang w:val="el-GR"/>
              </w:rPr>
              <w:t>2.1.3</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Παροχή Διευκρινίσεων</w:t>
            </w:r>
            <w:r w:rsidR="001433F1">
              <w:rPr>
                <w:noProof/>
                <w:webHidden/>
              </w:rPr>
              <w:tab/>
            </w:r>
            <w:r w:rsidR="001433F1">
              <w:rPr>
                <w:noProof/>
                <w:webHidden/>
              </w:rPr>
              <w:fldChar w:fldCharType="begin"/>
            </w:r>
            <w:r w:rsidR="001433F1">
              <w:rPr>
                <w:noProof/>
                <w:webHidden/>
              </w:rPr>
              <w:instrText xml:space="preserve"> PAGEREF _Toc45784088 \h </w:instrText>
            </w:r>
            <w:r w:rsidR="001433F1">
              <w:rPr>
                <w:noProof/>
                <w:webHidden/>
              </w:rPr>
            </w:r>
            <w:r w:rsidR="001433F1">
              <w:rPr>
                <w:noProof/>
                <w:webHidden/>
              </w:rPr>
              <w:fldChar w:fldCharType="separate"/>
            </w:r>
            <w:r w:rsidR="001433F1">
              <w:rPr>
                <w:noProof/>
                <w:webHidden/>
              </w:rPr>
              <w:t>7</w:t>
            </w:r>
            <w:r w:rsidR="001433F1">
              <w:rPr>
                <w:noProof/>
                <w:webHidden/>
              </w:rPr>
              <w:fldChar w:fldCharType="end"/>
            </w:r>
          </w:hyperlink>
        </w:p>
        <w:p w14:paraId="50D2F4B1" w14:textId="21209C54"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089" w:history="1">
            <w:r w:rsidR="001433F1" w:rsidRPr="000612E8">
              <w:rPr>
                <w:rStyle w:val="-"/>
                <w:noProof/>
                <w:lang w:val="el-GR"/>
              </w:rPr>
              <w:t>2.1.4</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Γλώσσα</w:t>
            </w:r>
            <w:r w:rsidR="001433F1">
              <w:rPr>
                <w:noProof/>
                <w:webHidden/>
              </w:rPr>
              <w:tab/>
            </w:r>
            <w:r w:rsidR="001433F1">
              <w:rPr>
                <w:noProof/>
                <w:webHidden/>
              </w:rPr>
              <w:fldChar w:fldCharType="begin"/>
            </w:r>
            <w:r w:rsidR="001433F1">
              <w:rPr>
                <w:noProof/>
                <w:webHidden/>
              </w:rPr>
              <w:instrText xml:space="preserve"> PAGEREF _Toc45784089 \h </w:instrText>
            </w:r>
            <w:r w:rsidR="001433F1">
              <w:rPr>
                <w:noProof/>
                <w:webHidden/>
              </w:rPr>
            </w:r>
            <w:r w:rsidR="001433F1">
              <w:rPr>
                <w:noProof/>
                <w:webHidden/>
              </w:rPr>
              <w:fldChar w:fldCharType="separate"/>
            </w:r>
            <w:r w:rsidR="001433F1">
              <w:rPr>
                <w:noProof/>
                <w:webHidden/>
              </w:rPr>
              <w:t>7</w:t>
            </w:r>
            <w:r w:rsidR="001433F1">
              <w:rPr>
                <w:noProof/>
                <w:webHidden/>
              </w:rPr>
              <w:fldChar w:fldCharType="end"/>
            </w:r>
          </w:hyperlink>
        </w:p>
        <w:p w14:paraId="48021453" w14:textId="025CFC3B"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090" w:history="1">
            <w:r w:rsidR="001433F1" w:rsidRPr="000612E8">
              <w:rPr>
                <w:rStyle w:val="-"/>
                <w:noProof/>
                <w:lang w:val="el-GR"/>
              </w:rPr>
              <w:t>2.1.5</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Εγγυήσεις</w:t>
            </w:r>
            <w:r w:rsidR="001433F1">
              <w:rPr>
                <w:noProof/>
                <w:webHidden/>
              </w:rPr>
              <w:tab/>
            </w:r>
            <w:r w:rsidR="001433F1">
              <w:rPr>
                <w:noProof/>
                <w:webHidden/>
              </w:rPr>
              <w:fldChar w:fldCharType="begin"/>
            </w:r>
            <w:r w:rsidR="001433F1">
              <w:rPr>
                <w:noProof/>
                <w:webHidden/>
              </w:rPr>
              <w:instrText xml:space="preserve"> PAGEREF _Toc45784090 \h </w:instrText>
            </w:r>
            <w:r w:rsidR="001433F1">
              <w:rPr>
                <w:noProof/>
                <w:webHidden/>
              </w:rPr>
            </w:r>
            <w:r w:rsidR="001433F1">
              <w:rPr>
                <w:noProof/>
                <w:webHidden/>
              </w:rPr>
              <w:fldChar w:fldCharType="separate"/>
            </w:r>
            <w:r w:rsidR="001433F1">
              <w:rPr>
                <w:noProof/>
                <w:webHidden/>
              </w:rPr>
              <w:t>8</w:t>
            </w:r>
            <w:r w:rsidR="001433F1">
              <w:rPr>
                <w:noProof/>
                <w:webHidden/>
              </w:rPr>
              <w:fldChar w:fldCharType="end"/>
            </w:r>
          </w:hyperlink>
        </w:p>
        <w:p w14:paraId="12D28ED2" w14:textId="7AA168EE"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091" w:history="1">
            <w:r w:rsidR="001433F1" w:rsidRPr="000612E8">
              <w:rPr>
                <w:rStyle w:val="-"/>
                <w:noProof/>
                <w:lang w:val="el-GR"/>
              </w:rPr>
              <w:t>2.2</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Δικαίωμα Συμμετοχής - Κριτήρια Ποιοτικής Επιλογής</w:t>
            </w:r>
            <w:r w:rsidR="001433F1">
              <w:rPr>
                <w:noProof/>
                <w:webHidden/>
              </w:rPr>
              <w:tab/>
            </w:r>
            <w:r w:rsidR="001433F1">
              <w:rPr>
                <w:noProof/>
                <w:webHidden/>
              </w:rPr>
              <w:fldChar w:fldCharType="begin"/>
            </w:r>
            <w:r w:rsidR="001433F1">
              <w:rPr>
                <w:noProof/>
                <w:webHidden/>
              </w:rPr>
              <w:instrText xml:space="preserve"> PAGEREF _Toc45784091 \h </w:instrText>
            </w:r>
            <w:r w:rsidR="001433F1">
              <w:rPr>
                <w:noProof/>
                <w:webHidden/>
              </w:rPr>
            </w:r>
            <w:r w:rsidR="001433F1">
              <w:rPr>
                <w:noProof/>
                <w:webHidden/>
              </w:rPr>
              <w:fldChar w:fldCharType="separate"/>
            </w:r>
            <w:r w:rsidR="001433F1">
              <w:rPr>
                <w:noProof/>
                <w:webHidden/>
              </w:rPr>
              <w:t>8</w:t>
            </w:r>
            <w:r w:rsidR="001433F1">
              <w:rPr>
                <w:noProof/>
                <w:webHidden/>
              </w:rPr>
              <w:fldChar w:fldCharType="end"/>
            </w:r>
          </w:hyperlink>
        </w:p>
        <w:p w14:paraId="32BDB986" w14:textId="09481A6D"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092" w:history="1">
            <w:r w:rsidR="001433F1" w:rsidRPr="000612E8">
              <w:rPr>
                <w:rStyle w:val="-"/>
                <w:noProof/>
                <w:lang w:val="el-GR"/>
              </w:rPr>
              <w:t>2.2.1</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Δικαίωμα συμμετοχής</w:t>
            </w:r>
            <w:r w:rsidR="001433F1">
              <w:rPr>
                <w:noProof/>
                <w:webHidden/>
              </w:rPr>
              <w:tab/>
            </w:r>
            <w:r w:rsidR="001433F1">
              <w:rPr>
                <w:noProof/>
                <w:webHidden/>
              </w:rPr>
              <w:fldChar w:fldCharType="begin"/>
            </w:r>
            <w:r w:rsidR="001433F1">
              <w:rPr>
                <w:noProof/>
                <w:webHidden/>
              </w:rPr>
              <w:instrText xml:space="preserve"> PAGEREF _Toc45784092 \h </w:instrText>
            </w:r>
            <w:r w:rsidR="001433F1">
              <w:rPr>
                <w:noProof/>
                <w:webHidden/>
              </w:rPr>
            </w:r>
            <w:r w:rsidR="001433F1">
              <w:rPr>
                <w:noProof/>
                <w:webHidden/>
              </w:rPr>
              <w:fldChar w:fldCharType="separate"/>
            </w:r>
            <w:r w:rsidR="001433F1">
              <w:rPr>
                <w:noProof/>
                <w:webHidden/>
              </w:rPr>
              <w:t>8</w:t>
            </w:r>
            <w:r w:rsidR="001433F1">
              <w:rPr>
                <w:noProof/>
                <w:webHidden/>
              </w:rPr>
              <w:fldChar w:fldCharType="end"/>
            </w:r>
          </w:hyperlink>
        </w:p>
        <w:p w14:paraId="33831C1A" w14:textId="20AB6B36"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093" w:history="1">
            <w:r w:rsidR="001433F1" w:rsidRPr="000612E8">
              <w:rPr>
                <w:rStyle w:val="-"/>
                <w:noProof/>
                <w:lang w:val="el-GR"/>
              </w:rPr>
              <w:t>2.2.2</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Λόγοι αποκλεισμού</w:t>
            </w:r>
            <w:r w:rsidR="001433F1">
              <w:rPr>
                <w:noProof/>
                <w:webHidden/>
              </w:rPr>
              <w:tab/>
            </w:r>
            <w:r w:rsidR="001433F1">
              <w:rPr>
                <w:noProof/>
                <w:webHidden/>
              </w:rPr>
              <w:fldChar w:fldCharType="begin"/>
            </w:r>
            <w:r w:rsidR="001433F1">
              <w:rPr>
                <w:noProof/>
                <w:webHidden/>
              </w:rPr>
              <w:instrText xml:space="preserve"> PAGEREF _Toc45784093 \h </w:instrText>
            </w:r>
            <w:r w:rsidR="001433F1">
              <w:rPr>
                <w:noProof/>
                <w:webHidden/>
              </w:rPr>
            </w:r>
            <w:r w:rsidR="001433F1">
              <w:rPr>
                <w:noProof/>
                <w:webHidden/>
              </w:rPr>
              <w:fldChar w:fldCharType="separate"/>
            </w:r>
            <w:r w:rsidR="001433F1">
              <w:rPr>
                <w:noProof/>
                <w:webHidden/>
              </w:rPr>
              <w:t>8</w:t>
            </w:r>
            <w:r w:rsidR="001433F1">
              <w:rPr>
                <w:noProof/>
                <w:webHidden/>
              </w:rPr>
              <w:fldChar w:fldCharType="end"/>
            </w:r>
          </w:hyperlink>
        </w:p>
        <w:p w14:paraId="1BB4918E" w14:textId="27AAB1DB"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02" w:history="1">
            <w:r w:rsidR="001433F1" w:rsidRPr="000612E8">
              <w:rPr>
                <w:rStyle w:val="-"/>
                <w:noProof/>
                <w:lang w:val="el-GR"/>
              </w:rPr>
              <w:t>2.2.3</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Καταλληλόλητα άσκησης επαγγελματικής δραστηριότητας</w:t>
            </w:r>
            <w:r w:rsidR="001433F1">
              <w:rPr>
                <w:noProof/>
                <w:webHidden/>
              </w:rPr>
              <w:tab/>
            </w:r>
            <w:r w:rsidR="001433F1">
              <w:rPr>
                <w:noProof/>
                <w:webHidden/>
              </w:rPr>
              <w:fldChar w:fldCharType="begin"/>
            </w:r>
            <w:r w:rsidR="001433F1">
              <w:rPr>
                <w:noProof/>
                <w:webHidden/>
              </w:rPr>
              <w:instrText xml:space="preserve"> PAGEREF _Toc45784102 \h </w:instrText>
            </w:r>
            <w:r w:rsidR="001433F1">
              <w:rPr>
                <w:noProof/>
                <w:webHidden/>
              </w:rPr>
            </w:r>
            <w:r w:rsidR="001433F1">
              <w:rPr>
                <w:noProof/>
                <w:webHidden/>
              </w:rPr>
              <w:fldChar w:fldCharType="separate"/>
            </w:r>
            <w:r w:rsidR="001433F1">
              <w:rPr>
                <w:noProof/>
                <w:webHidden/>
              </w:rPr>
              <w:t>11</w:t>
            </w:r>
            <w:r w:rsidR="001433F1">
              <w:rPr>
                <w:noProof/>
                <w:webHidden/>
              </w:rPr>
              <w:fldChar w:fldCharType="end"/>
            </w:r>
          </w:hyperlink>
        </w:p>
        <w:p w14:paraId="69012939" w14:textId="2B849922"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13" w:history="1">
            <w:r w:rsidR="001433F1" w:rsidRPr="000612E8">
              <w:rPr>
                <w:rStyle w:val="-"/>
                <w:noProof/>
                <w:lang w:val="el-GR"/>
              </w:rPr>
              <w:t>2.2.4</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Οικονομική και χρηματοοικονομική επάρκεια</w:t>
            </w:r>
            <w:r w:rsidR="001433F1">
              <w:rPr>
                <w:noProof/>
                <w:webHidden/>
              </w:rPr>
              <w:tab/>
            </w:r>
            <w:r w:rsidR="001433F1">
              <w:rPr>
                <w:noProof/>
                <w:webHidden/>
              </w:rPr>
              <w:fldChar w:fldCharType="begin"/>
            </w:r>
            <w:r w:rsidR="001433F1">
              <w:rPr>
                <w:noProof/>
                <w:webHidden/>
              </w:rPr>
              <w:instrText xml:space="preserve"> PAGEREF _Toc45784113 \h </w:instrText>
            </w:r>
            <w:r w:rsidR="001433F1">
              <w:rPr>
                <w:noProof/>
                <w:webHidden/>
              </w:rPr>
            </w:r>
            <w:r w:rsidR="001433F1">
              <w:rPr>
                <w:noProof/>
                <w:webHidden/>
              </w:rPr>
              <w:fldChar w:fldCharType="separate"/>
            </w:r>
            <w:r w:rsidR="001433F1">
              <w:rPr>
                <w:noProof/>
                <w:webHidden/>
              </w:rPr>
              <w:t>11</w:t>
            </w:r>
            <w:r w:rsidR="001433F1">
              <w:rPr>
                <w:noProof/>
                <w:webHidden/>
              </w:rPr>
              <w:fldChar w:fldCharType="end"/>
            </w:r>
          </w:hyperlink>
        </w:p>
        <w:p w14:paraId="6C97698A" w14:textId="7C4252C5"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14" w:history="1">
            <w:r w:rsidR="001433F1" w:rsidRPr="000612E8">
              <w:rPr>
                <w:rStyle w:val="-"/>
                <w:noProof/>
                <w:lang w:val="el-GR"/>
              </w:rPr>
              <w:t>2.2.5</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Τεχνική και επαγγελματική ικανότητα</w:t>
            </w:r>
            <w:r w:rsidR="001433F1">
              <w:rPr>
                <w:noProof/>
                <w:webHidden/>
              </w:rPr>
              <w:tab/>
            </w:r>
            <w:r w:rsidR="001433F1">
              <w:rPr>
                <w:noProof/>
                <w:webHidden/>
              </w:rPr>
              <w:fldChar w:fldCharType="begin"/>
            </w:r>
            <w:r w:rsidR="001433F1">
              <w:rPr>
                <w:noProof/>
                <w:webHidden/>
              </w:rPr>
              <w:instrText xml:space="preserve"> PAGEREF _Toc45784114 \h </w:instrText>
            </w:r>
            <w:r w:rsidR="001433F1">
              <w:rPr>
                <w:noProof/>
                <w:webHidden/>
              </w:rPr>
            </w:r>
            <w:r w:rsidR="001433F1">
              <w:rPr>
                <w:noProof/>
                <w:webHidden/>
              </w:rPr>
              <w:fldChar w:fldCharType="separate"/>
            </w:r>
            <w:r w:rsidR="001433F1">
              <w:rPr>
                <w:noProof/>
                <w:webHidden/>
              </w:rPr>
              <w:t>12</w:t>
            </w:r>
            <w:r w:rsidR="001433F1">
              <w:rPr>
                <w:noProof/>
                <w:webHidden/>
              </w:rPr>
              <w:fldChar w:fldCharType="end"/>
            </w:r>
          </w:hyperlink>
        </w:p>
        <w:p w14:paraId="07B8BA50" w14:textId="254BF45A"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15" w:history="1">
            <w:r w:rsidR="001433F1" w:rsidRPr="000612E8">
              <w:rPr>
                <w:rStyle w:val="-"/>
                <w:noProof/>
                <w:lang w:val="el-GR"/>
              </w:rPr>
              <w:t>2.2.6</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Πρότυπα διασφάλισης ποιότητας και πρότυπα περιβαλλοντικής διαχείρισης</w:t>
            </w:r>
            <w:r w:rsidR="001433F1">
              <w:rPr>
                <w:noProof/>
                <w:webHidden/>
              </w:rPr>
              <w:tab/>
            </w:r>
            <w:r w:rsidR="001433F1">
              <w:rPr>
                <w:noProof/>
                <w:webHidden/>
              </w:rPr>
              <w:fldChar w:fldCharType="begin"/>
            </w:r>
            <w:r w:rsidR="001433F1">
              <w:rPr>
                <w:noProof/>
                <w:webHidden/>
              </w:rPr>
              <w:instrText xml:space="preserve"> PAGEREF _Toc45784115 \h </w:instrText>
            </w:r>
            <w:r w:rsidR="001433F1">
              <w:rPr>
                <w:noProof/>
                <w:webHidden/>
              </w:rPr>
            </w:r>
            <w:r w:rsidR="001433F1">
              <w:rPr>
                <w:noProof/>
                <w:webHidden/>
              </w:rPr>
              <w:fldChar w:fldCharType="separate"/>
            </w:r>
            <w:r w:rsidR="001433F1">
              <w:rPr>
                <w:noProof/>
                <w:webHidden/>
              </w:rPr>
              <w:t>12</w:t>
            </w:r>
            <w:r w:rsidR="001433F1">
              <w:rPr>
                <w:noProof/>
                <w:webHidden/>
              </w:rPr>
              <w:fldChar w:fldCharType="end"/>
            </w:r>
          </w:hyperlink>
        </w:p>
        <w:p w14:paraId="54D0472F" w14:textId="48C48818"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16" w:history="1">
            <w:r w:rsidR="001433F1" w:rsidRPr="000612E8">
              <w:rPr>
                <w:rStyle w:val="-"/>
                <w:noProof/>
                <w:lang w:val="el-GR"/>
              </w:rPr>
              <w:t>2.3</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Κριτήρια Ανάθεσης</w:t>
            </w:r>
            <w:r w:rsidR="001433F1">
              <w:rPr>
                <w:noProof/>
                <w:webHidden/>
              </w:rPr>
              <w:tab/>
            </w:r>
            <w:r w:rsidR="001433F1">
              <w:rPr>
                <w:noProof/>
                <w:webHidden/>
              </w:rPr>
              <w:fldChar w:fldCharType="begin"/>
            </w:r>
            <w:r w:rsidR="001433F1">
              <w:rPr>
                <w:noProof/>
                <w:webHidden/>
              </w:rPr>
              <w:instrText xml:space="preserve"> PAGEREF _Toc45784116 \h </w:instrText>
            </w:r>
            <w:r w:rsidR="001433F1">
              <w:rPr>
                <w:noProof/>
                <w:webHidden/>
              </w:rPr>
            </w:r>
            <w:r w:rsidR="001433F1">
              <w:rPr>
                <w:noProof/>
                <w:webHidden/>
              </w:rPr>
              <w:fldChar w:fldCharType="separate"/>
            </w:r>
            <w:r w:rsidR="001433F1">
              <w:rPr>
                <w:noProof/>
                <w:webHidden/>
              </w:rPr>
              <w:t>16</w:t>
            </w:r>
            <w:r w:rsidR="001433F1">
              <w:rPr>
                <w:noProof/>
                <w:webHidden/>
              </w:rPr>
              <w:fldChar w:fldCharType="end"/>
            </w:r>
          </w:hyperlink>
        </w:p>
        <w:p w14:paraId="5547B1C9" w14:textId="003B527E"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17" w:history="1">
            <w:r w:rsidR="001433F1" w:rsidRPr="000612E8">
              <w:rPr>
                <w:rStyle w:val="-"/>
                <w:noProof/>
                <w:lang w:val="el-GR"/>
              </w:rPr>
              <w:t>2.3.1</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Κριτήριο ανάθεσης</w:t>
            </w:r>
            <w:r w:rsidR="001433F1">
              <w:rPr>
                <w:noProof/>
                <w:webHidden/>
              </w:rPr>
              <w:tab/>
            </w:r>
            <w:r w:rsidR="001433F1">
              <w:rPr>
                <w:noProof/>
                <w:webHidden/>
              </w:rPr>
              <w:fldChar w:fldCharType="begin"/>
            </w:r>
            <w:r w:rsidR="001433F1">
              <w:rPr>
                <w:noProof/>
                <w:webHidden/>
              </w:rPr>
              <w:instrText xml:space="preserve"> PAGEREF _Toc45784117 \h </w:instrText>
            </w:r>
            <w:r w:rsidR="001433F1">
              <w:rPr>
                <w:noProof/>
                <w:webHidden/>
              </w:rPr>
            </w:r>
            <w:r w:rsidR="001433F1">
              <w:rPr>
                <w:noProof/>
                <w:webHidden/>
              </w:rPr>
              <w:fldChar w:fldCharType="separate"/>
            </w:r>
            <w:r w:rsidR="001433F1">
              <w:rPr>
                <w:noProof/>
                <w:webHidden/>
              </w:rPr>
              <w:t>16</w:t>
            </w:r>
            <w:r w:rsidR="001433F1">
              <w:rPr>
                <w:noProof/>
                <w:webHidden/>
              </w:rPr>
              <w:fldChar w:fldCharType="end"/>
            </w:r>
          </w:hyperlink>
        </w:p>
        <w:p w14:paraId="3A7C5272" w14:textId="6CCF8534"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18" w:history="1">
            <w:r w:rsidR="001433F1" w:rsidRPr="000612E8">
              <w:rPr>
                <w:rStyle w:val="-"/>
                <w:noProof/>
                <w:lang w:val="el-GR"/>
              </w:rPr>
              <w:t>2.4</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Κατάρτιση - Περιεχόμενο Προσφορών</w:t>
            </w:r>
            <w:r w:rsidR="001433F1">
              <w:rPr>
                <w:noProof/>
                <w:webHidden/>
              </w:rPr>
              <w:tab/>
            </w:r>
            <w:r w:rsidR="001433F1">
              <w:rPr>
                <w:noProof/>
                <w:webHidden/>
              </w:rPr>
              <w:fldChar w:fldCharType="begin"/>
            </w:r>
            <w:r w:rsidR="001433F1">
              <w:rPr>
                <w:noProof/>
                <w:webHidden/>
              </w:rPr>
              <w:instrText xml:space="preserve"> PAGEREF _Toc45784118 \h </w:instrText>
            </w:r>
            <w:r w:rsidR="001433F1">
              <w:rPr>
                <w:noProof/>
                <w:webHidden/>
              </w:rPr>
            </w:r>
            <w:r w:rsidR="001433F1">
              <w:rPr>
                <w:noProof/>
                <w:webHidden/>
              </w:rPr>
              <w:fldChar w:fldCharType="separate"/>
            </w:r>
            <w:r w:rsidR="001433F1">
              <w:rPr>
                <w:noProof/>
                <w:webHidden/>
              </w:rPr>
              <w:t>16</w:t>
            </w:r>
            <w:r w:rsidR="001433F1">
              <w:rPr>
                <w:noProof/>
                <w:webHidden/>
              </w:rPr>
              <w:fldChar w:fldCharType="end"/>
            </w:r>
          </w:hyperlink>
        </w:p>
        <w:p w14:paraId="4E73C4DE" w14:textId="6EA169FC"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19" w:history="1">
            <w:r w:rsidR="001433F1" w:rsidRPr="000612E8">
              <w:rPr>
                <w:rStyle w:val="-"/>
                <w:noProof/>
                <w:lang w:val="el-GR"/>
              </w:rPr>
              <w:t>2.4.1</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Γενικοί όροι υποβολής προσφορών</w:t>
            </w:r>
            <w:r w:rsidR="001433F1">
              <w:rPr>
                <w:noProof/>
                <w:webHidden/>
              </w:rPr>
              <w:tab/>
            </w:r>
            <w:r w:rsidR="001433F1">
              <w:rPr>
                <w:noProof/>
                <w:webHidden/>
              </w:rPr>
              <w:fldChar w:fldCharType="begin"/>
            </w:r>
            <w:r w:rsidR="001433F1">
              <w:rPr>
                <w:noProof/>
                <w:webHidden/>
              </w:rPr>
              <w:instrText xml:space="preserve"> PAGEREF _Toc45784119 \h </w:instrText>
            </w:r>
            <w:r w:rsidR="001433F1">
              <w:rPr>
                <w:noProof/>
                <w:webHidden/>
              </w:rPr>
            </w:r>
            <w:r w:rsidR="001433F1">
              <w:rPr>
                <w:noProof/>
                <w:webHidden/>
              </w:rPr>
              <w:fldChar w:fldCharType="separate"/>
            </w:r>
            <w:r w:rsidR="001433F1">
              <w:rPr>
                <w:noProof/>
                <w:webHidden/>
              </w:rPr>
              <w:t>16</w:t>
            </w:r>
            <w:r w:rsidR="001433F1">
              <w:rPr>
                <w:noProof/>
                <w:webHidden/>
              </w:rPr>
              <w:fldChar w:fldCharType="end"/>
            </w:r>
          </w:hyperlink>
        </w:p>
        <w:p w14:paraId="4A54503D" w14:textId="2247BB96"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20" w:history="1">
            <w:r w:rsidR="001433F1" w:rsidRPr="000612E8">
              <w:rPr>
                <w:rStyle w:val="-"/>
                <w:noProof/>
                <w:lang w:val="el-GR"/>
              </w:rPr>
              <w:t>2.4.2</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 xml:space="preserve"> Χρόνος και Τρόπος υποβολής προσφορών</w:t>
            </w:r>
            <w:r w:rsidR="001433F1">
              <w:rPr>
                <w:noProof/>
                <w:webHidden/>
              </w:rPr>
              <w:tab/>
            </w:r>
            <w:r w:rsidR="001433F1">
              <w:rPr>
                <w:noProof/>
                <w:webHidden/>
              </w:rPr>
              <w:fldChar w:fldCharType="begin"/>
            </w:r>
            <w:r w:rsidR="001433F1">
              <w:rPr>
                <w:noProof/>
                <w:webHidden/>
              </w:rPr>
              <w:instrText xml:space="preserve"> PAGEREF _Toc45784120 \h </w:instrText>
            </w:r>
            <w:r w:rsidR="001433F1">
              <w:rPr>
                <w:noProof/>
                <w:webHidden/>
              </w:rPr>
            </w:r>
            <w:r w:rsidR="001433F1">
              <w:rPr>
                <w:noProof/>
                <w:webHidden/>
              </w:rPr>
              <w:fldChar w:fldCharType="separate"/>
            </w:r>
            <w:r w:rsidR="001433F1">
              <w:rPr>
                <w:noProof/>
                <w:webHidden/>
              </w:rPr>
              <w:t>16</w:t>
            </w:r>
            <w:r w:rsidR="001433F1">
              <w:rPr>
                <w:noProof/>
                <w:webHidden/>
              </w:rPr>
              <w:fldChar w:fldCharType="end"/>
            </w:r>
          </w:hyperlink>
        </w:p>
        <w:p w14:paraId="1F971AF7" w14:textId="38368A0D"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21" w:history="1">
            <w:r w:rsidR="001433F1" w:rsidRPr="000612E8">
              <w:rPr>
                <w:rStyle w:val="-"/>
                <w:noProof/>
                <w:lang w:val="el-GR"/>
              </w:rPr>
              <w:t>2.4.3</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Περιεχόμενα Φακέλου «Δικαιολογητικά Συμμετοχής- Τεχνική Προσφορά»</w:t>
            </w:r>
            <w:r w:rsidR="001433F1">
              <w:rPr>
                <w:noProof/>
                <w:webHidden/>
              </w:rPr>
              <w:tab/>
            </w:r>
            <w:r w:rsidR="001433F1">
              <w:rPr>
                <w:noProof/>
                <w:webHidden/>
              </w:rPr>
              <w:fldChar w:fldCharType="begin"/>
            </w:r>
            <w:r w:rsidR="001433F1">
              <w:rPr>
                <w:noProof/>
                <w:webHidden/>
              </w:rPr>
              <w:instrText xml:space="preserve"> PAGEREF _Toc45784121 \h </w:instrText>
            </w:r>
            <w:r w:rsidR="001433F1">
              <w:rPr>
                <w:noProof/>
                <w:webHidden/>
              </w:rPr>
            </w:r>
            <w:r w:rsidR="001433F1">
              <w:rPr>
                <w:noProof/>
                <w:webHidden/>
              </w:rPr>
              <w:fldChar w:fldCharType="separate"/>
            </w:r>
            <w:r w:rsidR="001433F1">
              <w:rPr>
                <w:noProof/>
                <w:webHidden/>
              </w:rPr>
              <w:t>18</w:t>
            </w:r>
            <w:r w:rsidR="001433F1">
              <w:rPr>
                <w:noProof/>
                <w:webHidden/>
              </w:rPr>
              <w:fldChar w:fldCharType="end"/>
            </w:r>
          </w:hyperlink>
        </w:p>
        <w:p w14:paraId="02F2314D" w14:textId="3D83F90D"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22" w:history="1">
            <w:r w:rsidR="001433F1" w:rsidRPr="000612E8">
              <w:rPr>
                <w:rStyle w:val="-"/>
                <w:noProof/>
                <w:lang w:val="el-GR"/>
              </w:rPr>
              <w:t>2.4.4</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Περιεχόμενα Φακέλου «Οικονομική Προσφορά» / Τρόπος σύνταξης και υποβολής οικονομικών προσφορών</w:t>
            </w:r>
            <w:r w:rsidR="001433F1">
              <w:rPr>
                <w:noProof/>
                <w:webHidden/>
              </w:rPr>
              <w:tab/>
            </w:r>
            <w:r w:rsidR="001433F1">
              <w:rPr>
                <w:noProof/>
                <w:webHidden/>
              </w:rPr>
              <w:fldChar w:fldCharType="begin"/>
            </w:r>
            <w:r w:rsidR="001433F1">
              <w:rPr>
                <w:noProof/>
                <w:webHidden/>
              </w:rPr>
              <w:instrText xml:space="preserve"> PAGEREF _Toc45784122 \h </w:instrText>
            </w:r>
            <w:r w:rsidR="001433F1">
              <w:rPr>
                <w:noProof/>
                <w:webHidden/>
              </w:rPr>
            </w:r>
            <w:r w:rsidR="001433F1">
              <w:rPr>
                <w:noProof/>
                <w:webHidden/>
              </w:rPr>
              <w:fldChar w:fldCharType="separate"/>
            </w:r>
            <w:r w:rsidR="001433F1">
              <w:rPr>
                <w:noProof/>
                <w:webHidden/>
              </w:rPr>
              <w:t>18</w:t>
            </w:r>
            <w:r w:rsidR="001433F1">
              <w:rPr>
                <w:noProof/>
                <w:webHidden/>
              </w:rPr>
              <w:fldChar w:fldCharType="end"/>
            </w:r>
          </w:hyperlink>
        </w:p>
        <w:p w14:paraId="205A19F6" w14:textId="6A86114C"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23" w:history="1">
            <w:r w:rsidR="001433F1" w:rsidRPr="000612E8">
              <w:rPr>
                <w:rStyle w:val="-"/>
                <w:noProof/>
                <w:lang w:val="el-GR"/>
              </w:rPr>
              <w:t>2.4.5</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Χρόνος ισχύος των προσφορών</w:t>
            </w:r>
            <w:r w:rsidR="001433F1">
              <w:rPr>
                <w:noProof/>
                <w:webHidden/>
              </w:rPr>
              <w:tab/>
            </w:r>
            <w:r w:rsidR="001433F1">
              <w:rPr>
                <w:noProof/>
                <w:webHidden/>
              </w:rPr>
              <w:fldChar w:fldCharType="begin"/>
            </w:r>
            <w:r w:rsidR="001433F1">
              <w:rPr>
                <w:noProof/>
                <w:webHidden/>
              </w:rPr>
              <w:instrText xml:space="preserve"> PAGEREF _Toc45784123 \h </w:instrText>
            </w:r>
            <w:r w:rsidR="001433F1">
              <w:rPr>
                <w:noProof/>
                <w:webHidden/>
              </w:rPr>
            </w:r>
            <w:r w:rsidR="001433F1">
              <w:rPr>
                <w:noProof/>
                <w:webHidden/>
              </w:rPr>
              <w:fldChar w:fldCharType="separate"/>
            </w:r>
            <w:r w:rsidR="001433F1">
              <w:rPr>
                <w:noProof/>
                <w:webHidden/>
              </w:rPr>
              <w:t>18</w:t>
            </w:r>
            <w:r w:rsidR="001433F1">
              <w:rPr>
                <w:noProof/>
                <w:webHidden/>
              </w:rPr>
              <w:fldChar w:fldCharType="end"/>
            </w:r>
          </w:hyperlink>
        </w:p>
        <w:p w14:paraId="3BA2B4AF" w14:textId="0E9DD252"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24" w:history="1">
            <w:r w:rsidR="001433F1" w:rsidRPr="000612E8">
              <w:rPr>
                <w:rStyle w:val="-"/>
                <w:noProof/>
                <w:lang w:val="el-GR"/>
              </w:rPr>
              <w:t>2.4.6</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Λόγοι απόρριψης προσφορών</w:t>
            </w:r>
            <w:r w:rsidR="001433F1">
              <w:rPr>
                <w:noProof/>
                <w:webHidden/>
              </w:rPr>
              <w:tab/>
            </w:r>
            <w:r w:rsidR="001433F1">
              <w:rPr>
                <w:noProof/>
                <w:webHidden/>
              </w:rPr>
              <w:fldChar w:fldCharType="begin"/>
            </w:r>
            <w:r w:rsidR="001433F1">
              <w:rPr>
                <w:noProof/>
                <w:webHidden/>
              </w:rPr>
              <w:instrText xml:space="preserve"> PAGEREF _Toc45784124 \h </w:instrText>
            </w:r>
            <w:r w:rsidR="001433F1">
              <w:rPr>
                <w:noProof/>
                <w:webHidden/>
              </w:rPr>
            </w:r>
            <w:r w:rsidR="001433F1">
              <w:rPr>
                <w:noProof/>
                <w:webHidden/>
              </w:rPr>
              <w:fldChar w:fldCharType="separate"/>
            </w:r>
            <w:r w:rsidR="001433F1">
              <w:rPr>
                <w:noProof/>
                <w:webHidden/>
              </w:rPr>
              <w:t>19</w:t>
            </w:r>
            <w:r w:rsidR="001433F1">
              <w:rPr>
                <w:noProof/>
                <w:webHidden/>
              </w:rPr>
              <w:fldChar w:fldCharType="end"/>
            </w:r>
          </w:hyperlink>
        </w:p>
        <w:p w14:paraId="6BFA5E89" w14:textId="2F45BC8D" w:rsidR="001433F1" w:rsidRDefault="00FB7C0D">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5784125" w:history="1">
            <w:r w:rsidR="001433F1" w:rsidRPr="000612E8">
              <w:rPr>
                <w:rStyle w:val="-"/>
                <w:noProof/>
                <w:lang w:val="el-GR"/>
              </w:rPr>
              <w:t>3.</w:t>
            </w:r>
            <w:r w:rsidR="001433F1">
              <w:rPr>
                <w:rFonts w:asciiTheme="minorHAnsi" w:eastAsiaTheme="minorEastAsia" w:hAnsiTheme="minorHAnsi" w:cstheme="minorBidi"/>
                <w:b w:val="0"/>
                <w:bCs w:val="0"/>
                <w:caps w:val="0"/>
                <w:noProof/>
                <w:sz w:val="22"/>
                <w:szCs w:val="22"/>
                <w:lang w:val="el-GR" w:eastAsia="el-GR"/>
              </w:rPr>
              <w:tab/>
            </w:r>
            <w:r w:rsidR="001433F1" w:rsidRPr="000612E8">
              <w:rPr>
                <w:rStyle w:val="-"/>
                <w:noProof/>
                <w:lang w:val="el-GR"/>
              </w:rPr>
              <w:t>ΔΙΕΝΕΡΓΕΙΑ ΔΙΑΔΙΚΑΣΙΑΣ - ΑΞΙΟΛΟΓΗΣΗ ΠΡΟΣΦΟΡΩΝ</w:t>
            </w:r>
            <w:r w:rsidR="001433F1">
              <w:rPr>
                <w:noProof/>
                <w:webHidden/>
              </w:rPr>
              <w:tab/>
            </w:r>
            <w:r w:rsidR="001433F1">
              <w:rPr>
                <w:noProof/>
                <w:webHidden/>
              </w:rPr>
              <w:fldChar w:fldCharType="begin"/>
            </w:r>
            <w:r w:rsidR="001433F1">
              <w:rPr>
                <w:noProof/>
                <w:webHidden/>
              </w:rPr>
              <w:instrText xml:space="preserve"> PAGEREF _Toc45784125 \h </w:instrText>
            </w:r>
            <w:r w:rsidR="001433F1">
              <w:rPr>
                <w:noProof/>
                <w:webHidden/>
              </w:rPr>
            </w:r>
            <w:r w:rsidR="001433F1">
              <w:rPr>
                <w:noProof/>
                <w:webHidden/>
              </w:rPr>
              <w:fldChar w:fldCharType="separate"/>
            </w:r>
            <w:r w:rsidR="001433F1">
              <w:rPr>
                <w:noProof/>
                <w:webHidden/>
              </w:rPr>
              <w:t>20</w:t>
            </w:r>
            <w:r w:rsidR="001433F1">
              <w:rPr>
                <w:noProof/>
                <w:webHidden/>
              </w:rPr>
              <w:fldChar w:fldCharType="end"/>
            </w:r>
          </w:hyperlink>
        </w:p>
        <w:p w14:paraId="7F099A1D" w14:textId="5D9AC641"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26" w:history="1">
            <w:r w:rsidR="001433F1" w:rsidRPr="000612E8">
              <w:rPr>
                <w:rStyle w:val="-"/>
                <w:noProof/>
                <w:lang w:val="el-GR"/>
              </w:rPr>
              <w:t>3.1</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Αποσφράγιση και αξιολόγηση προσφορών</w:t>
            </w:r>
            <w:r w:rsidR="001433F1">
              <w:rPr>
                <w:noProof/>
                <w:webHidden/>
              </w:rPr>
              <w:tab/>
            </w:r>
            <w:r w:rsidR="001433F1">
              <w:rPr>
                <w:noProof/>
                <w:webHidden/>
              </w:rPr>
              <w:fldChar w:fldCharType="begin"/>
            </w:r>
            <w:r w:rsidR="001433F1">
              <w:rPr>
                <w:noProof/>
                <w:webHidden/>
              </w:rPr>
              <w:instrText xml:space="preserve"> PAGEREF _Toc45784126 \h </w:instrText>
            </w:r>
            <w:r w:rsidR="001433F1">
              <w:rPr>
                <w:noProof/>
                <w:webHidden/>
              </w:rPr>
            </w:r>
            <w:r w:rsidR="001433F1">
              <w:rPr>
                <w:noProof/>
                <w:webHidden/>
              </w:rPr>
              <w:fldChar w:fldCharType="separate"/>
            </w:r>
            <w:r w:rsidR="001433F1">
              <w:rPr>
                <w:noProof/>
                <w:webHidden/>
              </w:rPr>
              <w:t>20</w:t>
            </w:r>
            <w:r w:rsidR="001433F1">
              <w:rPr>
                <w:noProof/>
                <w:webHidden/>
              </w:rPr>
              <w:fldChar w:fldCharType="end"/>
            </w:r>
          </w:hyperlink>
        </w:p>
        <w:p w14:paraId="2E6A3D8D" w14:textId="2606B68E"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27" w:history="1">
            <w:r w:rsidR="001433F1" w:rsidRPr="000612E8">
              <w:rPr>
                <w:rStyle w:val="-"/>
                <w:noProof/>
                <w:lang w:val="el-GR"/>
              </w:rPr>
              <w:t>3.1.1</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Κατάθεση και Αποσφράγιση προσφορών</w:t>
            </w:r>
            <w:r w:rsidR="001433F1">
              <w:rPr>
                <w:noProof/>
                <w:webHidden/>
              </w:rPr>
              <w:tab/>
            </w:r>
            <w:r w:rsidR="001433F1">
              <w:rPr>
                <w:noProof/>
                <w:webHidden/>
              </w:rPr>
              <w:fldChar w:fldCharType="begin"/>
            </w:r>
            <w:r w:rsidR="001433F1">
              <w:rPr>
                <w:noProof/>
                <w:webHidden/>
              </w:rPr>
              <w:instrText xml:space="preserve"> PAGEREF _Toc45784127 \h </w:instrText>
            </w:r>
            <w:r w:rsidR="001433F1">
              <w:rPr>
                <w:noProof/>
                <w:webHidden/>
              </w:rPr>
            </w:r>
            <w:r w:rsidR="001433F1">
              <w:rPr>
                <w:noProof/>
                <w:webHidden/>
              </w:rPr>
              <w:fldChar w:fldCharType="separate"/>
            </w:r>
            <w:r w:rsidR="001433F1">
              <w:rPr>
                <w:noProof/>
                <w:webHidden/>
              </w:rPr>
              <w:t>20</w:t>
            </w:r>
            <w:r w:rsidR="001433F1">
              <w:rPr>
                <w:noProof/>
                <w:webHidden/>
              </w:rPr>
              <w:fldChar w:fldCharType="end"/>
            </w:r>
          </w:hyperlink>
        </w:p>
        <w:p w14:paraId="3CC81D2B" w14:textId="5FDED4C6" w:rsidR="001433F1" w:rsidRDefault="00FB7C0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5784128" w:history="1">
            <w:r w:rsidR="001433F1" w:rsidRPr="000612E8">
              <w:rPr>
                <w:rStyle w:val="-"/>
                <w:noProof/>
                <w:lang w:val="el-GR"/>
              </w:rPr>
              <w:t>3.1.2</w:t>
            </w:r>
            <w:r w:rsidR="001433F1">
              <w:rPr>
                <w:rFonts w:asciiTheme="minorHAnsi" w:eastAsiaTheme="minorEastAsia" w:hAnsiTheme="minorHAnsi" w:cstheme="minorBidi"/>
                <w:i w:val="0"/>
                <w:iCs w:val="0"/>
                <w:noProof/>
                <w:sz w:val="22"/>
                <w:szCs w:val="22"/>
                <w:lang w:val="el-GR" w:eastAsia="el-GR"/>
              </w:rPr>
              <w:tab/>
            </w:r>
            <w:r w:rsidR="001433F1" w:rsidRPr="000612E8">
              <w:rPr>
                <w:rStyle w:val="-"/>
                <w:noProof/>
                <w:lang w:val="el-GR"/>
              </w:rPr>
              <w:t>Αξιολόγηση προσφορών</w:t>
            </w:r>
            <w:r w:rsidR="001433F1">
              <w:rPr>
                <w:noProof/>
                <w:webHidden/>
              </w:rPr>
              <w:tab/>
            </w:r>
            <w:r w:rsidR="001433F1">
              <w:rPr>
                <w:noProof/>
                <w:webHidden/>
              </w:rPr>
              <w:fldChar w:fldCharType="begin"/>
            </w:r>
            <w:r w:rsidR="001433F1">
              <w:rPr>
                <w:noProof/>
                <w:webHidden/>
              </w:rPr>
              <w:instrText xml:space="preserve"> PAGEREF _Toc45784128 \h </w:instrText>
            </w:r>
            <w:r w:rsidR="001433F1">
              <w:rPr>
                <w:noProof/>
                <w:webHidden/>
              </w:rPr>
            </w:r>
            <w:r w:rsidR="001433F1">
              <w:rPr>
                <w:noProof/>
                <w:webHidden/>
              </w:rPr>
              <w:fldChar w:fldCharType="separate"/>
            </w:r>
            <w:r w:rsidR="001433F1">
              <w:rPr>
                <w:noProof/>
                <w:webHidden/>
              </w:rPr>
              <w:t>20</w:t>
            </w:r>
            <w:r w:rsidR="001433F1">
              <w:rPr>
                <w:noProof/>
                <w:webHidden/>
              </w:rPr>
              <w:fldChar w:fldCharType="end"/>
            </w:r>
          </w:hyperlink>
        </w:p>
        <w:p w14:paraId="6413D761" w14:textId="57D9709F"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29" w:history="1">
            <w:r w:rsidR="001433F1" w:rsidRPr="000612E8">
              <w:rPr>
                <w:rStyle w:val="-"/>
                <w:noProof/>
                <w:lang w:val="el-GR"/>
              </w:rPr>
              <w:t>3.2</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Πρόσκληση υποβολής δικαιολογητικών προσωρινού αναδόχου - Δικαιολογητικά προσωρινού αναδόχου</w:t>
            </w:r>
            <w:r w:rsidR="001433F1">
              <w:rPr>
                <w:noProof/>
                <w:webHidden/>
              </w:rPr>
              <w:tab/>
            </w:r>
            <w:r w:rsidR="001433F1">
              <w:rPr>
                <w:noProof/>
                <w:webHidden/>
              </w:rPr>
              <w:fldChar w:fldCharType="begin"/>
            </w:r>
            <w:r w:rsidR="001433F1">
              <w:rPr>
                <w:noProof/>
                <w:webHidden/>
              </w:rPr>
              <w:instrText xml:space="preserve"> PAGEREF _Toc45784129 \h </w:instrText>
            </w:r>
            <w:r w:rsidR="001433F1">
              <w:rPr>
                <w:noProof/>
                <w:webHidden/>
              </w:rPr>
            </w:r>
            <w:r w:rsidR="001433F1">
              <w:rPr>
                <w:noProof/>
                <w:webHidden/>
              </w:rPr>
              <w:fldChar w:fldCharType="separate"/>
            </w:r>
            <w:r w:rsidR="001433F1">
              <w:rPr>
                <w:noProof/>
                <w:webHidden/>
              </w:rPr>
              <w:t>21</w:t>
            </w:r>
            <w:r w:rsidR="001433F1">
              <w:rPr>
                <w:noProof/>
                <w:webHidden/>
              </w:rPr>
              <w:fldChar w:fldCharType="end"/>
            </w:r>
          </w:hyperlink>
        </w:p>
        <w:p w14:paraId="683A9F7E" w14:textId="38E2B82C"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0" w:history="1">
            <w:r w:rsidR="001433F1" w:rsidRPr="000612E8">
              <w:rPr>
                <w:rStyle w:val="-"/>
                <w:noProof/>
                <w:lang w:val="el-GR"/>
              </w:rPr>
              <w:t>3.3</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Κατακύρωση - σύναψη σύμβασης</w:t>
            </w:r>
            <w:r w:rsidR="001433F1">
              <w:rPr>
                <w:noProof/>
                <w:webHidden/>
              </w:rPr>
              <w:tab/>
            </w:r>
            <w:r w:rsidR="001433F1">
              <w:rPr>
                <w:noProof/>
                <w:webHidden/>
              </w:rPr>
              <w:fldChar w:fldCharType="begin"/>
            </w:r>
            <w:r w:rsidR="001433F1">
              <w:rPr>
                <w:noProof/>
                <w:webHidden/>
              </w:rPr>
              <w:instrText xml:space="preserve"> PAGEREF _Toc45784130 \h </w:instrText>
            </w:r>
            <w:r w:rsidR="001433F1">
              <w:rPr>
                <w:noProof/>
                <w:webHidden/>
              </w:rPr>
            </w:r>
            <w:r w:rsidR="001433F1">
              <w:rPr>
                <w:noProof/>
                <w:webHidden/>
              </w:rPr>
              <w:fldChar w:fldCharType="separate"/>
            </w:r>
            <w:r w:rsidR="001433F1">
              <w:rPr>
                <w:noProof/>
                <w:webHidden/>
              </w:rPr>
              <w:t>22</w:t>
            </w:r>
            <w:r w:rsidR="001433F1">
              <w:rPr>
                <w:noProof/>
                <w:webHidden/>
              </w:rPr>
              <w:fldChar w:fldCharType="end"/>
            </w:r>
          </w:hyperlink>
        </w:p>
        <w:p w14:paraId="2C059D42" w14:textId="4107BE80"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1" w:history="1">
            <w:r w:rsidR="001433F1" w:rsidRPr="000612E8">
              <w:rPr>
                <w:rStyle w:val="-"/>
                <w:noProof/>
                <w:lang w:val="el-GR"/>
              </w:rPr>
              <w:t>3.4</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Ενστάσεις</w:t>
            </w:r>
            <w:r w:rsidR="001433F1">
              <w:rPr>
                <w:noProof/>
                <w:webHidden/>
              </w:rPr>
              <w:tab/>
            </w:r>
            <w:r w:rsidR="001433F1">
              <w:rPr>
                <w:noProof/>
                <w:webHidden/>
              </w:rPr>
              <w:fldChar w:fldCharType="begin"/>
            </w:r>
            <w:r w:rsidR="001433F1">
              <w:rPr>
                <w:noProof/>
                <w:webHidden/>
              </w:rPr>
              <w:instrText xml:space="preserve"> PAGEREF _Toc45784131 \h </w:instrText>
            </w:r>
            <w:r w:rsidR="001433F1">
              <w:rPr>
                <w:noProof/>
                <w:webHidden/>
              </w:rPr>
            </w:r>
            <w:r w:rsidR="001433F1">
              <w:rPr>
                <w:noProof/>
                <w:webHidden/>
              </w:rPr>
              <w:fldChar w:fldCharType="separate"/>
            </w:r>
            <w:r w:rsidR="001433F1">
              <w:rPr>
                <w:noProof/>
                <w:webHidden/>
              </w:rPr>
              <w:t>23</w:t>
            </w:r>
            <w:r w:rsidR="001433F1">
              <w:rPr>
                <w:noProof/>
                <w:webHidden/>
              </w:rPr>
              <w:fldChar w:fldCharType="end"/>
            </w:r>
          </w:hyperlink>
        </w:p>
        <w:p w14:paraId="6E6EC9CF" w14:textId="0719C02D"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2" w:history="1">
            <w:r w:rsidR="001433F1" w:rsidRPr="000612E8">
              <w:rPr>
                <w:rStyle w:val="-"/>
                <w:noProof/>
                <w:lang w:val="el-GR"/>
              </w:rPr>
              <w:t>3.5</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Ματαίωση Διαδικασίας</w:t>
            </w:r>
            <w:r w:rsidR="001433F1">
              <w:rPr>
                <w:noProof/>
                <w:webHidden/>
              </w:rPr>
              <w:tab/>
            </w:r>
            <w:r w:rsidR="001433F1">
              <w:rPr>
                <w:noProof/>
                <w:webHidden/>
              </w:rPr>
              <w:fldChar w:fldCharType="begin"/>
            </w:r>
            <w:r w:rsidR="001433F1">
              <w:rPr>
                <w:noProof/>
                <w:webHidden/>
              </w:rPr>
              <w:instrText xml:space="preserve"> PAGEREF _Toc45784132 \h </w:instrText>
            </w:r>
            <w:r w:rsidR="001433F1">
              <w:rPr>
                <w:noProof/>
                <w:webHidden/>
              </w:rPr>
            </w:r>
            <w:r w:rsidR="001433F1">
              <w:rPr>
                <w:noProof/>
                <w:webHidden/>
              </w:rPr>
              <w:fldChar w:fldCharType="separate"/>
            </w:r>
            <w:r w:rsidR="001433F1">
              <w:rPr>
                <w:noProof/>
                <w:webHidden/>
              </w:rPr>
              <w:t>23</w:t>
            </w:r>
            <w:r w:rsidR="001433F1">
              <w:rPr>
                <w:noProof/>
                <w:webHidden/>
              </w:rPr>
              <w:fldChar w:fldCharType="end"/>
            </w:r>
          </w:hyperlink>
        </w:p>
        <w:p w14:paraId="2B410C6D" w14:textId="0BB97D29" w:rsidR="001433F1" w:rsidRDefault="00FB7C0D">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5784133" w:history="1">
            <w:r w:rsidR="001433F1" w:rsidRPr="000612E8">
              <w:rPr>
                <w:rStyle w:val="-"/>
                <w:noProof/>
                <w:lang w:val="el-GR"/>
              </w:rPr>
              <w:t>4.</w:t>
            </w:r>
            <w:r w:rsidR="001433F1">
              <w:rPr>
                <w:rFonts w:asciiTheme="minorHAnsi" w:eastAsiaTheme="minorEastAsia" w:hAnsiTheme="minorHAnsi" w:cstheme="minorBidi"/>
                <w:b w:val="0"/>
                <w:bCs w:val="0"/>
                <w:caps w:val="0"/>
                <w:noProof/>
                <w:sz w:val="22"/>
                <w:szCs w:val="22"/>
                <w:lang w:val="el-GR" w:eastAsia="el-GR"/>
              </w:rPr>
              <w:tab/>
            </w:r>
            <w:r w:rsidR="001433F1" w:rsidRPr="000612E8">
              <w:rPr>
                <w:rStyle w:val="-"/>
                <w:noProof/>
                <w:lang w:val="el-GR"/>
              </w:rPr>
              <w:t>ΟΡΟΙ ΕΚΤΕΛΕΣΗΣ ΤΗΣ ΣΥΜΒΑΣΗΣ</w:t>
            </w:r>
            <w:r w:rsidR="001433F1">
              <w:rPr>
                <w:noProof/>
                <w:webHidden/>
              </w:rPr>
              <w:tab/>
            </w:r>
            <w:r w:rsidR="001433F1">
              <w:rPr>
                <w:noProof/>
                <w:webHidden/>
              </w:rPr>
              <w:fldChar w:fldCharType="begin"/>
            </w:r>
            <w:r w:rsidR="001433F1">
              <w:rPr>
                <w:noProof/>
                <w:webHidden/>
              </w:rPr>
              <w:instrText xml:space="preserve"> PAGEREF _Toc45784133 \h </w:instrText>
            </w:r>
            <w:r w:rsidR="001433F1">
              <w:rPr>
                <w:noProof/>
                <w:webHidden/>
              </w:rPr>
            </w:r>
            <w:r w:rsidR="001433F1">
              <w:rPr>
                <w:noProof/>
                <w:webHidden/>
              </w:rPr>
              <w:fldChar w:fldCharType="separate"/>
            </w:r>
            <w:r w:rsidR="001433F1">
              <w:rPr>
                <w:noProof/>
                <w:webHidden/>
              </w:rPr>
              <w:t>24</w:t>
            </w:r>
            <w:r w:rsidR="001433F1">
              <w:rPr>
                <w:noProof/>
                <w:webHidden/>
              </w:rPr>
              <w:fldChar w:fldCharType="end"/>
            </w:r>
          </w:hyperlink>
        </w:p>
        <w:p w14:paraId="79867FBF" w14:textId="3063CAD4"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4" w:history="1">
            <w:r w:rsidR="001433F1" w:rsidRPr="000612E8">
              <w:rPr>
                <w:rStyle w:val="-"/>
                <w:noProof/>
                <w:lang w:val="el-GR"/>
              </w:rPr>
              <w:t>4.1</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Εγγύηση  καλής εκτέλεσης</w:t>
            </w:r>
            <w:r w:rsidR="001433F1">
              <w:rPr>
                <w:noProof/>
                <w:webHidden/>
              </w:rPr>
              <w:tab/>
            </w:r>
            <w:r w:rsidR="001433F1">
              <w:rPr>
                <w:noProof/>
                <w:webHidden/>
              </w:rPr>
              <w:fldChar w:fldCharType="begin"/>
            </w:r>
            <w:r w:rsidR="001433F1">
              <w:rPr>
                <w:noProof/>
                <w:webHidden/>
              </w:rPr>
              <w:instrText xml:space="preserve"> PAGEREF _Toc45784134 \h </w:instrText>
            </w:r>
            <w:r w:rsidR="001433F1">
              <w:rPr>
                <w:noProof/>
                <w:webHidden/>
              </w:rPr>
            </w:r>
            <w:r w:rsidR="001433F1">
              <w:rPr>
                <w:noProof/>
                <w:webHidden/>
              </w:rPr>
              <w:fldChar w:fldCharType="separate"/>
            </w:r>
            <w:r w:rsidR="001433F1">
              <w:rPr>
                <w:noProof/>
                <w:webHidden/>
              </w:rPr>
              <w:t>24</w:t>
            </w:r>
            <w:r w:rsidR="001433F1">
              <w:rPr>
                <w:noProof/>
                <w:webHidden/>
              </w:rPr>
              <w:fldChar w:fldCharType="end"/>
            </w:r>
          </w:hyperlink>
        </w:p>
        <w:p w14:paraId="37DFAD89" w14:textId="313D6711"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5" w:history="1">
            <w:r w:rsidR="001433F1" w:rsidRPr="000612E8">
              <w:rPr>
                <w:rStyle w:val="-"/>
                <w:noProof/>
                <w:lang w:val="el-GR"/>
              </w:rPr>
              <w:t xml:space="preserve">4.2 </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Συμβατικό Πλαίσιο - Εφαρμοστέα Νομοθεσία</w:t>
            </w:r>
            <w:r w:rsidR="001433F1">
              <w:rPr>
                <w:noProof/>
                <w:webHidden/>
              </w:rPr>
              <w:tab/>
            </w:r>
            <w:r w:rsidR="001433F1">
              <w:rPr>
                <w:noProof/>
                <w:webHidden/>
              </w:rPr>
              <w:fldChar w:fldCharType="begin"/>
            </w:r>
            <w:r w:rsidR="001433F1">
              <w:rPr>
                <w:noProof/>
                <w:webHidden/>
              </w:rPr>
              <w:instrText xml:space="preserve"> PAGEREF _Toc45784135 \h </w:instrText>
            </w:r>
            <w:r w:rsidR="001433F1">
              <w:rPr>
                <w:noProof/>
                <w:webHidden/>
              </w:rPr>
            </w:r>
            <w:r w:rsidR="001433F1">
              <w:rPr>
                <w:noProof/>
                <w:webHidden/>
              </w:rPr>
              <w:fldChar w:fldCharType="separate"/>
            </w:r>
            <w:r w:rsidR="001433F1">
              <w:rPr>
                <w:noProof/>
                <w:webHidden/>
              </w:rPr>
              <w:t>24</w:t>
            </w:r>
            <w:r w:rsidR="001433F1">
              <w:rPr>
                <w:noProof/>
                <w:webHidden/>
              </w:rPr>
              <w:fldChar w:fldCharType="end"/>
            </w:r>
          </w:hyperlink>
        </w:p>
        <w:p w14:paraId="1B113105" w14:textId="42DC3CB7"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6" w:history="1">
            <w:r w:rsidR="001433F1" w:rsidRPr="000612E8">
              <w:rPr>
                <w:rStyle w:val="-"/>
                <w:noProof/>
                <w:lang w:val="el-GR"/>
              </w:rPr>
              <w:t>4.3</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Όροι εκτέλεσης της σύμβασης</w:t>
            </w:r>
            <w:r w:rsidR="001433F1">
              <w:rPr>
                <w:noProof/>
                <w:webHidden/>
              </w:rPr>
              <w:tab/>
            </w:r>
            <w:r w:rsidR="001433F1">
              <w:rPr>
                <w:noProof/>
                <w:webHidden/>
              </w:rPr>
              <w:fldChar w:fldCharType="begin"/>
            </w:r>
            <w:r w:rsidR="001433F1">
              <w:rPr>
                <w:noProof/>
                <w:webHidden/>
              </w:rPr>
              <w:instrText xml:space="preserve"> PAGEREF _Toc45784136 \h </w:instrText>
            </w:r>
            <w:r w:rsidR="001433F1">
              <w:rPr>
                <w:noProof/>
                <w:webHidden/>
              </w:rPr>
            </w:r>
            <w:r w:rsidR="001433F1">
              <w:rPr>
                <w:noProof/>
                <w:webHidden/>
              </w:rPr>
              <w:fldChar w:fldCharType="separate"/>
            </w:r>
            <w:r w:rsidR="001433F1">
              <w:rPr>
                <w:noProof/>
                <w:webHidden/>
              </w:rPr>
              <w:t>24</w:t>
            </w:r>
            <w:r w:rsidR="001433F1">
              <w:rPr>
                <w:noProof/>
                <w:webHidden/>
              </w:rPr>
              <w:fldChar w:fldCharType="end"/>
            </w:r>
          </w:hyperlink>
        </w:p>
        <w:p w14:paraId="7D9254E5" w14:textId="70B014C6"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7" w:history="1">
            <w:r w:rsidR="001433F1" w:rsidRPr="000612E8">
              <w:rPr>
                <w:rStyle w:val="-"/>
                <w:noProof/>
                <w:lang w:val="el-GR"/>
              </w:rPr>
              <w:t>4.4</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Τροποποίηση σύμβασης κατά τη διάρκειά της</w:t>
            </w:r>
            <w:r w:rsidR="001433F1">
              <w:rPr>
                <w:noProof/>
                <w:webHidden/>
              </w:rPr>
              <w:tab/>
            </w:r>
            <w:r w:rsidR="001433F1">
              <w:rPr>
                <w:noProof/>
                <w:webHidden/>
              </w:rPr>
              <w:fldChar w:fldCharType="begin"/>
            </w:r>
            <w:r w:rsidR="001433F1">
              <w:rPr>
                <w:noProof/>
                <w:webHidden/>
              </w:rPr>
              <w:instrText xml:space="preserve"> PAGEREF _Toc45784137 \h </w:instrText>
            </w:r>
            <w:r w:rsidR="001433F1">
              <w:rPr>
                <w:noProof/>
                <w:webHidden/>
              </w:rPr>
            </w:r>
            <w:r w:rsidR="001433F1">
              <w:rPr>
                <w:noProof/>
                <w:webHidden/>
              </w:rPr>
              <w:fldChar w:fldCharType="separate"/>
            </w:r>
            <w:r w:rsidR="001433F1">
              <w:rPr>
                <w:noProof/>
                <w:webHidden/>
              </w:rPr>
              <w:t>24</w:t>
            </w:r>
            <w:r w:rsidR="001433F1">
              <w:rPr>
                <w:noProof/>
                <w:webHidden/>
              </w:rPr>
              <w:fldChar w:fldCharType="end"/>
            </w:r>
          </w:hyperlink>
        </w:p>
        <w:p w14:paraId="71CFCB5A" w14:textId="7638EE8C"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38" w:history="1">
            <w:r w:rsidR="001433F1" w:rsidRPr="000612E8">
              <w:rPr>
                <w:rStyle w:val="-"/>
                <w:noProof/>
                <w:lang w:val="el-GR"/>
              </w:rPr>
              <w:t>4.5</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Δικαίωμα μονομερούς λύσης της σύμβασης</w:t>
            </w:r>
            <w:r w:rsidR="001433F1">
              <w:rPr>
                <w:noProof/>
                <w:webHidden/>
              </w:rPr>
              <w:tab/>
            </w:r>
            <w:r w:rsidR="001433F1">
              <w:rPr>
                <w:noProof/>
                <w:webHidden/>
              </w:rPr>
              <w:fldChar w:fldCharType="begin"/>
            </w:r>
            <w:r w:rsidR="001433F1">
              <w:rPr>
                <w:noProof/>
                <w:webHidden/>
              </w:rPr>
              <w:instrText xml:space="preserve"> PAGEREF _Toc45784138 \h </w:instrText>
            </w:r>
            <w:r w:rsidR="001433F1">
              <w:rPr>
                <w:noProof/>
                <w:webHidden/>
              </w:rPr>
            </w:r>
            <w:r w:rsidR="001433F1">
              <w:rPr>
                <w:noProof/>
                <w:webHidden/>
              </w:rPr>
              <w:fldChar w:fldCharType="separate"/>
            </w:r>
            <w:r w:rsidR="001433F1">
              <w:rPr>
                <w:noProof/>
                <w:webHidden/>
              </w:rPr>
              <w:t>24</w:t>
            </w:r>
            <w:r w:rsidR="001433F1">
              <w:rPr>
                <w:noProof/>
                <w:webHidden/>
              </w:rPr>
              <w:fldChar w:fldCharType="end"/>
            </w:r>
          </w:hyperlink>
        </w:p>
        <w:p w14:paraId="4BB926C4" w14:textId="6A0BF968" w:rsidR="001433F1" w:rsidRDefault="00FB7C0D">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5784139" w:history="1">
            <w:r w:rsidR="001433F1" w:rsidRPr="000612E8">
              <w:rPr>
                <w:rStyle w:val="-"/>
                <w:noProof/>
                <w:lang w:val="el-GR"/>
              </w:rPr>
              <w:t>5.</w:t>
            </w:r>
            <w:r w:rsidR="001433F1">
              <w:rPr>
                <w:rFonts w:asciiTheme="minorHAnsi" w:eastAsiaTheme="minorEastAsia" w:hAnsiTheme="minorHAnsi" w:cstheme="minorBidi"/>
                <w:b w:val="0"/>
                <w:bCs w:val="0"/>
                <w:caps w:val="0"/>
                <w:noProof/>
                <w:sz w:val="22"/>
                <w:szCs w:val="22"/>
                <w:lang w:val="el-GR" w:eastAsia="el-GR"/>
              </w:rPr>
              <w:tab/>
            </w:r>
            <w:r w:rsidR="001433F1" w:rsidRPr="000612E8">
              <w:rPr>
                <w:rStyle w:val="-"/>
                <w:noProof/>
                <w:lang w:val="el-GR"/>
              </w:rPr>
              <w:t>ΕΙΔΙΚΟΙ ΟΡΟΙ ΕΚΤΕΛΕΣΗΣ ΤΗΣ ΣΥΜΒΑΣΗΣ</w:t>
            </w:r>
            <w:r w:rsidR="001433F1">
              <w:rPr>
                <w:noProof/>
                <w:webHidden/>
              </w:rPr>
              <w:tab/>
            </w:r>
            <w:r w:rsidR="001433F1">
              <w:rPr>
                <w:noProof/>
                <w:webHidden/>
              </w:rPr>
              <w:fldChar w:fldCharType="begin"/>
            </w:r>
            <w:r w:rsidR="001433F1">
              <w:rPr>
                <w:noProof/>
                <w:webHidden/>
              </w:rPr>
              <w:instrText xml:space="preserve"> PAGEREF _Toc45784139 \h </w:instrText>
            </w:r>
            <w:r w:rsidR="001433F1">
              <w:rPr>
                <w:noProof/>
                <w:webHidden/>
              </w:rPr>
            </w:r>
            <w:r w:rsidR="001433F1">
              <w:rPr>
                <w:noProof/>
                <w:webHidden/>
              </w:rPr>
              <w:fldChar w:fldCharType="separate"/>
            </w:r>
            <w:r w:rsidR="001433F1">
              <w:rPr>
                <w:noProof/>
                <w:webHidden/>
              </w:rPr>
              <w:t>26</w:t>
            </w:r>
            <w:r w:rsidR="001433F1">
              <w:rPr>
                <w:noProof/>
                <w:webHidden/>
              </w:rPr>
              <w:fldChar w:fldCharType="end"/>
            </w:r>
          </w:hyperlink>
        </w:p>
        <w:p w14:paraId="19111CC6" w14:textId="0679C69B"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0" w:history="1">
            <w:r w:rsidR="001433F1" w:rsidRPr="000612E8">
              <w:rPr>
                <w:rStyle w:val="-"/>
                <w:noProof/>
                <w:lang w:val="el-GR"/>
              </w:rPr>
              <w:t>5.1</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Τρόπος πληρωμής</w:t>
            </w:r>
            <w:r w:rsidR="001433F1">
              <w:rPr>
                <w:noProof/>
                <w:webHidden/>
              </w:rPr>
              <w:tab/>
            </w:r>
            <w:r w:rsidR="001433F1">
              <w:rPr>
                <w:noProof/>
                <w:webHidden/>
              </w:rPr>
              <w:fldChar w:fldCharType="begin"/>
            </w:r>
            <w:r w:rsidR="001433F1">
              <w:rPr>
                <w:noProof/>
                <w:webHidden/>
              </w:rPr>
              <w:instrText xml:space="preserve"> PAGEREF _Toc45784140 \h </w:instrText>
            </w:r>
            <w:r w:rsidR="001433F1">
              <w:rPr>
                <w:noProof/>
                <w:webHidden/>
              </w:rPr>
            </w:r>
            <w:r w:rsidR="001433F1">
              <w:rPr>
                <w:noProof/>
                <w:webHidden/>
              </w:rPr>
              <w:fldChar w:fldCharType="separate"/>
            </w:r>
            <w:r w:rsidR="001433F1">
              <w:rPr>
                <w:noProof/>
                <w:webHidden/>
              </w:rPr>
              <w:t>26</w:t>
            </w:r>
            <w:r w:rsidR="001433F1">
              <w:rPr>
                <w:noProof/>
                <w:webHidden/>
              </w:rPr>
              <w:fldChar w:fldCharType="end"/>
            </w:r>
          </w:hyperlink>
        </w:p>
        <w:p w14:paraId="40899D2A" w14:textId="551F6871"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1" w:history="1">
            <w:r w:rsidR="001433F1" w:rsidRPr="000612E8">
              <w:rPr>
                <w:rStyle w:val="-"/>
                <w:noProof/>
                <w:lang w:val="el-GR"/>
              </w:rPr>
              <w:t>5.2</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Κήρυξη οικονομικού φορέα εκπτώτου - Κυρώσεις</w:t>
            </w:r>
            <w:r w:rsidR="001433F1">
              <w:rPr>
                <w:noProof/>
                <w:webHidden/>
              </w:rPr>
              <w:tab/>
            </w:r>
            <w:r w:rsidR="001433F1">
              <w:rPr>
                <w:noProof/>
                <w:webHidden/>
              </w:rPr>
              <w:fldChar w:fldCharType="begin"/>
            </w:r>
            <w:r w:rsidR="001433F1">
              <w:rPr>
                <w:noProof/>
                <w:webHidden/>
              </w:rPr>
              <w:instrText xml:space="preserve"> PAGEREF _Toc45784141 \h </w:instrText>
            </w:r>
            <w:r w:rsidR="001433F1">
              <w:rPr>
                <w:noProof/>
                <w:webHidden/>
              </w:rPr>
            </w:r>
            <w:r w:rsidR="001433F1">
              <w:rPr>
                <w:noProof/>
                <w:webHidden/>
              </w:rPr>
              <w:fldChar w:fldCharType="separate"/>
            </w:r>
            <w:r w:rsidR="001433F1">
              <w:rPr>
                <w:noProof/>
                <w:webHidden/>
              </w:rPr>
              <w:t>26</w:t>
            </w:r>
            <w:r w:rsidR="001433F1">
              <w:rPr>
                <w:noProof/>
                <w:webHidden/>
              </w:rPr>
              <w:fldChar w:fldCharType="end"/>
            </w:r>
          </w:hyperlink>
        </w:p>
        <w:p w14:paraId="7A5F27CD" w14:textId="5503BA59"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2" w:history="1">
            <w:r w:rsidR="001433F1" w:rsidRPr="000612E8">
              <w:rPr>
                <w:rStyle w:val="-"/>
                <w:noProof/>
                <w:lang w:val="el-GR"/>
              </w:rPr>
              <w:t>5.3</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Διοικητικές προσφυγές κατά τη διαδικασία εκτέλεσης των συμβάσεων</w:t>
            </w:r>
            <w:r w:rsidR="001433F1">
              <w:rPr>
                <w:noProof/>
                <w:webHidden/>
              </w:rPr>
              <w:tab/>
            </w:r>
            <w:r w:rsidR="001433F1">
              <w:rPr>
                <w:noProof/>
                <w:webHidden/>
              </w:rPr>
              <w:fldChar w:fldCharType="begin"/>
            </w:r>
            <w:r w:rsidR="001433F1">
              <w:rPr>
                <w:noProof/>
                <w:webHidden/>
              </w:rPr>
              <w:instrText xml:space="preserve"> PAGEREF _Toc45784142 \h </w:instrText>
            </w:r>
            <w:r w:rsidR="001433F1">
              <w:rPr>
                <w:noProof/>
                <w:webHidden/>
              </w:rPr>
            </w:r>
            <w:r w:rsidR="001433F1">
              <w:rPr>
                <w:noProof/>
                <w:webHidden/>
              </w:rPr>
              <w:fldChar w:fldCharType="separate"/>
            </w:r>
            <w:r w:rsidR="001433F1">
              <w:rPr>
                <w:noProof/>
                <w:webHidden/>
              </w:rPr>
              <w:t>27</w:t>
            </w:r>
            <w:r w:rsidR="001433F1">
              <w:rPr>
                <w:noProof/>
                <w:webHidden/>
              </w:rPr>
              <w:fldChar w:fldCharType="end"/>
            </w:r>
          </w:hyperlink>
        </w:p>
        <w:p w14:paraId="2F86D19E" w14:textId="7905DE1D"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3" w:history="1">
            <w:r w:rsidR="001433F1" w:rsidRPr="000612E8">
              <w:rPr>
                <w:rStyle w:val="-"/>
                <w:noProof/>
                <w:lang w:val="el-GR"/>
              </w:rPr>
              <w:t>5.4</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Δικαστική επίλυση διαφορών</w:t>
            </w:r>
            <w:r w:rsidR="001433F1">
              <w:rPr>
                <w:noProof/>
                <w:webHidden/>
              </w:rPr>
              <w:tab/>
            </w:r>
            <w:r w:rsidR="001433F1">
              <w:rPr>
                <w:noProof/>
                <w:webHidden/>
              </w:rPr>
              <w:fldChar w:fldCharType="begin"/>
            </w:r>
            <w:r w:rsidR="001433F1">
              <w:rPr>
                <w:noProof/>
                <w:webHidden/>
              </w:rPr>
              <w:instrText xml:space="preserve"> PAGEREF _Toc45784143 \h </w:instrText>
            </w:r>
            <w:r w:rsidR="001433F1">
              <w:rPr>
                <w:noProof/>
                <w:webHidden/>
              </w:rPr>
            </w:r>
            <w:r w:rsidR="001433F1">
              <w:rPr>
                <w:noProof/>
                <w:webHidden/>
              </w:rPr>
              <w:fldChar w:fldCharType="separate"/>
            </w:r>
            <w:r w:rsidR="001433F1">
              <w:rPr>
                <w:noProof/>
                <w:webHidden/>
              </w:rPr>
              <w:t>27</w:t>
            </w:r>
            <w:r w:rsidR="001433F1">
              <w:rPr>
                <w:noProof/>
                <w:webHidden/>
              </w:rPr>
              <w:fldChar w:fldCharType="end"/>
            </w:r>
          </w:hyperlink>
        </w:p>
        <w:p w14:paraId="622474D6" w14:textId="1DD1457C" w:rsidR="001433F1" w:rsidRDefault="00FB7C0D">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5784144" w:history="1">
            <w:r w:rsidR="001433F1" w:rsidRPr="000612E8">
              <w:rPr>
                <w:rStyle w:val="-"/>
                <w:noProof/>
                <w:lang w:val="el-GR"/>
              </w:rPr>
              <w:t>6.</w:t>
            </w:r>
            <w:r w:rsidR="001433F1">
              <w:rPr>
                <w:rFonts w:asciiTheme="minorHAnsi" w:eastAsiaTheme="minorEastAsia" w:hAnsiTheme="minorHAnsi" w:cstheme="minorBidi"/>
                <w:b w:val="0"/>
                <w:bCs w:val="0"/>
                <w:caps w:val="0"/>
                <w:noProof/>
                <w:sz w:val="22"/>
                <w:szCs w:val="22"/>
                <w:lang w:val="el-GR" w:eastAsia="el-GR"/>
              </w:rPr>
              <w:tab/>
            </w:r>
            <w:r w:rsidR="001433F1" w:rsidRPr="000612E8">
              <w:rPr>
                <w:rStyle w:val="-"/>
                <w:noProof/>
                <w:lang w:val="el-GR"/>
              </w:rPr>
              <w:t>ΕΙΔΙΚΟΙ ΟΡΟΙ ΕΚΤΕΛΕΣΗΣ</w:t>
            </w:r>
            <w:r w:rsidR="001433F1">
              <w:rPr>
                <w:noProof/>
                <w:webHidden/>
              </w:rPr>
              <w:tab/>
            </w:r>
            <w:r w:rsidR="001433F1">
              <w:rPr>
                <w:noProof/>
                <w:webHidden/>
              </w:rPr>
              <w:fldChar w:fldCharType="begin"/>
            </w:r>
            <w:r w:rsidR="001433F1">
              <w:rPr>
                <w:noProof/>
                <w:webHidden/>
              </w:rPr>
              <w:instrText xml:space="preserve"> PAGEREF _Toc45784144 \h </w:instrText>
            </w:r>
            <w:r w:rsidR="001433F1">
              <w:rPr>
                <w:noProof/>
                <w:webHidden/>
              </w:rPr>
            </w:r>
            <w:r w:rsidR="001433F1">
              <w:rPr>
                <w:noProof/>
                <w:webHidden/>
              </w:rPr>
              <w:fldChar w:fldCharType="separate"/>
            </w:r>
            <w:r w:rsidR="001433F1">
              <w:rPr>
                <w:noProof/>
                <w:webHidden/>
              </w:rPr>
              <w:t>28</w:t>
            </w:r>
            <w:r w:rsidR="001433F1">
              <w:rPr>
                <w:noProof/>
                <w:webHidden/>
              </w:rPr>
              <w:fldChar w:fldCharType="end"/>
            </w:r>
          </w:hyperlink>
        </w:p>
        <w:p w14:paraId="2BA318CD" w14:textId="7AD0C0C0"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5" w:history="1">
            <w:r w:rsidR="001433F1" w:rsidRPr="000612E8">
              <w:rPr>
                <w:rStyle w:val="-"/>
                <w:noProof/>
                <w:lang w:val="el-GR"/>
              </w:rPr>
              <w:t xml:space="preserve">6.1 </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Χρόνος παράδοσης υλικών</w:t>
            </w:r>
            <w:r w:rsidR="001433F1">
              <w:rPr>
                <w:noProof/>
                <w:webHidden/>
              </w:rPr>
              <w:tab/>
            </w:r>
            <w:r w:rsidR="001433F1">
              <w:rPr>
                <w:noProof/>
                <w:webHidden/>
              </w:rPr>
              <w:fldChar w:fldCharType="begin"/>
            </w:r>
            <w:r w:rsidR="001433F1">
              <w:rPr>
                <w:noProof/>
                <w:webHidden/>
              </w:rPr>
              <w:instrText xml:space="preserve"> PAGEREF _Toc45784145 \h </w:instrText>
            </w:r>
            <w:r w:rsidR="001433F1">
              <w:rPr>
                <w:noProof/>
                <w:webHidden/>
              </w:rPr>
            </w:r>
            <w:r w:rsidR="001433F1">
              <w:rPr>
                <w:noProof/>
                <w:webHidden/>
              </w:rPr>
              <w:fldChar w:fldCharType="separate"/>
            </w:r>
            <w:r w:rsidR="001433F1">
              <w:rPr>
                <w:noProof/>
                <w:webHidden/>
              </w:rPr>
              <w:t>28</w:t>
            </w:r>
            <w:r w:rsidR="001433F1">
              <w:rPr>
                <w:noProof/>
                <w:webHidden/>
              </w:rPr>
              <w:fldChar w:fldCharType="end"/>
            </w:r>
          </w:hyperlink>
        </w:p>
        <w:p w14:paraId="2AFB28E5" w14:textId="16143C2C"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6" w:history="1">
            <w:r w:rsidR="001433F1" w:rsidRPr="000612E8">
              <w:rPr>
                <w:rStyle w:val="-"/>
                <w:noProof/>
                <w:lang w:val="el-GR"/>
              </w:rPr>
              <w:t xml:space="preserve">6.2 </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Παραλαβή υλικών - Χρόνος και τρόπος παραλαβής υλικών</w:t>
            </w:r>
            <w:r w:rsidR="001433F1">
              <w:rPr>
                <w:noProof/>
                <w:webHidden/>
              </w:rPr>
              <w:tab/>
            </w:r>
            <w:r w:rsidR="001433F1">
              <w:rPr>
                <w:noProof/>
                <w:webHidden/>
              </w:rPr>
              <w:fldChar w:fldCharType="begin"/>
            </w:r>
            <w:r w:rsidR="001433F1">
              <w:rPr>
                <w:noProof/>
                <w:webHidden/>
              </w:rPr>
              <w:instrText xml:space="preserve"> PAGEREF _Toc45784146 \h </w:instrText>
            </w:r>
            <w:r w:rsidR="001433F1">
              <w:rPr>
                <w:noProof/>
                <w:webHidden/>
              </w:rPr>
            </w:r>
            <w:r w:rsidR="001433F1">
              <w:rPr>
                <w:noProof/>
                <w:webHidden/>
              </w:rPr>
              <w:fldChar w:fldCharType="separate"/>
            </w:r>
            <w:r w:rsidR="001433F1">
              <w:rPr>
                <w:noProof/>
                <w:webHidden/>
              </w:rPr>
              <w:t>28</w:t>
            </w:r>
            <w:r w:rsidR="001433F1">
              <w:rPr>
                <w:noProof/>
                <w:webHidden/>
              </w:rPr>
              <w:fldChar w:fldCharType="end"/>
            </w:r>
          </w:hyperlink>
        </w:p>
        <w:p w14:paraId="005CAA6B" w14:textId="0C975B05"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47" w:history="1">
            <w:r w:rsidR="001433F1" w:rsidRPr="000612E8">
              <w:rPr>
                <w:rStyle w:val="-"/>
                <w:noProof/>
                <w:lang w:val="el-GR"/>
              </w:rPr>
              <w:t xml:space="preserve">6.3  </w:t>
            </w:r>
            <w:r w:rsidR="001433F1">
              <w:rPr>
                <w:rStyle w:val="-"/>
                <w:noProof/>
                <w:lang w:val="en-US"/>
              </w:rPr>
              <w:t xml:space="preserve">         </w:t>
            </w:r>
            <w:r w:rsidR="001433F1" w:rsidRPr="000612E8">
              <w:rPr>
                <w:rStyle w:val="-"/>
                <w:noProof/>
                <w:lang w:val="el-GR"/>
              </w:rPr>
              <w:t>Ειδικοί όροι ναύλωσης – ασφάλισης - ανακοίνωσης φόρτωσης και ποιοτικού ελέγχου στο εξωτερικό</w:t>
            </w:r>
            <w:r w:rsidR="001433F1">
              <w:rPr>
                <w:noProof/>
                <w:webHidden/>
              </w:rPr>
              <w:tab/>
            </w:r>
            <w:r w:rsidR="001433F1">
              <w:rPr>
                <w:noProof/>
                <w:webHidden/>
              </w:rPr>
              <w:fldChar w:fldCharType="begin"/>
            </w:r>
            <w:r w:rsidR="001433F1">
              <w:rPr>
                <w:noProof/>
                <w:webHidden/>
              </w:rPr>
              <w:instrText xml:space="preserve"> PAGEREF _Toc45784147 \h </w:instrText>
            </w:r>
            <w:r w:rsidR="001433F1">
              <w:rPr>
                <w:noProof/>
                <w:webHidden/>
              </w:rPr>
            </w:r>
            <w:r w:rsidR="001433F1">
              <w:rPr>
                <w:noProof/>
                <w:webHidden/>
              </w:rPr>
              <w:fldChar w:fldCharType="separate"/>
            </w:r>
            <w:r w:rsidR="001433F1">
              <w:rPr>
                <w:noProof/>
                <w:webHidden/>
              </w:rPr>
              <w:t>29</w:t>
            </w:r>
            <w:r w:rsidR="001433F1">
              <w:rPr>
                <w:noProof/>
                <w:webHidden/>
              </w:rPr>
              <w:fldChar w:fldCharType="end"/>
            </w:r>
          </w:hyperlink>
        </w:p>
        <w:p w14:paraId="7E027A72" w14:textId="58468D1A"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8" w:history="1">
            <w:r w:rsidR="001433F1" w:rsidRPr="000612E8">
              <w:rPr>
                <w:rStyle w:val="-"/>
                <w:noProof/>
                <w:lang w:val="el-GR"/>
              </w:rPr>
              <w:t xml:space="preserve">6.4 </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Απόρριψη συμβατικών υλικών – Αντικατάσταση</w:t>
            </w:r>
            <w:r w:rsidR="001433F1">
              <w:rPr>
                <w:noProof/>
                <w:webHidden/>
              </w:rPr>
              <w:tab/>
            </w:r>
            <w:r w:rsidR="001433F1">
              <w:rPr>
                <w:noProof/>
                <w:webHidden/>
              </w:rPr>
              <w:fldChar w:fldCharType="begin"/>
            </w:r>
            <w:r w:rsidR="001433F1">
              <w:rPr>
                <w:noProof/>
                <w:webHidden/>
              </w:rPr>
              <w:instrText xml:space="preserve"> PAGEREF _Toc45784148 \h </w:instrText>
            </w:r>
            <w:r w:rsidR="001433F1">
              <w:rPr>
                <w:noProof/>
                <w:webHidden/>
              </w:rPr>
            </w:r>
            <w:r w:rsidR="001433F1">
              <w:rPr>
                <w:noProof/>
                <w:webHidden/>
              </w:rPr>
              <w:fldChar w:fldCharType="separate"/>
            </w:r>
            <w:r w:rsidR="001433F1">
              <w:rPr>
                <w:noProof/>
                <w:webHidden/>
              </w:rPr>
              <w:t>29</w:t>
            </w:r>
            <w:r w:rsidR="001433F1">
              <w:rPr>
                <w:noProof/>
                <w:webHidden/>
              </w:rPr>
              <w:fldChar w:fldCharType="end"/>
            </w:r>
          </w:hyperlink>
        </w:p>
        <w:p w14:paraId="402074BB" w14:textId="5FDB9323"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49" w:history="1">
            <w:r w:rsidR="001433F1" w:rsidRPr="000612E8">
              <w:rPr>
                <w:rStyle w:val="-"/>
                <w:noProof/>
                <w:lang w:val="el-GR"/>
              </w:rPr>
              <w:t>6.5</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Δείγματα – Δειγματοληψία – Εργαστηριακές εξετάσεις</w:t>
            </w:r>
            <w:r w:rsidR="001433F1">
              <w:rPr>
                <w:noProof/>
                <w:webHidden/>
              </w:rPr>
              <w:tab/>
            </w:r>
            <w:r w:rsidR="001433F1">
              <w:rPr>
                <w:noProof/>
                <w:webHidden/>
              </w:rPr>
              <w:fldChar w:fldCharType="begin"/>
            </w:r>
            <w:r w:rsidR="001433F1">
              <w:rPr>
                <w:noProof/>
                <w:webHidden/>
              </w:rPr>
              <w:instrText xml:space="preserve"> PAGEREF _Toc45784149 \h </w:instrText>
            </w:r>
            <w:r w:rsidR="001433F1">
              <w:rPr>
                <w:noProof/>
                <w:webHidden/>
              </w:rPr>
            </w:r>
            <w:r w:rsidR="001433F1">
              <w:rPr>
                <w:noProof/>
                <w:webHidden/>
              </w:rPr>
              <w:fldChar w:fldCharType="separate"/>
            </w:r>
            <w:r w:rsidR="001433F1">
              <w:rPr>
                <w:noProof/>
                <w:webHidden/>
              </w:rPr>
              <w:t>30</w:t>
            </w:r>
            <w:r w:rsidR="001433F1">
              <w:rPr>
                <w:noProof/>
                <w:webHidden/>
              </w:rPr>
              <w:fldChar w:fldCharType="end"/>
            </w:r>
          </w:hyperlink>
        </w:p>
        <w:p w14:paraId="382B01D3" w14:textId="54815B88" w:rsidR="001433F1" w:rsidRDefault="00FB7C0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5784150" w:history="1">
            <w:r w:rsidR="001433F1" w:rsidRPr="000612E8">
              <w:rPr>
                <w:rStyle w:val="-"/>
                <w:noProof/>
                <w:lang w:val="el-GR"/>
              </w:rPr>
              <w:t xml:space="preserve">6.6 </w:t>
            </w:r>
            <w:r w:rsidR="001433F1">
              <w:rPr>
                <w:rFonts w:asciiTheme="minorHAnsi" w:eastAsiaTheme="minorEastAsia" w:hAnsiTheme="minorHAnsi" w:cstheme="minorBidi"/>
                <w:smallCaps w:val="0"/>
                <w:noProof/>
                <w:sz w:val="22"/>
                <w:szCs w:val="22"/>
                <w:lang w:val="el-GR" w:eastAsia="el-GR"/>
              </w:rPr>
              <w:tab/>
            </w:r>
            <w:r w:rsidR="001433F1" w:rsidRPr="000612E8">
              <w:rPr>
                <w:rStyle w:val="-"/>
                <w:noProof/>
                <w:lang w:val="el-GR"/>
              </w:rPr>
              <w:t>Καταγγελία της σύμβασης- Υποκατάσταση αναδόχου-</w:t>
            </w:r>
            <w:r w:rsidR="001433F1">
              <w:rPr>
                <w:noProof/>
                <w:webHidden/>
              </w:rPr>
              <w:tab/>
            </w:r>
            <w:r w:rsidR="001433F1">
              <w:rPr>
                <w:noProof/>
                <w:webHidden/>
              </w:rPr>
              <w:fldChar w:fldCharType="begin"/>
            </w:r>
            <w:r w:rsidR="001433F1">
              <w:rPr>
                <w:noProof/>
                <w:webHidden/>
              </w:rPr>
              <w:instrText xml:space="preserve"> PAGEREF _Toc45784150 \h </w:instrText>
            </w:r>
            <w:r w:rsidR="001433F1">
              <w:rPr>
                <w:noProof/>
                <w:webHidden/>
              </w:rPr>
            </w:r>
            <w:r w:rsidR="001433F1">
              <w:rPr>
                <w:noProof/>
                <w:webHidden/>
              </w:rPr>
              <w:fldChar w:fldCharType="separate"/>
            </w:r>
            <w:r w:rsidR="001433F1">
              <w:rPr>
                <w:noProof/>
                <w:webHidden/>
              </w:rPr>
              <w:t>30</w:t>
            </w:r>
            <w:r w:rsidR="001433F1">
              <w:rPr>
                <w:noProof/>
                <w:webHidden/>
              </w:rPr>
              <w:fldChar w:fldCharType="end"/>
            </w:r>
          </w:hyperlink>
        </w:p>
        <w:p w14:paraId="64F1D7F6" w14:textId="3F00FC5F" w:rsidR="001433F1" w:rsidRDefault="00FB7C0D">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45784151" w:history="1">
            <w:r w:rsidR="001433F1" w:rsidRPr="000612E8">
              <w:rPr>
                <w:rStyle w:val="-"/>
                <w:noProof/>
                <w:lang w:val="el-GR"/>
              </w:rPr>
              <w:t>ΠΑΡΑΡΤΗΜΑΤΑ</w:t>
            </w:r>
            <w:r w:rsidR="001433F1">
              <w:rPr>
                <w:noProof/>
                <w:webHidden/>
              </w:rPr>
              <w:tab/>
            </w:r>
            <w:r w:rsidR="001433F1">
              <w:rPr>
                <w:noProof/>
                <w:webHidden/>
              </w:rPr>
              <w:fldChar w:fldCharType="begin"/>
            </w:r>
            <w:r w:rsidR="001433F1">
              <w:rPr>
                <w:noProof/>
                <w:webHidden/>
              </w:rPr>
              <w:instrText xml:space="preserve"> PAGEREF _Toc45784151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2CF6F02E" w14:textId="01894807"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52" w:history="1">
            <w:r w:rsidR="001433F1" w:rsidRPr="000612E8">
              <w:rPr>
                <w:rStyle w:val="-"/>
                <w:noProof/>
                <w:lang w:val="el-GR"/>
              </w:rPr>
              <w:t>ΠΑΡΑΡΤΗΜΑ Ι – Αναλυτική Περιγραφή Φυσικού και Οικονομικού Αντικειμένου της Σύμβασης</w:t>
            </w:r>
            <w:r w:rsidR="001433F1">
              <w:rPr>
                <w:noProof/>
                <w:webHidden/>
              </w:rPr>
              <w:tab/>
            </w:r>
            <w:r w:rsidR="001433F1">
              <w:rPr>
                <w:noProof/>
                <w:webHidden/>
              </w:rPr>
              <w:fldChar w:fldCharType="begin"/>
            </w:r>
            <w:r w:rsidR="001433F1">
              <w:rPr>
                <w:noProof/>
                <w:webHidden/>
              </w:rPr>
              <w:instrText xml:space="preserve"> PAGEREF _Toc45784152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1868D933" w14:textId="066BA272"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53" w:history="1">
            <w:r w:rsidR="001433F1" w:rsidRPr="000612E8">
              <w:rPr>
                <w:rStyle w:val="-"/>
                <w:noProof/>
                <w:lang w:val="el-GR"/>
              </w:rPr>
              <w:t>Προσφορές υποβάλλονται για το σύνολο του προϋπολογισμού.</w:t>
            </w:r>
            <w:r w:rsidR="001433F1">
              <w:rPr>
                <w:noProof/>
                <w:webHidden/>
              </w:rPr>
              <w:tab/>
            </w:r>
            <w:r w:rsidR="001433F1">
              <w:rPr>
                <w:noProof/>
                <w:webHidden/>
              </w:rPr>
              <w:fldChar w:fldCharType="begin"/>
            </w:r>
            <w:r w:rsidR="001433F1">
              <w:rPr>
                <w:noProof/>
                <w:webHidden/>
              </w:rPr>
              <w:instrText xml:space="preserve"> PAGEREF _Toc45784153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09612DC2" w14:textId="7B4FEB68"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54" w:history="1">
            <w:r w:rsidR="001433F1" w:rsidRPr="000612E8">
              <w:rPr>
                <w:rStyle w:val="-"/>
                <w:noProof/>
                <w:lang w:val="el-GR"/>
              </w:rPr>
              <w:t>ΠΑΡΑΡΤΗΜΑ ΙΙ –  Ειδική Συγγραφή Υποχρεώσεων</w:t>
            </w:r>
            <w:r w:rsidR="001433F1">
              <w:rPr>
                <w:noProof/>
                <w:webHidden/>
              </w:rPr>
              <w:tab/>
            </w:r>
            <w:r w:rsidR="001433F1">
              <w:rPr>
                <w:noProof/>
                <w:webHidden/>
              </w:rPr>
              <w:fldChar w:fldCharType="begin"/>
            </w:r>
            <w:r w:rsidR="001433F1">
              <w:rPr>
                <w:noProof/>
                <w:webHidden/>
              </w:rPr>
              <w:instrText xml:space="preserve"> PAGEREF _Toc45784154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70250FBD" w14:textId="73546D56"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55" w:history="1">
            <w:r w:rsidR="001433F1" w:rsidRPr="000612E8">
              <w:rPr>
                <w:rStyle w:val="-"/>
                <w:noProof/>
                <w:lang w:val="el-GR"/>
              </w:rPr>
              <w:t>ΠΑΡΑΡΤΗΜΑ ΙΙI – Ε.Ε.Ε.Σ.</w:t>
            </w:r>
            <w:r w:rsidR="001433F1">
              <w:rPr>
                <w:noProof/>
                <w:webHidden/>
              </w:rPr>
              <w:tab/>
            </w:r>
            <w:r w:rsidR="001433F1">
              <w:rPr>
                <w:noProof/>
                <w:webHidden/>
              </w:rPr>
              <w:fldChar w:fldCharType="begin"/>
            </w:r>
            <w:r w:rsidR="001433F1">
              <w:rPr>
                <w:noProof/>
                <w:webHidden/>
              </w:rPr>
              <w:instrText xml:space="preserve"> PAGEREF _Toc45784155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58D9C290" w14:textId="1CAF7EC0"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56" w:history="1">
            <w:r w:rsidR="001433F1" w:rsidRPr="000612E8">
              <w:rPr>
                <w:rStyle w:val="-"/>
                <w:noProof/>
                <w:lang w:val="el-GR"/>
              </w:rPr>
              <w:t xml:space="preserve">ΠΑΡΑΡΤΗΜΑ </w:t>
            </w:r>
            <w:r w:rsidR="001433F1" w:rsidRPr="000612E8">
              <w:rPr>
                <w:rStyle w:val="-"/>
                <w:noProof/>
                <w:lang w:val="en-US"/>
              </w:rPr>
              <w:t>I</w:t>
            </w:r>
            <w:r w:rsidR="001433F1" w:rsidRPr="000612E8">
              <w:rPr>
                <w:rStyle w:val="-"/>
                <w:noProof/>
                <w:lang w:val="el-GR"/>
              </w:rPr>
              <w:t>V – Υπόδειγμα Οικονομικής Προσφοράς</w:t>
            </w:r>
            <w:r w:rsidR="001433F1">
              <w:rPr>
                <w:noProof/>
                <w:webHidden/>
              </w:rPr>
              <w:tab/>
            </w:r>
            <w:r w:rsidR="001433F1">
              <w:rPr>
                <w:noProof/>
                <w:webHidden/>
              </w:rPr>
              <w:fldChar w:fldCharType="begin"/>
            </w:r>
            <w:r w:rsidR="001433F1">
              <w:rPr>
                <w:noProof/>
                <w:webHidden/>
              </w:rPr>
              <w:instrText xml:space="preserve"> PAGEREF _Toc45784156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350A06B9" w14:textId="30E87D5D"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57" w:history="1">
            <w:r w:rsidR="001433F1" w:rsidRPr="000612E8">
              <w:rPr>
                <w:rStyle w:val="-"/>
                <w:noProof/>
                <w:lang w:val="el-GR"/>
              </w:rPr>
              <w:t>ΠΑΡΑΡΤΗΜΑ V– Υποδείγματα Εγγυητικών Επιστολών</w:t>
            </w:r>
            <w:r w:rsidR="001433F1">
              <w:rPr>
                <w:noProof/>
                <w:webHidden/>
              </w:rPr>
              <w:tab/>
            </w:r>
            <w:r w:rsidR="001433F1">
              <w:rPr>
                <w:noProof/>
                <w:webHidden/>
              </w:rPr>
              <w:fldChar w:fldCharType="begin"/>
            </w:r>
            <w:r w:rsidR="001433F1">
              <w:rPr>
                <w:noProof/>
                <w:webHidden/>
              </w:rPr>
              <w:instrText xml:space="preserve"> PAGEREF _Toc45784157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5CB0BD13" w14:textId="4172611F" w:rsidR="001433F1" w:rsidRDefault="00FB7C0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5784158" w:history="1">
            <w:r w:rsidR="001433F1" w:rsidRPr="000612E8">
              <w:rPr>
                <w:rStyle w:val="-"/>
                <w:noProof/>
                <w:lang w:val="el-GR"/>
              </w:rPr>
              <w:t xml:space="preserve">ΠΑΡΑΡΤΗΜΑ </w:t>
            </w:r>
            <w:r w:rsidR="001433F1" w:rsidRPr="000612E8">
              <w:rPr>
                <w:rStyle w:val="-"/>
                <w:noProof/>
                <w:lang w:val="en-US"/>
              </w:rPr>
              <w:t>VI</w:t>
            </w:r>
            <w:r w:rsidR="001433F1" w:rsidRPr="000612E8">
              <w:rPr>
                <w:rStyle w:val="-"/>
                <w:noProof/>
                <w:lang w:val="el-GR"/>
              </w:rPr>
              <w:t xml:space="preserve"> – Σχέδιο Σύμβασης</w:t>
            </w:r>
            <w:r w:rsidR="001433F1">
              <w:rPr>
                <w:noProof/>
                <w:webHidden/>
              </w:rPr>
              <w:tab/>
            </w:r>
            <w:r w:rsidR="001433F1">
              <w:rPr>
                <w:noProof/>
                <w:webHidden/>
              </w:rPr>
              <w:fldChar w:fldCharType="begin"/>
            </w:r>
            <w:r w:rsidR="001433F1">
              <w:rPr>
                <w:noProof/>
                <w:webHidden/>
              </w:rPr>
              <w:instrText xml:space="preserve"> PAGEREF _Toc45784158 \h </w:instrText>
            </w:r>
            <w:r w:rsidR="001433F1">
              <w:rPr>
                <w:noProof/>
                <w:webHidden/>
              </w:rPr>
            </w:r>
            <w:r w:rsidR="001433F1">
              <w:rPr>
                <w:noProof/>
                <w:webHidden/>
              </w:rPr>
              <w:fldChar w:fldCharType="separate"/>
            </w:r>
            <w:r w:rsidR="001433F1">
              <w:rPr>
                <w:noProof/>
                <w:webHidden/>
              </w:rPr>
              <w:t>31</w:t>
            </w:r>
            <w:r w:rsidR="001433F1">
              <w:rPr>
                <w:noProof/>
                <w:webHidden/>
              </w:rPr>
              <w:fldChar w:fldCharType="end"/>
            </w:r>
          </w:hyperlink>
        </w:p>
        <w:p w14:paraId="2DA240D3" w14:textId="4EA1CBD0" w:rsidR="00983D05" w:rsidRDefault="00983D05">
          <w:r>
            <w:rPr>
              <w:b/>
              <w:bCs/>
            </w:rPr>
            <w:fldChar w:fldCharType="end"/>
          </w:r>
        </w:p>
      </w:sdtContent>
    </w:sdt>
    <w:p w14:paraId="30C199BC" w14:textId="77777777" w:rsidR="00983D05" w:rsidRDefault="00983D05">
      <w:pPr>
        <w:suppressAutoHyphens w:val="0"/>
        <w:spacing w:after="0"/>
        <w:jc w:val="left"/>
        <w:rPr>
          <w:lang w:val="el-GR"/>
        </w:rPr>
      </w:pPr>
      <w:r>
        <w:rPr>
          <w:lang w:val="el-GR"/>
        </w:rPr>
        <w:br w:type="page"/>
      </w:r>
    </w:p>
    <w:p w14:paraId="40D8003B" w14:textId="77777777" w:rsidR="006D2695" w:rsidRDefault="006D2695">
      <w:pPr>
        <w:pStyle w:val="1"/>
        <w:numPr>
          <w:ilvl w:val="0"/>
          <w:numId w:val="4"/>
        </w:numPr>
        <w:tabs>
          <w:tab w:val="left" w:pos="567"/>
        </w:tabs>
        <w:ind w:left="567" w:hanging="567"/>
        <w:rPr>
          <w:lang w:val="el-GR"/>
        </w:rPr>
      </w:pPr>
      <w:bookmarkStart w:id="4" w:name="_Toc45784076"/>
      <w:r>
        <w:rPr>
          <w:lang w:val="el-GR"/>
        </w:rPr>
        <w:lastRenderedPageBreak/>
        <w:t>ΑΝΑΘΕΤΟΥΣΑ ΑΡΧΗ ΚΑΙ ΑΝΤΙΚΕΙΜΕΝΟ ΣΥΜΒΑΣΗΣ</w:t>
      </w:r>
      <w:bookmarkEnd w:id="4"/>
    </w:p>
    <w:p w14:paraId="398D9C38" w14:textId="77777777" w:rsidR="006D2695" w:rsidRDefault="006D2695">
      <w:pPr>
        <w:pStyle w:val="2"/>
      </w:pPr>
      <w:bookmarkStart w:id="5" w:name="_Toc492031001"/>
      <w:bookmarkStart w:id="6" w:name="_Toc45784077"/>
      <w:r>
        <w:rPr>
          <w:lang w:val="el-GR"/>
        </w:rPr>
        <w:t>1.1</w:t>
      </w:r>
      <w:r>
        <w:rPr>
          <w:lang w:val="el-GR"/>
        </w:rPr>
        <w:tab/>
        <w:t>Στοιχεία Αναθέτουσας Αρχής</w:t>
      </w:r>
      <w:bookmarkEnd w:id="5"/>
      <w:bookmarkEnd w:id="6"/>
      <w:r>
        <w:rPr>
          <w:lang w:val="el-GR"/>
        </w:rPr>
        <w:t xml:space="preserve"> </w:t>
      </w:r>
    </w:p>
    <w:p w14:paraId="08AEE072" w14:textId="77777777" w:rsidR="006D2695" w:rsidRDefault="006D2695">
      <w:pPr>
        <w:pStyle w:val="normalwithoutspacing"/>
        <w:rPr>
          <w:b/>
        </w:rPr>
      </w:pPr>
    </w:p>
    <w:tbl>
      <w:tblPr>
        <w:tblW w:w="0" w:type="auto"/>
        <w:tblInd w:w="108" w:type="dxa"/>
        <w:tblLayout w:type="fixed"/>
        <w:tblLook w:val="0000" w:firstRow="0" w:lastRow="0" w:firstColumn="0" w:lastColumn="0" w:noHBand="0" w:noVBand="0"/>
      </w:tblPr>
      <w:tblGrid>
        <w:gridCol w:w="5245"/>
        <w:gridCol w:w="4129"/>
      </w:tblGrid>
      <w:tr w:rsidR="006D2695" w14:paraId="3488CC29" w14:textId="77777777">
        <w:tc>
          <w:tcPr>
            <w:tcW w:w="5245" w:type="dxa"/>
            <w:tcBorders>
              <w:top w:val="single" w:sz="4" w:space="0" w:color="000000"/>
              <w:left w:val="single" w:sz="4" w:space="0" w:color="000000"/>
              <w:bottom w:val="single" w:sz="4" w:space="0" w:color="000000"/>
            </w:tcBorders>
            <w:shd w:val="clear" w:color="auto" w:fill="auto"/>
          </w:tcPr>
          <w:p w14:paraId="37E52F8F" w14:textId="77777777" w:rsidR="006D2695" w:rsidRDefault="006D2695">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5E58FD" w14:textId="77777777" w:rsidR="006D2695" w:rsidRDefault="0021247C">
            <w:pPr>
              <w:pStyle w:val="normalwithoutspacing"/>
              <w:snapToGrid w:val="0"/>
            </w:pPr>
            <w:r>
              <w:t>ΔΗΜΟΣ ΞΑΝΘΗΣ</w:t>
            </w:r>
          </w:p>
        </w:tc>
      </w:tr>
      <w:tr w:rsidR="006D2695" w14:paraId="1D9C56B1" w14:textId="77777777">
        <w:tc>
          <w:tcPr>
            <w:tcW w:w="5245" w:type="dxa"/>
            <w:tcBorders>
              <w:top w:val="single" w:sz="4" w:space="0" w:color="000000"/>
              <w:left w:val="single" w:sz="4" w:space="0" w:color="000000"/>
              <w:bottom w:val="single" w:sz="4" w:space="0" w:color="000000"/>
            </w:tcBorders>
            <w:shd w:val="clear" w:color="auto" w:fill="auto"/>
          </w:tcPr>
          <w:p w14:paraId="7F0D0A3F" w14:textId="77777777" w:rsidR="006D2695" w:rsidRDefault="006D2695">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4F0C6C" w14:textId="77777777" w:rsidR="006D2695" w:rsidRDefault="0021247C">
            <w:pPr>
              <w:pStyle w:val="normalwithoutspacing"/>
              <w:snapToGrid w:val="0"/>
            </w:pPr>
            <w:r>
              <w:t>ΠΛΑΤΕΙΑ ΔΗΜΟΚΡΑΤΙΑΣ</w:t>
            </w:r>
          </w:p>
        </w:tc>
      </w:tr>
      <w:tr w:rsidR="006D2695" w14:paraId="529EE60A" w14:textId="77777777">
        <w:tc>
          <w:tcPr>
            <w:tcW w:w="5245" w:type="dxa"/>
            <w:tcBorders>
              <w:top w:val="single" w:sz="4" w:space="0" w:color="000000"/>
              <w:left w:val="single" w:sz="4" w:space="0" w:color="000000"/>
              <w:bottom w:val="single" w:sz="4" w:space="0" w:color="000000"/>
            </w:tcBorders>
            <w:shd w:val="clear" w:color="auto" w:fill="auto"/>
          </w:tcPr>
          <w:p w14:paraId="11B67468" w14:textId="77777777" w:rsidR="006D2695" w:rsidRDefault="006D2695">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F9C84C9" w14:textId="77777777" w:rsidR="006D2695" w:rsidRDefault="0021247C">
            <w:pPr>
              <w:pStyle w:val="normalwithoutspacing"/>
              <w:snapToGrid w:val="0"/>
            </w:pPr>
            <w:r>
              <w:t>ΞΑΝΘΗ</w:t>
            </w:r>
          </w:p>
        </w:tc>
      </w:tr>
      <w:tr w:rsidR="006D2695" w14:paraId="79873971" w14:textId="77777777">
        <w:tc>
          <w:tcPr>
            <w:tcW w:w="5245" w:type="dxa"/>
            <w:tcBorders>
              <w:top w:val="single" w:sz="4" w:space="0" w:color="000000"/>
              <w:left w:val="single" w:sz="4" w:space="0" w:color="000000"/>
              <w:bottom w:val="single" w:sz="4" w:space="0" w:color="000000"/>
            </w:tcBorders>
            <w:shd w:val="clear" w:color="auto" w:fill="auto"/>
          </w:tcPr>
          <w:p w14:paraId="34EBF15D" w14:textId="77777777" w:rsidR="006D2695" w:rsidRDefault="006D2695">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974D8E" w14:textId="77777777" w:rsidR="006D2695" w:rsidRDefault="0021247C">
            <w:pPr>
              <w:pStyle w:val="normalwithoutspacing"/>
              <w:snapToGrid w:val="0"/>
            </w:pPr>
            <w:r>
              <w:t>67132</w:t>
            </w:r>
          </w:p>
        </w:tc>
      </w:tr>
      <w:tr w:rsidR="006D2695" w14:paraId="7BB69BAC" w14:textId="77777777">
        <w:tc>
          <w:tcPr>
            <w:tcW w:w="5245" w:type="dxa"/>
            <w:tcBorders>
              <w:top w:val="single" w:sz="4" w:space="0" w:color="000000"/>
              <w:left w:val="single" w:sz="4" w:space="0" w:color="000000"/>
              <w:bottom w:val="single" w:sz="4" w:space="0" w:color="000000"/>
            </w:tcBorders>
            <w:shd w:val="clear" w:color="auto" w:fill="auto"/>
          </w:tcPr>
          <w:p w14:paraId="53B3A3BA" w14:textId="77777777" w:rsidR="006D2695" w:rsidRDefault="006D2695">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D9D0431" w14:textId="1F44000C" w:rsidR="006D2695" w:rsidRDefault="00C10EC3">
            <w:pPr>
              <w:pStyle w:val="normalwithoutspacing"/>
              <w:snapToGrid w:val="0"/>
            </w:pPr>
            <w:r>
              <w:t>2541</w:t>
            </w:r>
            <w:r w:rsidR="00A6351A">
              <w:t>3 50822 &amp; 50821</w:t>
            </w:r>
          </w:p>
        </w:tc>
      </w:tr>
      <w:tr w:rsidR="006D2695" w14:paraId="71AFCCB4" w14:textId="77777777">
        <w:tc>
          <w:tcPr>
            <w:tcW w:w="5245" w:type="dxa"/>
            <w:tcBorders>
              <w:top w:val="single" w:sz="4" w:space="0" w:color="000000"/>
              <w:left w:val="single" w:sz="4" w:space="0" w:color="000000"/>
              <w:bottom w:val="single" w:sz="4" w:space="0" w:color="000000"/>
            </w:tcBorders>
            <w:shd w:val="clear" w:color="auto" w:fill="auto"/>
          </w:tcPr>
          <w:p w14:paraId="277F0774" w14:textId="77777777" w:rsidR="006D2695" w:rsidRPr="00885985" w:rsidRDefault="006D2695">
            <w:pPr>
              <w:pStyle w:val="normalwithoutspacing"/>
              <w:rPr>
                <w:lang w:val="en-US"/>
              </w:rPr>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4DAB41" w14:textId="0B5FFE2E" w:rsidR="006D2695" w:rsidRPr="00CD55FA" w:rsidRDefault="000F3421">
            <w:pPr>
              <w:pStyle w:val="normalwithoutspacing"/>
              <w:snapToGrid w:val="0"/>
              <w:rPr>
                <w:lang w:val="en-US"/>
              </w:rPr>
            </w:pPr>
            <w:r>
              <w:t>25410</w:t>
            </w:r>
            <w:r w:rsidR="00A6351A">
              <w:t xml:space="preserve"> 83424</w:t>
            </w:r>
          </w:p>
        </w:tc>
      </w:tr>
      <w:tr w:rsidR="006D2695" w:rsidRPr="00467C8F" w14:paraId="7A4E57F5" w14:textId="77777777">
        <w:tc>
          <w:tcPr>
            <w:tcW w:w="5245" w:type="dxa"/>
            <w:tcBorders>
              <w:top w:val="single" w:sz="4" w:space="0" w:color="000000"/>
              <w:left w:val="single" w:sz="4" w:space="0" w:color="000000"/>
              <w:bottom w:val="single" w:sz="4" w:space="0" w:color="000000"/>
            </w:tcBorders>
            <w:shd w:val="clear" w:color="auto" w:fill="auto"/>
          </w:tcPr>
          <w:p w14:paraId="004D0B68" w14:textId="77777777" w:rsidR="006D2695" w:rsidRDefault="006D2695">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6BB4B8E" w14:textId="0BA43C8C" w:rsidR="00F208DB" w:rsidRPr="00A6351A" w:rsidRDefault="00FB7C0D" w:rsidP="00CD55FA">
            <w:pPr>
              <w:pStyle w:val="normalwithoutspacing"/>
              <w:snapToGrid w:val="0"/>
            </w:pPr>
            <w:hyperlink r:id="rId8" w:history="1">
              <w:r w:rsidR="00A6351A" w:rsidRPr="00F843FD">
                <w:rPr>
                  <w:rStyle w:val="-"/>
                  <w:lang w:val="en-US"/>
                </w:rPr>
                <w:t>kiriakos</w:t>
              </w:r>
              <w:r w:rsidR="00A6351A" w:rsidRPr="00A6351A">
                <w:rPr>
                  <w:rStyle w:val="-"/>
                </w:rPr>
                <w:t>.</w:t>
              </w:r>
              <w:r w:rsidR="00A6351A" w:rsidRPr="00F843FD">
                <w:rPr>
                  <w:rStyle w:val="-"/>
                  <w:lang w:val="en-US"/>
                </w:rPr>
                <w:t>peponidis</w:t>
              </w:r>
              <w:r w:rsidR="00A6351A" w:rsidRPr="00A6351A">
                <w:rPr>
                  <w:rStyle w:val="-"/>
                </w:rPr>
                <w:t>@</w:t>
              </w:r>
              <w:r w:rsidR="00A6351A" w:rsidRPr="00F843FD">
                <w:rPr>
                  <w:rStyle w:val="-"/>
                  <w:lang w:val="en-US"/>
                </w:rPr>
                <w:t>cityofxanthi</w:t>
              </w:r>
              <w:r w:rsidR="00A6351A" w:rsidRPr="00A6351A">
                <w:rPr>
                  <w:rStyle w:val="-"/>
                </w:rPr>
                <w:t>.</w:t>
              </w:r>
              <w:r w:rsidR="00A6351A" w:rsidRPr="00F843FD">
                <w:rPr>
                  <w:rStyle w:val="-"/>
                  <w:lang w:val="en-US"/>
                </w:rPr>
                <w:t>gr</w:t>
              </w:r>
            </w:hyperlink>
            <w:r w:rsidR="00C10EC3" w:rsidRPr="00A6351A">
              <w:t xml:space="preserve"> </w:t>
            </w:r>
            <w:r w:rsidR="00A6351A" w:rsidRPr="00A6351A">
              <w:t xml:space="preserve">/ </w:t>
            </w:r>
            <w:proofErr w:type="spellStart"/>
            <w:r w:rsidR="00A6351A">
              <w:rPr>
                <w:lang w:val="en-US"/>
              </w:rPr>
              <w:t>karakatsani</w:t>
            </w:r>
            <w:proofErr w:type="spellEnd"/>
            <w:r w:rsidR="00A6351A" w:rsidRPr="00A6351A">
              <w:t>@</w:t>
            </w:r>
            <w:proofErr w:type="spellStart"/>
            <w:r w:rsidR="00A6351A">
              <w:rPr>
                <w:lang w:val="en-US"/>
              </w:rPr>
              <w:t>cityofxanthi</w:t>
            </w:r>
            <w:proofErr w:type="spellEnd"/>
            <w:r w:rsidR="00A6351A" w:rsidRPr="00A6351A">
              <w:t>.</w:t>
            </w:r>
            <w:r w:rsidR="00A6351A">
              <w:rPr>
                <w:lang w:val="en-US"/>
              </w:rPr>
              <w:t>gr</w:t>
            </w:r>
          </w:p>
        </w:tc>
      </w:tr>
      <w:tr w:rsidR="006D2695" w14:paraId="4B0429B2" w14:textId="77777777">
        <w:tc>
          <w:tcPr>
            <w:tcW w:w="5245" w:type="dxa"/>
            <w:tcBorders>
              <w:top w:val="single" w:sz="4" w:space="0" w:color="000000"/>
              <w:left w:val="single" w:sz="4" w:space="0" w:color="000000"/>
              <w:bottom w:val="single" w:sz="4" w:space="0" w:color="000000"/>
            </w:tcBorders>
            <w:shd w:val="clear" w:color="auto" w:fill="auto"/>
          </w:tcPr>
          <w:p w14:paraId="2A914445" w14:textId="77777777" w:rsidR="006D2695" w:rsidRPr="00B8536E" w:rsidRDefault="006D2695" w:rsidP="00B8536E">
            <w:pPr>
              <w:pStyle w:val="normalwithoutspacing"/>
              <w:rPr>
                <w:lang w:val="en-US"/>
              </w:rPr>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F4E50F" w14:textId="763BFE60" w:rsidR="006D2695" w:rsidRPr="00C10EC3" w:rsidRDefault="00A6351A">
            <w:pPr>
              <w:pStyle w:val="normalwithoutspacing"/>
              <w:snapToGrid w:val="0"/>
            </w:pPr>
            <w:r>
              <w:t>ΚΥΡΙΑΚΟΣ ΠΕΠΟΝΙΔΗΣ / ΠΟΛΥΞΕΝΗ ΚΑΡΑΚΑΤΣΑΝΗ</w:t>
            </w:r>
          </w:p>
        </w:tc>
      </w:tr>
      <w:tr w:rsidR="006D2695" w:rsidRPr="00AE48BE" w14:paraId="3F9E36FE" w14:textId="77777777">
        <w:tc>
          <w:tcPr>
            <w:tcW w:w="5245" w:type="dxa"/>
            <w:tcBorders>
              <w:top w:val="single" w:sz="4" w:space="0" w:color="000000"/>
              <w:left w:val="single" w:sz="4" w:space="0" w:color="000000"/>
              <w:bottom w:val="single" w:sz="4" w:space="0" w:color="000000"/>
            </w:tcBorders>
            <w:shd w:val="clear" w:color="auto" w:fill="auto"/>
          </w:tcPr>
          <w:p w14:paraId="79C062CF" w14:textId="77777777" w:rsidR="006D2695" w:rsidRDefault="006D2695">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49B9489" w14:textId="77777777" w:rsidR="006D2695" w:rsidRDefault="00C10EC3">
            <w:pPr>
              <w:pStyle w:val="normalwithoutspacing"/>
              <w:snapToGrid w:val="0"/>
            </w:pPr>
            <w:r w:rsidRPr="00C10EC3">
              <w:t>http://www.cityofxanthi.gr</w:t>
            </w:r>
          </w:p>
        </w:tc>
      </w:tr>
    </w:tbl>
    <w:p w14:paraId="33B08557" w14:textId="77777777" w:rsidR="006D2695" w:rsidRDefault="006D2695">
      <w:pPr>
        <w:pStyle w:val="normalwithoutspacing"/>
      </w:pPr>
    </w:p>
    <w:p w14:paraId="15F836FF" w14:textId="77777777" w:rsidR="006D2695" w:rsidRDefault="006D2695">
      <w:pPr>
        <w:pStyle w:val="normalwithoutspacing"/>
      </w:pPr>
      <w:r>
        <w:rPr>
          <w:b/>
        </w:rPr>
        <w:t xml:space="preserve">Είδος Αναθέτουσας Αρχής </w:t>
      </w:r>
    </w:p>
    <w:p w14:paraId="6E6286B0" w14:textId="77777777" w:rsidR="006D2695" w:rsidRDefault="006D2695">
      <w:pPr>
        <w:pStyle w:val="normalwithoutspacing"/>
        <w:rPr>
          <w:b/>
        </w:rPr>
      </w:pPr>
      <w:r>
        <w:t xml:space="preserve">Η Αναθέτουσα Αρχή είναι </w:t>
      </w:r>
      <w:r w:rsidR="00C10EC3" w:rsidRPr="00C10EC3">
        <w:t xml:space="preserve">ο Δήμος Ξάνθης  και ανήκει στην Γενική Κυβέρνηση – </w:t>
      </w:r>
      <w:proofErr w:type="spellStart"/>
      <w:r w:rsidR="00C10EC3" w:rsidRPr="00C10EC3">
        <w:t>υποτομέας</w:t>
      </w:r>
      <w:proofErr w:type="spellEnd"/>
      <w:r w:rsidR="00C10EC3" w:rsidRPr="00C10EC3">
        <w:t xml:space="preserve"> Ο.Τ.Α.</w:t>
      </w:r>
      <w:r>
        <w:rPr>
          <w:rFonts w:eastAsia="Calibri"/>
        </w:rPr>
        <w:t xml:space="preserve">  </w:t>
      </w:r>
    </w:p>
    <w:p w14:paraId="54D5F4AA" w14:textId="77777777" w:rsidR="006D2695" w:rsidRPr="002F0B8F" w:rsidRDefault="006D2695">
      <w:pPr>
        <w:pStyle w:val="normalwithoutspacing"/>
      </w:pPr>
      <w:r>
        <w:rPr>
          <w:b/>
        </w:rPr>
        <w:t>Κύρια δραστηριότητα Α.Α.</w:t>
      </w:r>
    </w:p>
    <w:p w14:paraId="2F17F8CC" w14:textId="77777777" w:rsidR="006D2695" w:rsidRDefault="006D2695">
      <w:pPr>
        <w:pStyle w:val="normalwithoutspacing"/>
      </w:pPr>
      <w:r>
        <w:t>Η κύρια δραστηριότη</w:t>
      </w:r>
      <w:r w:rsidR="00C10EC3">
        <w:t>τα της Αναθέτουσας Αρχής είναι</w:t>
      </w:r>
      <w:r>
        <w:t xml:space="preserve"> </w:t>
      </w:r>
      <w:r w:rsidR="00C10EC3" w:rsidRPr="00C10EC3">
        <w:t>οι Γενικές Δημόσιες Υπηρεσίες</w:t>
      </w:r>
    </w:p>
    <w:p w14:paraId="45B0782F" w14:textId="77777777" w:rsidR="006D2695" w:rsidRDefault="006D2695">
      <w:pPr>
        <w:pStyle w:val="normalwithoutspacing"/>
      </w:pPr>
    </w:p>
    <w:p w14:paraId="1DFF8741" w14:textId="77777777" w:rsidR="00926140" w:rsidRDefault="006D2695">
      <w:pPr>
        <w:pStyle w:val="normalwithoutspacing"/>
      </w:pPr>
      <w:r>
        <w:rPr>
          <w:b/>
        </w:rPr>
        <w:t xml:space="preserve">Στοιχεία Επικοινωνίας </w:t>
      </w:r>
    </w:p>
    <w:p w14:paraId="6EF49CD5" w14:textId="77777777" w:rsidR="006D2695" w:rsidRDefault="006D2695">
      <w:pPr>
        <w:pStyle w:val="normalwithoutspacing"/>
      </w:pPr>
      <w:r>
        <w:t>α)</w:t>
      </w:r>
      <w:r>
        <w:tab/>
        <w:t xml:space="preserve">Τα έγγραφα της σύμβασης είναι διαθέσιμα για ελεύθερη, πλήρη, άμεση &amp; δωρεάν ηλεκτρονική πρόσβαση στην διεύθυνση (URL) : </w:t>
      </w:r>
      <w:r w:rsidR="004B7EB1">
        <w:t xml:space="preserve"> </w:t>
      </w:r>
      <w:r w:rsidR="00116BC4" w:rsidRPr="00116BC4">
        <w:t>http://www.cityofxanthi.gr</w:t>
      </w:r>
    </w:p>
    <w:p w14:paraId="39317783" w14:textId="77777777" w:rsidR="006D2695" w:rsidRPr="002F0B8F" w:rsidRDefault="006D2695">
      <w:pPr>
        <w:pStyle w:val="normalwithoutspacing"/>
      </w:pPr>
      <w:r>
        <w:t>β)</w:t>
      </w:r>
      <w:r>
        <w:tab/>
        <w:t>Οι προσφορές πρέπει να υ</w:t>
      </w:r>
      <w:r w:rsidR="00B151A5">
        <w:t>ποβάλλονται στην διεύθυνση</w:t>
      </w:r>
      <w:r>
        <w:t xml:space="preserve">: </w:t>
      </w:r>
      <w:r w:rsidR="00116BC4">
        <w:t>ΔΗΜΟΣ ΞΑΝΘΗΣ –</w:t>
      </w:r>
      <w:r w:rsidR="00B151A5">
        <w:t xml:space="preserve"> </w:t>
      </w:r>
      <w:r w:rsidR="00116BC4">
        <w:t>ΠΛΑΤΕΙΑ ΔΗΜΟΚΡΑΤΙΑΣ</w:t>
      </w:r>
    </w:p>
    <w:p w14:paraId="39C2B83A" w14:textId="77777777" w:rsidR="00444085" w:rsidRDefault="006D2695" w:rsidP="00444085">
      <w:pPr>
        <w:pStyle w:val="normalwithoutspacing"/>
        <w:ind w:left="567" w:hanging="567"/>
      </w:pPr>
      <w:r>
        <w:t>γ)</w:t>
      </w:r>
      <w:r>
        <w:tab/>
      </w:r>
      <w:r w:rsidR="00116BC4">
        <w:tab/>
      </w:r>
      <w:r>
        <w:t xml:space="preserve">Περαιτέρω πληροφορίες είναι διαθέσιμες από </w:t>
      </w:r>
      <w:r w:rsidR="00D30D7D">
        <w:t>τους</w:t>
      </w:r>
      <w:r w:rsidR="00444085">
        <w:t xml:space="preserve"> α</w:t>
      </w:r>
      <w:r w:rsidR="00116BC4">
        <w:t>νωτέρω αρμόδιο</w:t>
      </w:r>
      <w:r w:rsidR="00D30D7D">
        <w:t>υς</w:t>
      </w:r>
      <w:r w:rsidR="00116BC4">
        <w:t xml:space="preserve"> για πληροφορίες</w:t>
      </w:r>
    </w:p>
    <w:p w14:paraId="7E226887" w14:textId="4AAC90C0" w:rsidR="006D2695" w:rsidRPr="00116BC4" w:rsidRDefault="00B151A5" w:rsidP="00116BC4">
      <w:pPr>
        <w:pStyle w:val="normalwithoutspacing"/>
        <w:ind w:left="567" w:hanging="567"/>
      </w:pPr>
      <w:r>
        <w:t>στο τηλέφωνο</w:t>
      </w:r>
      <w:r w:rsidR="00D45B4F">
        <w:t>: 2541</w:t>
      </w:r>
      <w:r w:rsidR="00A6351A">
        <w:t>3 50822 &amp; 50821</w:t>
      </w:r>
      <w:r w:rsidR="00116BC4">
        <w:t xml:space="preserve"> και στη</w:t>
      </w:r>
      <w:r w:rsidR="006D2695">
        <w:t xml:space="preserve"> διεύθυνση</w:t>
      </w:r>
      <w:r w:rsidR="00116BC4">
        <w:t>:</w:t>
      </w:r>
      <w:r w:rsidR="006D2695">
        <w:t xml:space="preserve"> </w:t>
      </w:r>
      <w:r w:rsidR="00F01AEE">
        <w:t xml:space="preserve">Δημαρχείο Ξάνθης - </w:t>
      </w:r>
      <w:r w:rsidR="00A6351A">
        <w:t>Πλατεία Δημοκρατίας</w:t>
      </w:r>
    </w:p>
    <w:p w14:paraId="0910EC9F" w14:textId="77777777" w:rsidR="006D2695" w:rsidRDefault="006D2695">
      <w:pPr>
        <w:pStyle w:val="2"/>
        <w:rPr>
          <w:lang w:val="el-GR"/>
        </w:rPr>
      </w:pPr>
      <w:bookmarkStart w:id="7" w:name="_Toc492031002"/>
      <w:bookmarkStart w:id="8" w:name="_Toc45784078"/>
      <w:r>
        <w:rPr>
          <w:lang w:val="el-GR"/>
        </w:rPr>
        <w:t>1.2</w:t>
      </w:r>
      <w:r>
        <w:rPr>
          <w:lang w:val="el-GR"/>
        </w:rPr>
        <w:tab/>
        <w:t>Στοιχεία Διαδικασίας-Χρηματοδότηση</w:t>
      </w:r>
      <w:bookmarkEnd w:id="7"/>
      <w:bookmarkEnd w:id="8"/>
    </w:p>
    <w:p w14:paraId="695240B0" w14:textId="77777777" w:rsidR="006D2695" w:rsidRPr="00444085" w:rsidRDefault="006D2695">
      <w:pPr>
        <w:rPr>
          <w:lang w:val="el-GR"/>
        </w:rPr>
      </w:pPr>
      <w:r>
        <w:rPr>
          <w:b/>
          <w:lang w:val="el-GR"/>
        </w:rPr>
        <w:t xml:space="preserve">Είδος διαδικασίας </w:t>
      </w:r>
    </w:p>
    <w:p w14:paraId="1388913B" w14:textId="17E80CE3" w:rsidR="006D2695" w:rsidRDefault="006D2695">
      <w:pPr>
        <w:pStyle w:val="normalwithoutspacing"/>
      </w:pPr>
      <w:r>
        <w:t xml:space="preserve">Ο διαγωνισμός θα διεξαχθεί με </w:t>
      </w:r>
      <w:r w:rsidR="00444085">
        <w:t xml:space="preserve">τη διαδικασία συνοπτικού διαγωνισμού του άρθρου 117 του </w:t>
      </w:r>
      <w:r>
        <w:t>ν. 4412/16</w:t>
      </w:r>
      <w:r w:rsidR="00B8536E" w:rsidRPr="00B8536E">
        <w:t xml:space="preserve"> </w:t>
      </w:r>
      <w:r w:rsidR="00B8536E" w:rsidRPr="0007795E">
        <w:t xml:space="preserve">και υπό τις προϋποθέσεις του νόμου αυτού και τους ειδικότερους όρους </w:t>
      </w:r>
      <w:r w:rsidR="00CE6779">
        <w:t xml:space="preserve">της </w:t>
      </w:r>
      <w:r w:rsidR="00B8536E" w:rsidRPr="0007795E">
        <w:t>παρούσας.</w:t>
      </w:r>
    </w:p>
    <w:p w14:paraId="7938507C" w14:textId="77777777" w:rsidR="006D2695" w:rsidRPr="002F0B8F" w:rsidRDefault="006D2695">
      <w:pPr>
        <w:pStyle w:val="normalwithoutspacing"/>
      </w:pPr>
    </w:p>
    <w:p w14:paraId="00748CE7" w14:textId="77777777" w:rsidR="006D2695" w:rsidRPr="002F0B8F" w:rsidRDefault="006D2695">
      <w:pPr>
        <w:pStyle w:val="normalwithoutspacing"/>
      </w:pPr>
      <w:r>
        <w:rPr>
          <w:b/>
        </w:rPr>
        <w:t>Χρηματοδότηση της σύμβασης</w:t>
      </w:r>
    </w:p>
    <w:p w14:paraId="124E241B" w14:textId="08F7F071" w:rsidR="006D2695" w:rsidRPr="002F0B8F" w:rsidRDefault="006D2695">
      <w:pPr>
        <w:pStyle w:val="normalwithoutspacing"/>
      </w:pPr>
      <w:r>
        <w:t>Φορέας χρηματοδότησ</w:t>
      </w:r>
      <w:r w:rsidR="00051D01">
        <w:t xml:space="preserve">ης της παρούσας σύμβασης είναι </w:t>
      </w:r>
      <w:r>
        <w:t xml:space="preserve">ο </w:t>
      </w:r>
      <w:r w:rsidR="00B633AD">
        <w:t>Δήμος Ξάνθης.</w:t>
      </w:r>
      <w:r>
        <w:t xml:space="preserve"> Η δαπάνη για την εν </w:t>
      </w:r>
      <w:r w:rsidR="00B633AD">
        <w:t xml:space="preserve">λόγω </w:t>
      </w:r>
      <w:r w:rsidR="00051D01">
        <w:t>σύμβαση βα</w:t>
      </w:r>
      <w:r w:rsidR="00941E32">
        <w:t>ρύνει τις</w:t>
      </w:r>
      <w:r w:rsidR="00C030FC">
        <w:t xml:space="preserve"> με Κ.Α.: 02.</w:t>
      </w:r>
      <w:r w:rsidR="00755DFA">
        <w:t>1</w:t>
      </w:r>
      <w:r w:rsidR="00F01AEE">
        <w:t>0</w:t>
      </w:r>
      <w:r w:rsidR="00117FF4">
        <w:t>.6</w:t>
      </w:r>
      <w:r w:rsidR="00F01AEE">
        <w:t>26</w:t>
      </w:r>
      <w:r w:rsidR="00117FF4">
        <w:t>2</w:t>
      </w:r>
      <w:r w:rsidR="00F01AEE">
        <w:t>.0</w:t>
      </w:r>
      <w:r w:rsidR="00755DFA">
        <w:t>3</w:t>
      </w:r>
      <w:r w:rsidR="00F01AEE">
        <w:t xml:space="preserve"> – 02.</w:t>
      </w:r>
      <w:r w:rsidR="00755DFA">
        <w:t>15</w:t>
      </w:r>
      <w:r w:rsidR="00F01AEE">
        <w:t>.6261.01 – 02.3</w:t>
      </w:r>
      <w:r w:rsidR="00755DFA">
        <w:t>0</w:t>
      </w:r>
      <w:r w:rsidR="00F01AEE">
        <w:t>.626</w:t>
      </w:r>
      <w:r w:rsidR="00755DFA">
        <w:t>1.01</w:t>
      </w:r>
      <w:r w:rsidR="00117FF4">
        <w:t xml:space="preserve"> </w:t>
      </w:r>
      <w:r w:rsidR="00F01AEE">
        <w:t>– 02.</w:t>
      </w:r>
      <w:r w:rsidR="00755DFA">
        <w:t>35</w:t>
      </w:r>
      <w:r w:rsidR="00F01AEE">
        <w:t>.</w:t>
      </w:r>
      <w:r w:rsidR="00755DFA">
        <w:t>7332.01</w:t>
      </w:r>
      <w:r w:rsidR="00F01AEE">
        <w:t xml:space="preserve"> </w:t>
      </w:r>
      <w:r w:rsidR="00941E32">
        <w:t>σχετικές</w:t>
      </w:r>
      <w:r>
        <w:t xml:space="preserve"> π</w:t>
      </w:r>
      <w:r w:rsidR="00941E32">
        <w:t>ι</w:t>
      </w:r>
      <w:r>
        <w:t>σ</w:t>
      </w:r>
      <w:r w:rsidR="002134B7">
        <w:t>τ</w:t>
      </w:r>
      <w:r w:rsidR="00941E32">
        <w:t>ώ</w:t>
      </w:r>
      <w:r>
        <w:t>σ</w:t>
      </w:r>
      <w:r w:rsidR="00941E32">
        <w:t>εις</w:t>
      </w:r>
      <w:r>
        <w:t xml:space="preserve"> του προϋπολογισμού του οικονομικού έτους </w:t>
      </w:r>
      <w:r w:rsidR="00117FF4">
        <w:t>2020</w:t>
      </w:r>
      <w:r>
        <w:t xml:space="preserve"> </w:t>
      </w:r>
      <w:r w:rsidR="00117FF4">
        <w:t>και έτους 2021</w:t>
      </w:r>
      <w:r>
        <w:t xml:space="preserve"> του Φορέα</w:t>
      </w:r>
      <w:r w:rsidR="00B8536E" w:rsidRPr="002F0B8F">
        <w:t>.</w:t>
      </w:r>
    </w:p>
    <w:p w14:paraId="5ACBDD66" w14:textId="77777777" w:rsidR="006D2695" w:rsidRDefault="006D2695">
      <w:pPr>
        <w:pStyle w:val="2"/>
        <w:rPr>
          <w:lang w:val="el-GR"/>
        </w:rPr>
      </w:pPr>
      <w:bookmarkStart w:id="9" w:name="_Toc492031003"/>
      <w:bookmarkStart w:id="10" w:name="_Toc45784079"/>
      <w:r>
        <w:rPr>
          <w:lang w:val="el-GR"/>
        </w:rPr>
        <w:t>1.3</w:t>
      </w:r>
      <w:r>
        <w:rPr>
          <w:lang w:val="el-GR"/>
        </w:rPr>
        <w:tab/>
        <w:t>Συνοπτική Περιγραφή φυσικού και οικονομικού αντικειμένου της σύμβασης</w:t>
      </w:r>
      <w:bookmarkEnd w:id="9"/>
      <w:bookmarkEnd w:id="10"/>
      <w:r>
        <w:rPr>
          <w:lang w:val="el-GR"/>
        </w:rPr>
        <w:t xml:space="preserve"> </w:t>
      </w:r>
    </w:p>
    <w:p w14:paraId="59F9833C" w14:textId="7DFF4A24" w:rsidR="006D2695" w:rsidRDefault="006D2695">
      <w:pPr>
        <w:rPr>
          <w:i/>
          <w:color w:val="5B9BD5"/>
          <w:lang w:val="el-GR"/>
        </w:rPr>
      </w:pPr>
      <w:r>
        <w:rPr>
          <w:lang w:val="el-GR"/>
        </w:rPr>
        <w:t xml:space="preserve">Αντικείμενο της σύμβασης  είναι </w:t>
      </w:r>
      <w:r w:rsidR="00445DE1">
        <w:rPr>
          <w:lang w:val="el-GR"/>
        </w:rPr>
        <w:t>η</w:t>
      </w:r>
      <w:r w:rsidR="00051D01">
        <w:rPr>
          <w:lang w:val="el-GR"/>
        </w:rPr>
        <w:t xml:space="preserve"> </w:t>
      </w:r>
      <w:r w:rsidR="00BE4A00" w:rsidRPr="00BE4A00">
        <w:rPr>
          <w:lang w:val="el-GR"/>
        </w:rPr>
        <w:t>«Προμήθεια</w:t>
      </w:r>
      <w:r w:rsidR="00582E63">
        <w:rPr>
          <w:lang w:val="el-GR"/>
        </w:rPr>
        <w:t xml:space="preserve"> υλικών</w:t>
      </w:r>
      <w:r w:rsidR="00F113CB">
        <w:rPr>
          <w:lang w:val="el-GR"/>
        </w:rPr>
        <w:t xml:space="preserve"> για </w:t>
      </w:r>
      <w:proofErr w:type="spellStart"/>
      <w:r w:rsidR="00F113CB">
        <w:rPr>
          <w:lang w:val="el-GR"/>
        </w:rPr>
        <w:t>σιδηροκατασκευές</w:t>
      </w:r>
      <w:proofErr w:type="spellEnd"/>
      <w:r w:rsidR="00BE4A00" w:rsidRPr="00BE4A00">
        <w:rPr>
          <w:lang w:val="el-GR"/>
        </w:rPr>
        <w:t>»</w:t>
      </w:r>
      <w:r w:rsidR="00445DE1">
        <w:rPr>
          <w:lang w:val="el-GR"/>
        </w:rPr>
        <w:t>.</w:t>
      </w:r>
      <w:r>
        <w:rPr>
          <w:lang w:val="el-GR"/>
        </w:rPr>
        <w:t xml:space="preserve">               </w:t>
      </w:r>
    </w:p>
    <w:p w14:paraId="542C699D" w14:textId="261F42CB" w:rsidR="006D2695" w:rsidRDefault="006D2695">
      <w:pPr>
        <w:pStyle w:val="ae"/>
        <w:spacing w:after="120"/>
        <w:rPr>
          <w:lang w:val="el-GR"/>
        </w:rPr>
      </w:pPr>
      <w:r>
        <w:rPr>
          <w:lang w:val="el-GR"/>
        </w:rPr>
        <w:t>Τα προς προμήθεια είδη κατατάσσονται στους ακόλουθους κωδικούς του Κοινού Λεξιλογίου δημοσίων συμβάσεων (</w:t>
      </w:r>
      <w:r>
        <w:t>CPV</w:t>
      </w:r>
      <w:r w:rsidR="00445DE1">
        <w:rPr>
          <w:lang w:val="el-GR"/>
        </w:rPr>
        <w:t xml:space="preserve">) : </w:t>
      </w:r>
      <w:r w:rsidR="00582E63">
        <w:rPr>
          <w:lang w:val="el-GR"/>
        </w:rPr>
        <w:t>44</w:t>
      </w:r>
      <w:r w:rsidR="00727DC7">
        <w:rPr>
          <w:lang w:val="el-GR"/>
        </w:rPr>
        <w:t>316000-8, 44316300-1</w:t>
      </w:r>
    </w:p>
    <w:p w14:paraId="46DC9D8D" w14:textId="77777777" w:rsidR="006D2695" w:rsidRDefault="006D2695">
      <w:pPr>
        <w:pStyle w:val="normalwithoutspacing"/>
      </w:pPr>
    </w:p>
    <w:p w14:paraId="18950B2F" w14:textId="7E161D84" w:rsidR="006D2695" w:rsidRDefault="006D2695">
      <w:pPr>
        <w:pStyle w:val="normalwithoutspacing"/>
      </w:pPr>
      <w:r>
        <w:t xml:space="preserve">Η εκτιμώμενη </w:t>
      </w:r>
      <w:r w:rsidR="005737B4">
        <w:t xml:space="preserve">συνολική </w:t>
      </w:r>
      <w:r>
        <w:t xml:space="preserve">αξία της σύμβασης ανέρχεται στο ποσό των </w:t>
      </w:r>
      <w:r w:rsidR="00582E63">
        <w:t>εβδομήντα τεσσάρων</w:t>
      </w:r>
      <w:r w:rsidR="00445DE1">
        <w:t xml:space="preserve"> χιλιάδων </w:t>
      </w:r>
      <w:r w:rsidR="00582E63">
        <w:t>τρι</w:t>
      </w:r>
      <w:r w:rsidR="00941E32">
        <w:t xml:space="preserve">ακοσίων </w:t>
      </w:r>
      <w:r w:rsidR="00AE67FF">
        <w:t xml:space="preserve">ογδόντα εννέα </w:t>
      </w:r>
      <w:r w:rsidR="00445DE1">
        <w:t>ευρώ</w:t>
      </w:r>
      <w:r w:rsidR="0091438C">
        <w:t xml:space="preserve"> και </w:t>
      </w:r>
      <w:r w:rsidR="00AE67FF">
        <w:t>σαράντα έξι</w:t>
      </w:r>
      <w:r w:rsidR="0091438C">
        <w:t xml:space="preserve"> λεπτών</w:t>
      </w:r>
      <w:r w:rsidR="00DE32BC">
        <w:t xml:space="preserve"> </w:t>
      </w:r>
      <w:r w:rsidR="00F63FB5">
        <w:t>(</w:t>
      </w:r>
      <w:r w:rsidR="00582E63">
        <w:t>74.3</w:t>
      </w:r>
      <w:r w:rsidR="00AE67FF">
        <w:t>89,46</w:t>
      </w:r>
      <w:r w:rsidR="00F63FB5">
        <w:t xml:space="preserve">€) </w:t>
      </w:r>
      <w:r>
        <w:t>συμπεριλαμβανομένου ΦΠΑ</w:t>
      </w:r>
      <w:r w:rsidR="0091438C">
        <w:t xml:space="preserve"> </w:t>
      </w:r>
      <w:r w:rsidR="00445DE1">
        <w:t>24</w:t>
      </w:r>
      <w:r w:rsidR="0091438C">
        <w:t xml:space="preserve"> %</w:t>
      </w:r>
      <w:r>
        <w:t>.</w:t>
      </w:r>
    </w:p>
    <w:p w14:paraId="28DABF33" w14:textId="162A9AFF" w:rsidR="0091438C" w:rsidRDefault="0091438C">
      <w:pPr>
        <w:pStyle w:val="normalwithoutspacing"/>
      </w:pPr>
      <w:r>
        <w:lastRenderedPageBreak/>
        <w:t>Η παρούσα σύμβαση</w:t>
      </w:r>
      <w:r w:rsidR="00AD1EB5">
        <w:t xml:space="preserve"> δεν</w:t>
      </w:r>
      <w:r>
        <w:t xml:space="preserve"> υποδιαιρείται σε  ομάδες:</w:t>
      </w:r>
    </w:p>
    <w:p w14:paraId="66C14299" w14:textId="0AE57944" w:rsidR="000E3799" w:rsidRPr="000E3799" w:rsidRDefault="000E3799" w:rsidP="000E3799">
      <w:pPr>
        <w:pStyle w:val="normalwithoutspacing"/>
        <w:rPr>
          <w:u w:val="single"/>
        </w:rPr>
      </w:pPr>
      <w:r w:rsidRPr="000E3799">
        <w:rPr>
          <w:u w:val="single"/>
        </w:rPr>
        <w:t>Προσφορές υποβάλλονται για το σύνολο τ</w:t>
      </w:r>
      <w:r w:rsidR="004A57B8">
        <w:rPr>
          <w:u w:val="single"/>
        </w:rPr>
        <w:t>ου προϋπολογισμού</w:t>
      </w:r>
      <w:r w:rsidRPr="000E3799">
        <w:rPr>
          <w:u w:val="single"/>
        </w:rPr>
        <w:t xml:space="preserve">. </w:t>
      </w:r>
    </w:p>
    <w:p w14:paraId="1CF72660" w14:textId="77777777" w:rsidR="006D2695" w:rsidRPr="00B151A5" w:rsidRDefault="006D2695">
      <w:pPr>
        <w:rPr>
          <w:lang w:val="el-GR"/>
        </w:rPr>
      </w:pPr>
      <w:r w:rsidRPr="00B151A5">
        <w:rPr>
          <w:lang w:val="el-GR"/>
        </w:rPr>
        <w:t xml:space="preserve">Αναλυτική περιγραφή του φυσικού και οικονομικού αντικειμένου της σύμβασης δίδεται στο ΠΑΡΑΡΤΗΜΑ </w:t>
      </w:r>
      <w:r w:rsidR="00DE32BC">
        <w:rPr>
          <w:lang w:val="el-GR"/>
        </w:rPr>
        <w:t>ΤΕΧΝΙΚΗ ΠΕΡΙΓΡΑΦΗ και</w:t>
      </w:r>
      <w:r w:rsidR="00B151A5" w:rsidRPr="00B151A5">
        <w:rPr>
          <w:lang w:val="el-GR"/>
        </w:rPr>
        <w:t xml:space="preserve"> Ε</w:t>
      </w:r>
      <w:r w:rsidR="00DE32BC">
        <w:rPr>
          <w:lang w:val="el-GR"/>
        </w:rPr>
        <w:t>ΝΔΕΙΚΤΙΚΟΣ</w:t>
      </w:r>
      <w:r w:rsidR="00B151A5" w:rsidRPr="00B151A5">
        <w:rPr>
          <w:lang w:val="el-GR"/>
        </w:rPr>
        <w:t xml:space="preserve"> Π</w:t>
      </w:r>
      <w:r w:rsidR="00DE32BC">
        <w:rPr>
          <w:lang w:val="el-GR"/>
        </w:rPr>
        <w:t xml:space="preserve">ΡΟΫΠΟΛΟΓΙΣΜΟΣ </w:t>
      </w:r>
      <w:r w:rsidRPr="00B151A5">
        <w:rPr>
          <w:lang w:val="el-GR"/>
        </w:rPr>
        <w:t xml:space="preserve">της παρούσας διακήρυξης. </w:t>
      </w:r>
    </w:p>
    <w:p w14:paraId="5087EE9D" w14:textId="3EE53F74" w:rsidR="006D2695" w:rsidRDefault="006D2695">
      <w:pPr>
        <w:pStyle w:val="normalwithoutspacing"/>
      </w:pPr>
      <w:r>
        <w:t>Η σύμβαση</w:t>
      </w:r>
      <w:r w:rsidR="00335818">
        <w:t xml:space="preserve">, </w:t>
      </w:r>
      <w:r>
        <w:t xml:space="preserve">θα ανατεθεί με το κριτήριο της πλέον συμφέρουσας από οικονομική άποψη προσφοράς, </w:t>
      </w:r>
      <w:r w:rsidRPr="00926140">
        <w:t xml:space="preserve">βάσει </w:t>
      </w:r>
      <w:r w:rsidR="00926140" w:rsidRPr="00926140">
        <w:rPr>
          <w:rStyle w:val="a4"/>
          <w:szCs w:val="22"/>
        </w:rPr>
        <w:t xml:space="preserve"> </w:t>
      </w:r>
      <w:r w:rsidR="00926140" w:rsidRPr="006C2811">
        <w:t>τιμής</w:t>
      </w:r>
      <w:r w:rsidR="006C2811">
        <w:t>.</w:t>
      </w:r>
    </w:p>
    <w:p w14:paraId="09D9F0A7" w14:textId="77777777" w:rsidR="006D2695" w:rsidRDefault="006D2695">
      <w:pPr>
        <w:pStyle w:val="2"/>
        <w:rPr>
          <w:lang w:val="el-GR"/>
        </w:rPr>
      </w:pPr>
      <w:bookmarkStart w:id="11" w:name="_Toc492031004"/>
      <w:bookmarkStart w:id="12" w:name="_Toc45784080"/>
      <w:r>
        <w:rPr>
          <w:lang w:val="el-GR"/>
        </w:rPr>
        <w:t>1.4</w:t>
      </w:r>
      <w:r>
        <w:rPr>
          <w:lang w:val="el-GR"/>
        </w:rPr>
        <w:tab/>
        <w:t>Θεσμικό πλαίσιο</w:t>
      </w:r>
      <w:bookmarkEnd w:id="11"/>
      <w:bookmarkEnd w:id="12"/>
      <w:r>
        <w:rPr>
          <w:lang w:val="el-GR"/>
        </w:rPr>
        <w:t xml:space="preserve"> </w:t>
      </w:r>
    </w:p>
    <w:p w14:paraId="08F1F490" w14:textId="77777777" w:rsidR="006D2695" w:rsidRDefault="006D2695">
      <w:pPr>
        <w:rPr>
          <w:lang w:val="el-GR"/>
        </w:rPr>
      </w:pPr>
      <w:r>
        <w:rPr>
          <w:lang w:val="el-GR"/>
        </w:rPr>
        <w:t xml:space="preserve">Η ανάθεση και εκτέλεση της σύμβασης </w:t>
      </w:r>
      <w:proofErr w:type="spellStart"/>
      <w:r>
        <w:rPr>
          <w:lang w:val="el-GR"/>
        </w:rPr>
        <w:t>διέπεται</w:t>
      </w:r>
      <w:proofErr w:type="spellEnd"/>
      <w:r>
        <w:rPr>
          <w:lang w:val="el-GR"/>
        </w:rPr>
        <w:t xml:space="preserve"> από την κείμενη νομοθεσία και τις </w:t>
      </w:r>
      <w:proofErr w:type="spellStart"/>
      <w:r>
        <w:rPr>
          <w:lang w:val="el-GR"/>
        </w:rPr>
        <w:t>κατ</w:t>
      </w:r>
      <w:proofErr w:type="spellEnd"/>
      <w:r>
        <w:rPr>
          <w:lang w:val="el-GR"/>
        </w:rPr>
        <w:t xml:space="preserve">΄ εξουσιοδότηση αυτής </w:t>
      </w:r>
      <w:proofErr w:type="spellStart"/>
      <w:r>
        <w:rPr>
          <w:lang w:val="el-GR"/>
        </w:rPr>
        <w:t>εκδοθείσες</w:t>
      </w:r>
      <w:proofErr w:type="spellEnd"/>
      <w:r>
        <w:rPr>
          <w:lang w:val="el-GR"/>
        </w:rPr>
        <w:t xml:space="preserve"> κανονιστικές πράξεις, όπως ισχύουν και ιδίως:</w:t>
      </w:r>
    </w:p>
    <w:p w14:paraId="453FED23" w14:textId="77777777" w:rsidR="006D2695" w:rsidRPr="000F2609" w:rsidRDefault="006D2695" w:rsidP="002F0B8F">
      <w:pPr>
        <w:numPr>
          <w:ilvl w:val="0"/>
          <w:numId w:val="11"/>
        </w:numPr>
        <w:rPr>
          <w:color w:val="000000"/>
          <w:lang w:val="el-GR"/>
        </w:rPr>
      </w:pPr>
      <w:r w:rsidRPr="000F2609">
        <w:rPr>
          <w:lang w:val="el-GR"/>
        </w:rPr>
        <w:t>του ν. 4412/2016 (Α' 147) “</w:t>
      </w:r>
      <w:r w:rsidRPr="000F2609">
        <w:rPr>
          <w:i/>
          <w:lang w:val="el-GR"/>
        </w:rPr>
        <w:t>Δημόσιες Συμβάσεις Έργων, Προμηθειών και Υπηρεσιών (προσαρμογή στις Οδηγίες 2014/24/ ΕΕ και 2014/25/ΕΕ)»</w:t>
      </w:r>
    </w:p>
    <w:p w14:paraId="407933BA" w14:textId="77777777" w:rsidR="006D2695" w:rsidRPr="000F2609" w:rsidRDefault="006D2695" w:rsidP="002F0B8F">
      <w:pPr>
        <w:numPr>
          <w:ilvl w:val="0"/>
          <w:numId w:val="11"/>
        </w:numPr>
        <w:rPr>
          <w:lang w:val="el-GR"/>
        </w:rPr>
      </w:pPr>
      <w:r w:rsidRPr="000F2609">
        <w:rPr>
          <w:color w:val="000000"/>
          <w:lang w:val="el-GR"/>
        </w:rPr>
        <w:t>του ν. 4314/2014 (Α' 265)</w:t>
      </w:r>
      <w:r w:rsidRPr="000F2609">
        <w:rPr>
          <w:rStyle w:val="FootnoteReference2"/>
          <w:color w:val="000000"/>
          <w:szCs w:val="22"/>
          <w:lang w:val="el-GR"/>
        </w:rPr>
        <w:t>,</w:t>
      </w:r>
      <w:r w:rsidRPr="000F2609">
        <w:rPr>
          <w:lang w:val="el-GR"/>
        </w:rPr>
        <w:t xml:space="preserve"> “</w:t>
      </w:r>
      <w:r w:rsidRPr="000F2609">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0F2609">
        <w:rPr>
          <w:i/>
        </w:rPr>
        <w:t>L</w:t>
      </w:r>
      <w:r w:rsidRPr="000F2609">
        <w:rPr>
          <w:i/>
          <w:lang w:val="el-GR"/>
        </w:rPr>
        <w:t xml:space="preserve"> 156/16.6.2012) στο ελληνικό δίκαιο, τροποποίηση του ν. 3419/2005 (Α' 297) και άλλες διατάξεις</w:t>
      </w:r>
      <w:r w:rsidRPr="000F2609">
        <w:rPr>
          <w:lang w:val="el-GR"/>
        </w:rPr>
        <w:t xml:space="preserve">” </w:t>
      </w:r>
      <w:r w:rsidRPr="000F2609">
        <w:rPr>
          <w:color w:val="000000"/>
          <w:lang w:val="el-GR"/>
        </w:rPr>
        <w:t>και του ν. 3614/2007 (Α' 267) «</w:t>
      </w:r>
      <w:r w:rsidRPr="000F2609">
        <w:rPr>
          <w:i/>
          <w:color w:val="000000"/>
          <w:lang w:val="el-GR"/>
        </w:rPr>
        <w:t>Διαχείριση, έλεγχος και εφαρμογή αναπτυξιακών παρεμβάσεων για την προγραμματική περίοδο 2007 -2013</w:t>
      </w:r>
      <w:r w:rsidRPr="000F2609">
        <w:rPr>
          <w:color w:val="000000"/>
          <w:lang w:val="el-GR"/>
        </w:rPr>
        <w:t>»,</w:t>
      </w:r>
    </w:p>
    <w:p w14:paraId="04C24283" w14:textId="77777777" w:rsidR="006D2695" w:rsidRPr="000F2609" w:rsidRDefault="006D2695" w:rsidP="002F0B8F">
      <w:pPr>
        <w:numPr>
          <w:ilvl w:val="0"/>
          <w:numId w:val="11"/>
        </w:numPr>
        <w:rPr>
          <w:lang w:val="el-GR"/>
        </w:rPr>
      </w:pPr>
      <w:r w:rsidRPr="000F2609">
        <w:rPr>
          <w:lang w:val="el-GR"/>
        </w:rPr>
        <w:t>του ν. 4270/2014 (Α' 143) «</w:t>
      </w:r>
      <w:r w:rsidRPr="000F2609">
        <w:rPr>
          <w:i/>
          <w:lang w:val="el-GR"/>
        </w:rPr>
        <w:t>Αρχές δημοσιονομικής διαχείρισης και εποπτείας (ενσωμάτωση της Οδηγίας 2011/85/ΕΕ) – δημόσιο λογιστικό και άλλες διατάξεις</w:t>
      </w:r>
      <w:r w:rsidRPr="000F2609">
        <w:rPr>
          <w:lang w:val="el-GR"/>
        </w:rPr>
        <w:t>»,</w:t>
      </w:r>
    </w:p>
    <w:p w14:paraId="2B7E4A32" w14:textId="77777777" w:rsidR="006D2695" w:rsidRPr="000F2609" w:rsidRDefault="006D2695" w:rsidP="002F0B8F">
      <w:pPr>
        <w:numPr>
          <w:ilvl w:val="0"/>
          <w:numId w:val="11"/>
        </w:numPr>
        <w:rPr>
          <w:lang w:val="el-GR"/>
        </w:rPr>
      </w:pPr>
      <w:r w:rsidRPr="000F2609">
        <w:rPr>
          <w:lang w:val="el-GR"/>
        </w:rPr>
        <w:t>του ν. 4250/2014 (Α' 74) «</w:t>
      </w:r>
      <w:r w:rsidRPr="000F2609">
        <w:rPr>
          <w:i/>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F2609">
        <w:rPr>
          <w:i/>
          <w:lang w:val="el-GR"/>
        </w:rPr>
        <w:t>π.δ.</w:t>
      </w:r>
      <w:proofErr w:type="spellEnd"/>
      <w:r w:rsidRPr="000F2609">
        <w:rPr>
          <w:i/>
          <w:lang w:val="el-GR"/>
        </w:rPr>
        <w:t xml:space="preserve"> 318/1992 (Α΄161) και λοιπές ρυθμίσεις</w:t>
      </w:r>
      <w:r w:rsidRPr="000F2609">
        <w:rPr>
          <w:lang w:val="el-GR"/>
        </w:rPr>
        <w:t xml:space="preserve">» και ειδικότερα τις διατάξεις του άρθρου 1, </w:t>
      </w:r>
      <w:r w:rsidRPr="000F2609">
        <w:rPr>
          <w:bCs/>
          <w:lang w:val="el-GR"/>
        </w:rPr>
        <w:t xml:space="preserve"> </w:t>
      </w:r>
    </w:p>
    <w:p w14:paraId="26F13941" w14:textId="77777777" w:rsidR="00E323F7" w:rsidRPr="000F2609" w:rsidRDefault="006D2695" w:rsidP="00E323F7">
      <w:pPr>
        <w:numPr>
          <w:ilvl w:val="0"/>
          <w:numId w:val="11"/>
        </w:numPr>
        <w:rPr>
          <w:lang w:val="el-GR"/>
        </w:rPr>
      </w:pPr>
      <w:r w:rsidRPr="000F2609">
        <w:rPr>
          <w:lang w:val="el-GR"/>
        </w:rPr>
        <w:t>της παρ. Ζ του Ν. 4152/2013 (Α' 107) «</w:t>
      </w:r>
      <w:r w:rsidRPr="000F2609">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0F2609">
        <w:rPr>
          <w:lang w:val="el-GR"/>
        </w:rPr>
        <w:t xml:space="preserve">», </w:t>
      </w:r>
    </w:p>
    <w:p w14:paraId="0F2E4B55" w14:textId="77777777" w:rsidR="00E323F7" w:rsidRPr="000F2609" w:rsidRDefault="00E323F7" w:rsidP="00E323F7">
      <w:pPr>
        <w:pStyle w:val="afe"/>
        <w:numPr>
          <w:ilvl w:val="0"/>
          <w:numId w:val="11"/>
        </w:numPr>
        <w:rPr>
          <w:lang w:val="el-GR"/>
        </w:rPr>
      </w:pPr>
      <w:r w:rsidRPr="000F2609">
        <w:rPr>
          <w:lang w:val="el-GR"/>
        </w:rPr>
        <w:t>του ν. 4129/2013 (Α’ 52) «Κύρωση του Κώδικα Νόμων για το Ελεγκτικό Συνέδριο»</w:t>
      </w:r>
    </w:p>
    <w:p w14:paraId="7E0CB1C0" w14:textId="77777777" w:rsidR="008E3BD9" w:rsidRPr="000F2609" w:rsidRDefault="008E3BD9" w:rsidP="008E3BD9">
      <w:pPr>
        <w:pStyle w:val="afe"/>
        <w:numPr>
          <w:ilvl w:val="0"/>
          <w:numId w:val="11"/>
        </w:numPr>
        <w:rPr>
          <w:lang w:val="el-GR"/>
        </w:rPr>
      </w:pPr>
      <w:r w:rsidRPr="000F2609">
        <w:rPr>
          <w:lang w:val="el-GR"/>
        </w:rPr>
        <w:t xml:space="preserve">του άρθρου 26 του ν.4024/2011 (Α 226) «Συγκρότηση συλλογικών οργάνων της διοίκησης και ορισμός των μελών τους με κλήρωση»,  </w:t>
      </w:r>
    </w:p>
    <w:p w14:paraId="480C0398" w14:textId="77777777" w:rsidR="006D2695" w:rsidRDefault="006D2695" w:rsidP="002F0B8F">
      <w:pPr>
        <w:numPr>
          <w:ilvl w:val="0"/>
          <w:numId w:val="11"/>
        </w:numPr>
        <w:rPr>
          <w:szCs w:val="22"/>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14:paraId="0FF2A6FA" w14:textId="77777777" w:rsidR="006D2695" w:rsidRPr="008A5C00" w:rsidRDefault="006D2695" w:rsidP="002F0B8F">
      <w:pPr>
        <w:numPr>
          <w:ilvl w:val="0"/>
          <w:numId w:val="11"/>
        </w:numPr>
        <w:rPr>
          <w:szCs w:val="22"/>
          <w:lang w:val="el-GR"/>
        </w:rPr>
      </w:pPr>
      <w:r w:rsidRPr="008A5C00">
        <w:rPr>
          <w:szCs w:val="22"/>
          <w:lang w:val="el-GR"/>
        </w:rPr>
        <w:t>του ν. 3861/2010 (Α’ 112) «</w:t>
      </w:r>
      <w:r w:rsidRPr="008A5C00">
        <w:rPr>
          <w:i/>
          <w:iCs/>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sidRPr="008A5C00">
        <w:rPr>
          <w:i/>
          <w:iCs/>
          <w:szCs w:val="22"/>
          <w:lang w:val="el-GR"/>
        </w:rPr>
        <w:t>αυτοδιοικητικών</w:t>
      </w:r>
      <w:proofErr w:type="spellEnd"/>
      <w:r w:rsidRPr="008A5C00">
        <w:rPr>
          <w:i/>
          <w:iCs/>
          <w:szCs w:val="22"/>
          <w:lang w:val="el-GR"/>
        </w:rPr>
        <w:t xml:space="preserve"> οργάνων στο διαδίκτυο "Πρόγραμμα Διαύγεια" και άλλες διατάξεις”</w:t>
      </w:r>
      <w:r w:rsidRPr="008A5C00">
        <w:rPr>
          <w:szCs w:val="22"/>
          <w:lang w:val="el-GR"/>
        </w:rPr>
        <w:t>,</w:t>
      </w:r>
    </w:p>
    <w:p w14:paraId="6AFC869B" w14:textId="77777777" w:rsidR="006D2695" w:rsidRPr="008A5C00" w:rsidRDefault="006D2695" w:rsidP="002F0B8F">
      <w:pPr>
        <w:numPr>
          <w:ilvl w:val="0"/>
          <w:numId w:val="11"/>
        </w:numPr>
        <w:rPr>
          <w:lang w:val="el-GR"/>
        </w:rPr>
      </w:pPr>
      <w:r w:rsidRPr="008A5C00">
        <w:rPr>
          <w:lang w:val="el-GR"/>
        </w:rPr>
        <w:t>του ν. 2859/2000 (Α’ 248) «</w:t>
      </w:r>
      <w:r w:rsidRPr="008A5C00">
        <w:rPr>
          <w:i/>
          <w:lang w:val="el-GR"/>
        </w:rPr>
        <w:t>Κύρωση Κώδικα Φόρου Προστιθέμενης Αξίας</w:t>
      </w:r>
      <w:r w:rsidRPr="008A5C00">
        <w:rPr>
          <w:lang w:val="el-GR"/>
        </w:rPr>
        <w:t xml:space="preserve">», </w:t>
      </w:r>
    </w:p>
    <w:p w14:paraId="74C4D494" w14:textId="77777777" w:rsidR="006D2695" w:rsidRDefault="006D2695" w:rsidP="002F0B8F">
      <w:pPr>
        <w:numPr>
          <w:ilvl w:val="0"/>
          <w:numId w:val="11"/>
        </w:numPr>
        <w:rPr>
          <w:lang w:val="el-GR"/>
        </w:rPr>
      </w:pPr>
      <w:r w:rsidRPr="008A5C00">
        <w:rPr>
          <w:lang w:val="el-GR"/>
        </w:rPr>
        <w:t>του ν.2690/1999 (Α' 45) “</w:t>
      </w:r>
      <w:r w:rsidRPr="008A5C00">
        <w:rPr>
          <w:i/>
          <w:lang w:val="el-GR"/>
        </w:rPr>
        <w:t>Κύρωση του Κώδικα Διοικητικής Διαδικασίας και άλλες διατάξεις</w:t>
      </w:r>
      <w:r w:rsidRPr="008A5C00">
        <w:rPr>
          <w:lang w:val="el-GR"/>
        </w:rPr>
        <w:t>”  και ιδίως των άρθρων 7 και 13 έως 15,</w:t>
      </w:r>
    </w:p>
    <w:p w14:paraId="3E1C1DBD" w14:textId="77777777" w:rsidR="003A78A2" w:rsidRPr="003A78A2" w:rsidRDefault="003A78A2" w:rsidP="003A78A2">
      <w:pPr>
        <w:pStyle w:val="afe"/>
        <w:numPr>
          <w:ilvl w:val="0"/>
          <w:numId w:val="11"/>
        </w:numPr>
        <w:rPr>
          <w:lang w:val="el-GR"/>
        </w:rPr>
      </w:pPr>
      <w:r w:rsidRPr="003A78A2">
        <w:rPr>
          <w:lang w:val="el-GR"/>
        </w:rPr>
        <w:t xml:space="preserve">του ν. 2121/1993 (Α' 25) “Πνευματική Ιδιοκτησία, Συγγενικά Δικαιώματα και Πολιτιστικά Θέματα”, </w:t>
      </w:r>
    </w:p>
    <w:p w14:paraId="57ADABC2" w14:textId="77777777" w:rsidR="006D2695" w:rsidRPr="005147DE" w:rsidRDefault="006D2695" w:rsidP="005147DE">
      <w:pPr>
        <w:numPr>
          <w:ilvl w:val="0"/>
          <w:numId w:val="11"/>
        </w:numPr>
        <w:rPr>
          <w:lang w:val="el-GR"/>
        </w:rPr>
      </w:pPr>
      <w:r w:rsidRPr="005147DE">
        <w:rPr>
          <w:lang w:val="el-GR"/>
        </w:rPr>
        <w:t xml:space="preserve">του </w:t>
      </w:r>
      <w:proofErr w:type="spellStart"/>
      <w:r w:rsidRPr="005147DE">
        <w:rPr>
          <w:lang w:val="el-GR"/>
        </w:rPr>
        <w:t>π.δ</w:t>
      </w:r>
      <w:proofErr w:type="spellEnd"/>
      <w:r w:rsidRPr="005147DE">
        <w:rPr>
          <w:lang w:val="el-GR"/>
        </w:rPr>
        <w:t xml:space="preserve"> 28/2015 (Α' 34) “</w:t>
      </w:r>
      <w:r w:rsidRPr="005147DE">
        <w:rPr>
          <w:i/>
          <w:lang w:val="el-GR"/>
        </w:rPr>
        <w:t>Κωδικοποίηση διατάξεων για την πρόσβαση σε δημόσια έγγραφα και στοιχεία</w:t>
      </w:r>
      <w:r w:rsidRPr="005147DE">
        <w:rPr>
          <w:lang w:val="el-GR"/>
        </w:rPr>
        <w:t xml:space="preserve">”, </w:t>
      </w:r>
    </w:p>
    <w:p w14:paraId="3CA311FC" w14:textId="77777777" w:rsidR="006D2695" w:rsidRPr="002F0B8F" w:rsidRDefault="006D2695" w:rsidP="002F0B8F">
      <w:pPr>
        <w:numPr>
          <w:ilvl w:val="0"/>
          <w:numId w:val="11"/>
        </w:numPr>
        <w:rPr>
          <w:lang w:val="el-GR"/>
        </w:rPr>
      </w:pPr>
      <w:r w:rsidRPr="002F0B8F">
        <w:rPr>
          <w:lang w:val="el-GR"/>
        </w:rPr>
        <w:t>το</w:t>
      </w:r>
      <w:r w:rsidR="000B4FF7" w:rsidRPr="002F0B8F">
        <w:rPr>
          <w:lang w:val="el-GR"/>
        </w:rPr>
        <w:t>υ</w:t>
      </w:r>
      <w:r w:rsidRPr="002F0B8F">
        <w:rPr>
          <w:lang w:val="el-GR"/>
        </w:rPr>
        <w:t xml:space="preserve"> </w:t>
      </w:r>
      <w:proofErr w:type="spellStart"/>
      <w:r w:rsidRPr="002F0B8F">
        <w:rPr>
          <w:lang w:val="el-GR"/>
        </w:rPr>
        <w:t>π.δ.</w:t>
      </w:r>
      <w:proofErr w:type="spellEnd"/>
      <w:r w:rsidRPr="002F0B8F">
        <w:rPr>
          <w:lang w:val="el-GR"/>
        </w:rPr>
        <w:t xml:space="preserve"> 80/2016 (Α΄145) “Ανάληψη υποχρεώσεων από τους </w:t>
      </w:r>
      <w:proofErr w:type="spellStart"/>
      <w:r w:rsidRPr="002F0B8F">
        <w:rPr>
          <w:lang w:val="el-GR"/>
        </w:rPr>
        <w:t>Διατάκτες</w:t>
      </w:r>
      <w:proofErr w:type="spellEnd"/>
      <w:r w:rsidRPr="002F0B8F">
        <w:rPr>
          <w:lang w:val="el-GR"/>
        </w:rPr>
        <w:t>”</w:t>
      </w:r>
    </w:p>
    <w:p w14:paraId="56F5C896" w14:textId="77777777" w:rsidR="006D2695" w:rsidRPr="005147DE" w:rsidRDefault="006D2695" w:rsidP="002F0B8F">
      <w:pPr>
        <w:numPr>
          <w:ilvl w:val="0"/>
          <w:numId w:val="11"/>
        </w:numPr>
        <w:rPr>
          <w:lang w:val="el-GR"/>
        </w:rPr>
      </w:pPr>
      <w:r>
        <w:rPr>
          <w:szCs w:val="22"/>
          <w:lang w:val="el-GR"/>
        </w:rPr>
        <w:t xml:space="preserve">της με </w:t>
      </w:r>
      <w:proofErr w:type="spellStart"/>
      <w:r w:rsidRPr="008A5C00">
        <w:rPr>
          <w:szCs w:val="22"/>
          <w:lang w:val="el-GR"/>
        </w:rPr>
        <w:t>αρ</w:t>
      </w:r>
      <w:proofErr w:type="spellEnd"/>
      <w:r w:rsidRPr="008A5C00">
        <w:rPr>
          <w:szCs w:val="22"/>
          <w:lang w:val="el-GR"/>
        </w:rPr>
        <w:t xml:space="preserve">. </w:t>
      </w:r>
      <w:r w:rsidR="0041382E" w:rsidRPr="008A5C00">
        <w:rPr>
          <w:szCs w:val="22"/>
          <w:lang w:val="el-GR"/>
        </w:rPr>
        <w:t>57654</w:t>
      </w:r>
      <w:r w:rsidRPr="008A5C00">
        <w:rPr>
          <w:szCs w:val="22"/>
          <w:lang w:val="el-GR"/>
        </w:rPr>
        <w:t>/</w:t>
      </w:r>
      <w:r w:rsidR="0041382E" w:rsidRPr="008A5C00">
        <w:rPr>
          <w:szCs w:val="22"/>
          <w:lang w:val="el-GR"/>
        </w:rPr>
        <w:t xml:space="preserve">2017 </w:t>
      </w:r>
      <w:r w:rsidRPr="008A5C00">
        <w:rPr>
          <w:szCs w:val="22"/>
          <w:lang w:val="el-GR"/>
        </w:rPr>
        <w:t xml:space="preserve">Υπουργικής Απόφασης (Β’ </w:t>
      </w:r>
      <w:r w:rsidR="0041382E" w:rsidRPr="008A5C00">
        <w:rPr>
          <w:szCs w:val="22"/>
          <w:lang w:val="el-GR"/>
        </w:rPr>
        <w:t>1781</w:t>
      </w:r>
      <w:r w:rsidRPr="008A5C00">
        <w:rPr>
          <w:szCs w:val="22"/>
          <w:lang w:val="el-GR"/>
        </w:rPr>
        <w:t xml:space="preserve">) </w:t>
      </w:r>
      <w:r w:rsidRPr="008A5C00">
        <w:rPr>
          <w:i/>
          <w:iCs/>
          <w:szCs w:val="22"/>
          <w:lang w:val="el-GR"/>
        </w:rPr>
        <w:t>«</w:t>
      </w:r>
      <w:r w:rsidR="0041382E" w:rsidRPr="008A5C00">
        <w:rPr>
          <w:i/>
          <w:iCs/>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8A5C00">
        <w:rPr>
          <w:i/>
          <w:iCs/>
          <w:szCs w:val="22"/>
          <w:lang w:val="el-GR"/>
        </w:rPr>
        <w:t>»</w:t>
      </w:r>
    </w:p>
    <w:p w14:paraId="2E1D0CBE" w14:textId="77777777" w:rsidR="006D2695" w:rsidRPr="00647B99" w:rsidRDefault="006D2695" w:rsidP="005147DE">
      <w:pPr>
        <w:numPr>
          <w:ilvl w:val="0"/>
          <w:numId w:val="11"/>
        </w:numPr>
        <w:rPr>
          <w:lang w:val="el-GR"/>
        </w:rPr>
      </w:pPr>
      <w:r w:rsidRPr="005147DE">
        <w:rPr>
          <w:szCs w:val="22"/>
          <w:lang w:val="el-GR"/>
        </w:rPr>
        <w:t xml:space="preserve">των σε εκτέλεση των ανωτέρω νόμων </w:t>
      </w:r>
      <w:proofErr w:type="spellStart"/>
      <w:r w:rsidRPr="005147DE">
        <w:rPr>
          <w:szCs w:val="22"/>
          <w:lang w:val="el-GR"/>
        </w:rPr>
        <w:t>εκδοθεισών</w:t>
      </w:r>
      <w:proofErr w:type="spellEnd"/>
      <w:r w:rsidRPr="005147DE">
        <w:rPr>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w:t>
      </w:r>
      <w:r w:rsidRPr="005147DE">
        <w:rPr>
          <w:szCs w:val="22"/>
          <w:lang w:val="el-GR"/>
        </w:rPr>
        <w:lastRenderedPageBreak/>
        <w:t>δικαίου που διέπει την ανάθεση και εκτέλεση της παρούσας σύμβασης, έστω και αν δεν αναφέρονται ρητά παραπάνω.</w:t>
      </w:r>
    </w:p>
    <w:p w14:paraId="2B7E9E3B" w14:textId="163A604C" w:rsidR="00647B99" w:rsidRDefault="00647B99" w:rsidP="00647B99">
      <w:pPr>
        <w:numPr>
          <w:ilvl w:val="0"/>
          <w:numId w:val="11"/>
        </w:numPr>
        <w:rPr>
          <w:lang w:val="el-GR"/>
        </w:rPr>
      </w:pPr>
      <w:r w:rsidRPr="00647B99">
        <w:rPr>
          <w:lang w:val="el-GR"/>
        </w:rPr>
        <w:t>Την δι</w:t>
      </w:r>
      <w:r>
        <w:rPr>
          <w:lang w:val="el-GR"/>
        </w:rPr>
        <w:t>άθεση της πίστωσης με τ</w:t>
      </w:r>
      <w:r w:rsidR="00AA6F6E">
        <w:rPr>
          <w:lang w:val="el-GR"/>
        </w:rPr>
        <w:t>ην</w:t>
      </w:r>
      <w:r w:rsidRPr="00647B99">
        <w:rPr>
          <w:lang w:val="el-GR"/>
        </w:rPr>
        <w:t xml:space="preserve"> με αριθ. </w:t>
      </w:r>
      <w:r w:rsidR="00AA6F6E">
        <w:rPr>
          <w:lang w:val="el-GR"/>
        </w:rPr>
        <w:t>41</w:t>
      </w:r>
      <w:r w:rsidR="004A57B8">
        <w:rPr>
          <w:lang w:val="el-GR"/>
        </w:rPr>
        <w:t>0</w:t>
      </w:r>
      <w:r w:rsidRPr="00647B99">
        <w:rPr>
          <w:lang w:val="el-GR"/>
        </w:rPr>
        <w:t>/</w:t>
      </w:r>
      <w:r w:rsidR="00AA6F6E">
        <w:rPr>
          <w:lang w:val="el-GR"/>
        </w:rPr>
        <w:t>03</w:t>
      </w:r>
      <w:r w:rsidRPr="00647B99">
        <w:rPr>
          <w:lang w:val="el-GR"/>
        </w:rPr>
        <w:t>-</w:t>
      </w:r>
      <w:r w:rsidR="008E454E">
        <w:rPr>
          <w:lang w:val="el-GR"/>
        </w:rPr>
        <w:t>0</w:t>
      </w:r>
      <w:r w:rsidR="00AA6F6E">
        <w:rPr>
          <w:lang w:val="el-GR"/>
        </w:rPr>
        <w:t>7</w:t>
      </w:r>
      <w:r w:rsidR="00321D05">
        <w:rPr>
          <w:lang w:val="el-GR"/>
        </w:rPr>
        <w:t>-2020</w:t>
      </w:r>
      <w:r w:rsidR="008E454E">
        <w:rPr>
          <w:lang w:val="el-GR"/>
        </w:rPr>
        <w:t xml:space="preserve"> </w:t>
      </w:r>
      <w:r w:rsidRPr="00647B99">
        <w:rPr>
          <w:lang w:val="el-GR"/>
        </w:rPr>
        <w:t>απ</w:t>
      </w:r>
      <w:r w:rsidR="00AA6F6E">
        <w:rPr>
          <w:lang w:val="el-GR"/>
        </w:rPr>
        <w:t>ό</w:t>
      </w:r>
      <w:r w:rsidRPr="00647B99">
        <w:rPr>
          <w:lang w:val="el-GR"/>
        </w:rPr>
        <w:t>φ</w:t>
      </w:r>
      <w:r w:rsidR="00AA6F6E">
        <w:rPr>
          <w:lang w:val="el-GR"/>
        </w:rPr>
        <w:t>α</w:t>
      </w:r>
      <w:r>
        <w:rPr>
          <w:lang w:val="el-GR"/>
        </w:rPr>
        <w:t>σ</w:t>
      </w:r>
      <w:r w:rsidR="00AA6F6E">
        <w:rPr>
          <w:lang w:val="el-GR"/>
        </w:rPr>
        <w:t>η</w:t>
      </w:r>
      <w:r w:rsidRPr="00647B99">
        <w:rPr>
          <w:lang w:val="el-GR"/>
        </w:rPr>
        <w:t xml:space="preserve"> </w:t>
      </w:r>
      <w:r w:rsidR="008E454E">
        <w:rPr>
          <w:lang w:val="el-GR"/>
        </w:rPr>
        <w:t xml:space="preserve">ανάληψης υποχρέωσης </w:t>
      </w:r>
      <w:r w:rsidRPr="00647B99">
        <w:rPr>
          <w:lang w:val="el-GR"/>
        </w:rPr>
        <w:t>τ</w:t>
      </w:r>
      <w:r w:rsidR="00AB5FA2">
        <w:rPr>
          <w:lang w:val="el-GR"/>
        </w:rPr>
        <w:t>ου Δημάρχου Ξάνθης για</w:t>
      </w:r>
      <w:r w:rsidR="00321D05">
        <w:rPr>
          <w:lang w:val="el-GR"/>
        </w:rPr>
        <w:t xml:space="preserve"> τη δέσμευση του ποσού</w:t>
      </w:r>
      <w:r w:rsidRPr="00647B99">
        <w:rPr>
          <w:lang w:val="el-GR"/>
        </w:rPr>
        <w:t xml:space="preserve">.  </w:t>
      </w:r>
    </w:p>
    <w:p w14:paraId="338902AB" w14:textId="022922B8" w:rsidR="00647B99" w:rsidRDefault="00647B99" w:rsidP="00647B99">
      <w:pPr>
        <w:numPr>
          <w:ilvl w:val="0"/>
          <w:numId w:val="11"/>
        </w:numPr>
        <w:rPr>
          <w:lang w:val="el-GR"/>
        </w:rPr>
      </w:pPr>
      <w:r w:rsidRPr="00647B99">
        <w:rPr>
          <w:lang w:val="el-GR"/>
        </w:rPr>
        <w:t xml:space="preserve">Την </w:t>
      </w:r>
      <w:r w:rsidR="009374E0">
        <w:rPr>
          <w:lang w:val="el-GR"/>
        </w:rPr>
        <w:t>189</w:t>
      </w:r>
      <w:r w:rsidRPr="00647B99">
        <w:rPr>
          <w:lang w:val="el-GR"/>
        </w:rPr>
        <w:t>/</w:t>
      </w:r>
      <w:r w:rsidR="009374E0">
        <w:rPr>
          <w:lang w:val="el-GR"/>
        </w:rPr>
        <w:t>28</w:t>
      </w:r>
      <w:r w:rsidRPr="00647B99">
        <w:rPr>
          <w:lang w:val="el-GR"/>
        </w:rPr>
        <w:t>-</w:t>
      </w:r>
      <w:r w:rsidR="009374E0">
        <w:rPr>
          <w:lang w:val="el-GR"/>
        </w:rPr>
        <w:t>07</w:t>
      </w:r>
      <w:r w:rsidR="00321D05">
        <w:rPr>
          <w:lang w:val="el-GR"/>
        </w:rPr>
        <w:t>-2020</w:t>
      </w:r>
      <w:r w:rsidRPr="00647B99">
        <w:rPr>
          <w:lang w:val="el-GR"/>
        </w:rPr>
        <w:t xml:space="preserve"> απόφαση της Οικονομικής Επιτροπής, με την οποία εγκρίθηκαν</w:t>
      </w:r>
      <w:r>
        <w:rPr>
          <w:lang w:val="el-GR"/>
        </w:rPr>
        <w:t xml:space="preserve">, </w:t>
      </w:r>
      <w:r w:rsidRPr="00647B99">
        <w:rPr>
          <w:lang w:val="el-GR"/>
        </w:rPr>
        <w:t xml:space="preserve">οι τεχνικές προδιαγραφές και καθορίσθηκαν οι όροι </w:t>
      </w:r>
      <w:r w:rsidR="00B3664D">
        <w:rPr>
          <w:lang w:val="el-GR"/>
        </w:rPr>
        <w:t xml:space="preserve">και οι διαδικασίες </w:t>
      </w:r>
      <w:r w:rsidRPr="00647B99">
        <w:rPr>
          <w:lang w:val="el-GR"/>
        </w:rPr>
        <w:t>του διαγωνισμού.</w:t>
      </w:r>
    </w:p>
    <w:p w14:paraId="2A382DAB" w14:textId="77777777" w:rsidR="008A3E35" w:rsidRDefault="000D4AC9" w:rsidP="000D4AC9">
      <w:pPr>
        <w:pStyle w:val="afe"/>
        <w:numPr>
          <w:ilvl w:val="0"/>
          <w:numId w:val="11"/>
        </w:numPr>
        <w:rPr>
          <w:lang w:val="el-GR"/>
        </w:rPr>
      </w:pPr>
      <w:r w:rsidRPr="000D4AC9">
        <w:rPr>
          <w:lang w:val="el-GR"/>
        </w:rPr>
        <w:t xml:space="preserve">Την </w:t>
      </w:r>
      <w:r w:rsidR="008E454E">
        <w:rPr>
          <w:lang w:val="el-GR"/>
        </w:rPr>
        <w:t>20</w:t>
      </w:r>
      <w:r w:rsidRPr="000D4AC9">
        <w:rPr>
          <w:lang w:val="el-GR"/>
        </w:rPr>
        <w:t>/</w:t>
      </w:r>
      <w:r w:rsidR="008E454E">
        <w:rPr>
          <w:lang w:val="el-GR"/>
        </w:rPr>
        <w:t>21</w:t>
      </w:r>
      <w:r w:rsidRPr="000D4AC9">
        <w:rPr>
          <w:lang w:val="el-GR"/>
        </w:rPr>
        <w:t>-</w:t>
      </w:r>
      <w:r w:rsidR="008E454E">
        <w:rPr>
          <w:lang w:val="el-GR"/>
        </w:rPr>
        <w:t>01</w:t>
      </w:r>
      <w:r w:rsidR="00321D05">
        <w:rPr>
          <w:lang w:val="el-GR"/>
        </w:rPr>
        <w:t>-2020</w:t>
      </w:r>
      <w:r w:rsidRPr="000D4AC9">
        <w:rPr>
          <w:lang w:val="el-GR"/>
        </w:rPr>
        <w:t xml:space="preserve"> απόφαση της Οικονομικής Επιτροπής με την οποία συγκροτήθηκε η Επιτροπή διενέργειας διαγωνισμών και αξιολόγησης προ</w:t>
      </w:r>
      <w:r w:rsidR="00321D05">
        <w:rPr>
          <w:lang w:val="el-GR"/>
        </w:rPr>
        <w:t>σφορών, που αφορούν το έτος 2020</w:t>
      </w:r>
      <w:r w:rsidRPr="000D4AC9">
        <w:rPr>
          <w:lang w:val="el-GR"/>
        </w:rPr>
        <w:t xml:space="preserve">, σύμφωνα με το ν. 4412/2016.  </w:t>
      </w:r>
    </w:p>
    <w:p w14:paraId="483CC0E7" w14:textId="77777777" w:rsidR="000D4AC9" w:rsidRPr="006D3E47" w:rsidRDefault="006D3E47" w:rsidP="006D3E47">
      <w:pPr>
        <w:pStyle w:val="afe"/>
        <w:numPr>
          <w:ilvl w:val="0"/>
          <w:numId w:val="11"/>
        </w:numPr>
        <w:rPr>
          <w:lang w:val="el-GR"/>
        </w:rPr>
      </w:pPr>
      <w:r w:rsidRPr="006D3E47">
        <w:rPr>
          <w:lang w:val="el-GR"/>
        </w:rPr>
        <w:t xml:space="preserve">Τις με αριθμό 1338/22238/02-09-2019 και 1339/22240/02-09-2019 αποφάσεις του Δημάρχου Ξάνθης περί ορισμού Αντιδημάρχων και μεταβίβαση αρμοδιοτήτων. </w:t>
      </w:r>
      <w:r w:rsidR="000D4AC9" w:rsidRPr="006D3E47">
        <w:rPr>
          <w:lang w:val="el-GR"/>
        </w:rPr>
        <w:t xml:space="preserve"> </w:t>
      </w:r>
    </w:p>
    <w:p w14:paraId="5DC13834" w14:textId="77777777" w:rsidR="006D2695" w:rsidRDefault="006D2695">
      <w:pPr>
        <w:pStyle w:val="2"/>
        <w:rPr>
          <w:lang w:val="el-GR" w:eastAsia="el-GR"/>
        </w:rPr>
      </w:pPr>
      <w:bookmarkStart w:id="13" w:name="_Toc492031005"/>
      <w:bookmarkStart w:id="14" w:name="_Toc45784081"/>
      <w:r>
        <w:rPr>
          <w:lang w:val="el-GR"/>
        </w:rPr>
        <w:t>1.5</w:t>
      </w:r>
      <w:r>
        <w:rPr>
          <w:lang w:val="el-GR"/>
        </w:rPr>
        <w:tab/>
        <w:t>Προθεσμία παραλαβής προσφορών και διενέργεια διαγωνισμού</w:t>
      </w:r>
      <w:bookmarkEnd w:id="13"/>
      <w:bookmarkEnd w:id="14"/>
      <w:r>
        <w:rPr>
          <w:lang w:val="el-GR"/>
        </w:rPr>
        <w:t xml:space="preserve"> </w:t>
      </w:r>
    </w:p>
    <w:p w14:paraId="58961E5F" w14:textId="1F209959" w:rsidR="006D2695" w:rsidRPr="00E96292" w:rsidRDefault="006D2695">
      <w:pPr>
        <w:rPr>
          <w:b/>
          <w:lang w:val="el-GR" w:eastAsia="el-GR"/>
        </w:rPr>
      </w:pPr>
      <w:r>
        <w:rPr>
          <w:lang w:val="el-GR" w:eastAsia="el-GR"/>
        </w:rPr>
        <w:t xml:space="preserve">Η καταληκτική ημερομηνία παραλαβής των προσφορών είναι η </w:t>
      </w:r>
      <w:r w:rsidR="009374E0">
        <w:rPr>
          <w:b/>
          <w:lang w:val="el-GR" w:eastAsia="el-GR"/>
        </w:rPr>
        <w:t>Τρίτη 18</w:t>
      </w:r>
      <w:r w:rsidRPr="00E96292">
        <w:rPr>
          <w:b/>
          <w:lang w:val="el-GR" w:eastAsia="el-GR"/>
        </w:rPr>
        <w:t>/</w:t>
      </w:r>
      <w:r w:rsidR="009374E0">
        <w:rPr>
          <w:b/>
          <w:lang w:val="el-GR" w:eastAsia="el-GR"/>
        </w:rPr>
        <w:t>08</w:t>
      </w:r>
      <w:r w:rsidRPr="00E96292">
        <w:rPr>
          <w:b/>
          <w:lang w:val="el-GR" w:eastAsia="el-GR"/>
        </w:rPr>
        <w:t>/</w:t>
      </w:r>
      <w:r w:rsidR="00321D05">
        <w:rPr>
          <w:b/>
          <w:lang w:val="el-GR" w:eastAsia="el-GR"/>
        </w:rPr>
        <w:t>2020</w:t>
      </w:r>
      <w:r w:rsidR="00587BCD" w:rsidRPr="00E96292">
        <w:rPr>
          <w:b/>
          <w:lang w:val="el-GR" w:eastAsia="el-GR"/>
        </w:rPr>
        <w:t xml:space="preserve"> </w:t>
      </w:r>
      <w:r w:rsidRPr="00E96292">
        <w:rPr>
          <w:b/>
          <w:lang w:val="el-GR" w:eastAsia="el-GR"/>
        </w:rPr>
        <w:t xml:space="preserve">και ώρα </w:t>
      </w:r>
      <w:r w:rsidR="002F4728">
        <w:rPr>
          <w:b/>
          <w:lang w:val="el-GR" w:eastAsia="el-GR"/>
        </w:rPr>
        <w:t>10</w:t>
      </w:r>
      <w:r w:rsidR="00321D05">
        <w:rPr>
          <w:b/>
          <w:lang w:val="el-GR" w:eastAsia="el-GR"/>
        </w:rPr>
        <w:t xml:space="preserve"> </w:t>
      </w:r>
      <w:r w:rsidR="00196ECE" w:rsidRPr="00E96292">
        <w:rPr>
          <w:b/>
          <w:lang w:val="el-GR" w:eastAsia="el-GR"/>
        </w:rPr>
        <w:t>:</w:t>
      </w:r>
      <w:r w:rsidR="00321D05">
        <w:rPr>
          <w:b/>
          <w:lang w:val="el-GR" w:eastAsia="el-GR"/>
        </w:rPr>
        <w:t xml:space="preserve"> </w:t>
      </w:r>
      <w:r w:rsidR="002F4728">
        <w:rPr>
          <w:b/>
          <w:lang w:val="el-GR" w:eastAsia="el-GR"/>
        </w:rPr>
        <w:t>30΄</w:t>
      </w:r>
      <w:r w:rsidR="00122D1B">
        <w:rPr>
          <w:b/>
          <w:lang w:val="el-GR" w:eastAsia="el-GR"/>
        </w:rPr>
        <w:t>π.μ.</w:t>
      </w:r>
    </w:p>
    <w:p w14:paraId="1218098B" w14:textId="77777777" w:rsidR="000B4FF7" w:rsidRDefault="000B4FF7" w:rsidP="000B4FF7">
      <w:pPr>
        <w:rPr>
          <w:szCs w:val="22"/>
          <w:lang w:val="el-GR"/>
        </w:rPr>
      </w:pPr>
      <w:r w:rsidRPr="002828DE">
        <w:rPr>
          <w:szCs w:val="22"/>
          <w:lang w:val="el-GR"/>
        </w:rPr>
        <w:t xml:space="preserve">Οι προσφορές μπορούν να υποβληθούν και με </w:t>
      </w:r>
      <w:r>
        <w:rPr>
          <w:szCs w:val="22"/>
        </w:rPr>
        <w:t>courier</w:t>
      </w:r>
      <w:r w:rsidRPr="002828DE">
        <w:rPr>
          <w:szCs w:val="22"/>
          <w:lang w:val="el-GR"/>
        </w:rPr>
        <w:t xml:space="preserve"> ή ταχυδρομείο, αλλά πρέπει να έχουν φτάσει στο πρωτόκολλο της υπηρεσίας έως την ανωτέρω ημέρα και ώρα.</w:t>
      </w:r>
    </w:p>
    <w:p w14:paraId="3F32C39B" w14:textId="77777777" w:rsidR="006D2695" w:rsidRPr="00D0290A" w:rsidRDefault="006D2695">
      <w:pPr>
        <w:pStyle w:val="2"/>
        <w:rPr>
          <w:lang w:val="el-GR"/>
        </w:rPr>
      </w:pPr>
      <w:bookmarkStart w:id="15" w:name="_Toc492031006"/>
      <w:bookmarkStart w:id="16" w:name="_Toc45784082"/>
      <w:r>
        <w:rPr>
          <w:lang w:val="el-GR"/>
        </w:rPr>
        <w:t>1.6</w:t>
      </w:r>
      <w:r>
        <w:rPr>
          <w:lang w:val="el-GR"/>
        </w:rPr>
        <w:tab/>
        <w:t>Δημοσιότητα</w:t>
      </w:r>
      <w:bookmarkEnd w:id="15"/>
      <w:bookmarkEnd w:id="16"/>
    </w:p>
    <w:p w14:paraId="1986EE4C" w14:textId="77777777" w:rsidR="006D2695" w:rsidRDefault="001D10CF">
      <w:pPr>
        <w:rPr>
          <w:lang w:val="el-GR"/>
        </w:rPr>
      </w:pPr>
      <w:r>
        <w:rPr>
          <w:lang w:val="el-GR"/>
        </w:rPr>
        <w:t>Η προκήρυξη και τ</w:t>
      </w:r>
      <w:r w:rsidR="006D2695">
        <w:rPr>
          <w:lang w:val="el-GR"/>
        </w:rPr>
        <w:t xml:space="preserve">ο πλήρες κείμενο της παρούσας Διακήρυξης καταχωρήθηκε στο Κεντρικό Ηλεκτρονικό Μητρώο Δημοσίων Συμβάσεων (ΚΗΜΔΗΣ). </w:t>
      </w:r>
    </w:p>
    <w:p w14:paraId="68709D0B" w14:textId="77777777" w:rsidR="00FE084A" w:rsidRPr="00FE084A" w:rsidRDefault="00FE084A">
      <w:pPr>
        <w:rPr>
          <w:lang w:val="el-GR"/>
        </w:rPr>
      </w:pPr>
      <w:r>
        <w:rPr>
          <w:lang w:val="el-GR"/>
        </w:rPr>
        <w:t xml:space="preserve">Η περίληψη της </w:t>
      </w:r>
      <w:r w:rsidR="001D10CF">
        <w:rPr>
          <w:lang w:val="el-GR"/>
        </w:rPr>
        <w:t xml:space="preserve">παρούσας Διακήρυξης </w:t>
      </w:r>
      <w:r>
        <w:rPr>
          <w:lang w:val="el-GR"/>
        </w:rPr>
        <w:t>δημοσιεύ</w:t>
      </w:r>
      <w:r w:rsidR="004B7EB1">
        <w:rPr>
          <w:lang w:val="el-GR"/>
        </w:rPr>
        <w:t>εται</w:t>
      </w:r>
      <w:r>
        <w:rPr>
          <w:lang w:val="el-GR"/>
        </w:rPr>
        <w:t xml:space="preserve"> </w:t>
      </w:r>
      <w:r w:rsidRPr="00FE084A">
        <w:rPr>
          <w:lang w:val="el-GR"/>
        </w:rPr>
        <w:t>σε μία ημερήσια ή εβδομαδιαία εφημερίδα, τοπική ή της έδρας του νομού</w:t>
      </w:r>
      <w:r>
        <w:rPr>
          <w:lang w:val="el-GR"/>
        </w:rPr>
        <w:t>.</w:t>
      </w:r>
      <w:r w:rsidR="00E75298" w:rsidRPr="008B5906">
        <w:rPr>
          <w:lang w:val="el-GR"/>
        </w:rPr>
        <w:t xml:space="preserve"> </w:t>
      </w:r>
    </w:p>
    <w:p w14:paraId="43459B1E" w14:textId="0264AFF7" w:rsidR="00E75298" w:rsidRPr="00FE084A" w:rsidRDefault="00E75298" w:rsidP="00E75298">
      <w:pPr>
        <w:rPr>
          <w:lang w:val="el-GR"/>
        </w:rPr>
      </w:pPr>
      <w:r w:rsidRPr="00FE084A">
        <w:rPr>
          <w:lang w:val="el-GR"/>
        </w:rPr>
        <w:t>Οι δαπάνες δημοσίευσης της διακήρυξης στον ελληνικό τύπο βαρύνουν, σε κάθε περίπτωση</w:t>
      </w:r>
      <w:r w:rsidR="00196ECE">
        <w:rPr>
          <w:lang w:val="el-GR"/>
        </w:rPr>
        <w:t>, τον ανάδοχο</w:t>
      </w:r>
      <w:r w:rsidR="00D54BC5">
        <w:rPr>
          <w:lang w:val="el-GR"/>
        </w:rPr>
        <w:t xml:space="preserve">. </w:t>
      </w:r>
      <w:r w:rsidR="00195098">
        <w:rPr>
          <w:lang w:val="el-GR"/>
        </w:rPr>
        <w:t xml:space="preserve">Σε περίπτωση μη σύναψης σύμβασης </w:t>
      </w:r>
      <w:r w:rsidR="004340FC">
        <w:rPr>
          <w:lang w:val="el-GR"/>
        </w:rPr>
        <w:t>ο φορέ</w:t>
      </w:r>
      <w:r w:rsidR="007F1D27">
        <w:rPr>
          <w:lang w:val="el-GR"/>
        </w:rPr>
        <w:t>α</w:t>
      </w:r>
      <w:r w:rsidR="004340FC">
        <w:rPr>
          <w:lang w:val="el-GR"/>
        </w:rPr>
        <w:t>ς αναλαμβάνει τη σχετική δαπάνη</w:t>
      </w:r>
      <w:r w:rsidR="00B02632">
        <w:rPr>
          <w:lang w:val="el-GR"/>
        </w:rPr>
        <w:t xml:space="preserve"> δημοσιεύσεων</w:t>
      </w:r>
      <w:r w:rsidR="008E259D">
        <w:rPr>
          <w:lang w:val="el-GR"/>
        </w:rPr>
        <w:t>.</w:t>
      </w:r>
    </w:p>
    <w:p w14:paraId="605CABDB" w14:textId="77777777" w:rsidR="006D2695" w:rsidRDefault="006D2695">
      <w:pPr>
        <w:rPr>
          <w:lang w:val="el-GR"/>
        </w:rPr>
      </w:pPr>
      <w:r w:rsidRPr="008A5C00">
        <w:rPr>
          <w:lang w:val="el-GR"/>
        </w:rPr>
        <w:t xml:space="preserve">Η προκήρυξη </w:t>
      </w:r>
      <w:r w:rsidRPr="008B5906">
        <w:rPr>
          <w:lang w:val="el-GR"/>
        </w:rPr>
        <w:t>(</w:t>
      </w:r>
      <w:r w:rsidRPr="008A5C00">
        <w:rPr>
          <w:lang w:val="el-GR"/>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A5C00">
        <w:rPr>
          <w:lang w:val="el-GR"/>
        </w:rPr>
        <w:t>ιστότοπο</w:t>
      </w:r>
      <w:proofErr w:type="spellEnd"/>
      <w:r w:rsidRPr="008A5C00">
        <w:rPr>
          <w:lang w:val="el-GR"/>
        </w:rPr>
        <w:t xml:space="preserve"> </w:t>
      </w:r>
      <w:hyperlink r:id="rId9" w:history="1">
        <w:r w:rsidRPr="008B5906">
          <w:t>http</w:t>
        </w:r>
        <w:r w:rsidRPr="009926E3">
          <w:rPr>
            <w:lang w:val="el-GR"/>
          </w:rPr>
          <w:t>://</w:t>
        </w:r>
        <w:r w:rsidRPr="008B5906">
          <w:t>et</w:t>
        </w:r>
        <w:r w:rsidRPr="009926E3">
          <w:rPr>
            <w:lang w:val="el-GR"/>
          </w:rPr>
          <w:t>.</w:t>
        </w:r>
        <w:proofErr w:type="spellStart"/>
        <w:r w:rsidRPr="008B5906">
          <w:t>diavgeia</w:t>
        </w:r>
        <w:proofErr w:type="spellEnd"/>
        <w:r w:rsidRPr="009926E3">
          <w:rPr>
            <w:lang w:val="el-GR"/>
          </w:rPr>
          <w:t>.</w:t>
        </w:r>
        <w:r w:rsidRPr="008B5906">
          <w:t>gov</w:t>
        </w:r>
        <w:r w:rsidRPr="009926E3">
          <w:rPr>
            <w:lang w:val="el-GR"/>
          </w:rPr>
          <w:t>.</w:t>
        </w:r>
        <w:r w:rsidRPr="008B5906">
          <w:t>gr</w:t>
        </w:r>
        <w:r w:rsidRPr="009926E3">
          <w:rPr>
            <w:lang w:val="el-GR"/>
          </w:rPr>
          <w:t>/</w:t>
        </w:r>
      </w:hyperlink>
      <w:r w:rsidRPr="008A5C00">
        <w:rPr>
          <w:lang w:val="el-GR"/>
        </w:rPr>
        <w:t xml:space="preserve"> (ΠΡΟΓΡΑΜΜΑ ΔΙΑΥΓΕΙΑ)</w:t>
      </w:r>
      <w:r>
        <w:rPr>
          <w:lang w:val="el-GR"/>
        </w:rPr>
        <w:t xml:space="preserve"> </w:t>
      </w:r>
    </w:p>
    <w:p w14:paraId="5E39E838" w14:textId="77777777" w:rsidR="006D2695" w:rsidRDefault="006D2695">
      <w:pPr>
        <w:rPr>
          <w:lang w:val="el-GR"/>
        </w:rPr>
      </w:pPr>
      <w:r>
        <w:rPr>
          <w:lang w:val="el-GR"/>
        </w:rPr>
        <w:t xml:space="preserve">Η Διακήρυξη </w:t>
      </w:r>
      <w:r w:rsidR="00D364C4">
        <w:rPr>
          <w:lang w:val="el-GR"/>
        </w:rPr>
        <w:t xml:space="preserve">θα </w:t>
      </w:r>
      <w:r>
        <w:rPr>
          <w:lang w:val="el-GR"/>
        </w:rPr>
        <w:t>καταχωρ</w:t>
      </w:r>
      <w:r w:rsidR="00D364C4">
        <w:rPr>
          <w:lang w:val="el-GR"/>
        </w:rPr>
        <w:t xml:space="preserve">ηθεί </w:t>
      </w:r>
      <w:r>
        <w:rPr>
          <w:lang w:val="el-GR"/>
        </w:rPr>
        <w:t>στο διαδίκτυο, στην ιστοσελίδα της αναθέτουσας αρχής, στη διεύθυνση (</w:t>
      </w:r>
      <w:r w:rsidRPr="008B5906">
        <w:rPr>
          <w:lang w:val="el-GR"/>
        </w:rPr>
        <w:t>URL</w:t>
      </w:r>
      <w:r w:rsidR="00D364C4">
        <w:rPr>
          <w:lang w:val="el-GR"/>
        </w:rPr>
        <w:t>):</w:t>
      </w:r>
      <w:r>
        <w:rPr>
          <w:lang w:val="el-GR"/>
        </w:rPr>
        <w:t xml:space="preserve"> </w:t>
      </w:r>
      <w:hyperlink r:id="rId10" w:history="1">
        <w:r w:rsidR="00D364C4" w:rsidRPr="008B5906">
          <w:rPr>
            <w:lang w:val="el-GR"/>
          </w:rPr>
          <w:t>http://www.cityofxanthi.gr</w:t>
        </w:r>
      </w:hyperlink>
      <w:r>
        <w:rPr>
          <w:i/>
          <w:iCs/>
          <w:color w:val="5B9BD5"/>
          <w:kern w:val="1"/>
          <w:lang w:val="el-GR"/>
        </w:rPr>
        <w:t xml:space="preserve"> </w:t>
      </w:r>
    </w:p>
    <w:p w14:paraId="6E8E8941" w14:textId="77777777" w:rsidR="006D2695" w:rsidRDefault="006D2695">
      <w:pPr>
        <w:pStyle w:val="2"/>
        <w:rPr>
          <w:lang w:val="el-GR"/>
        </w:rPr>
      </w:pPr>
      <w:bookmarkStart w:id="17" w:name="_Toc492031007"/>
      <w:bookmarkStart w:id="18" w:name="_Toc45784083"/>
      <w:r>
        <w:rPr>
          <w:lang w:val="el-GR"/>
        </w:rPr>
        <w:t>1.7</w:t>
      </w:r>
      <w:r>
        <w:rPr>
          <w:lang w:val="el-GR"/>
        </w:rPr>
        <w:tab/>
        <w:t>Αρχές εφαρμοζόμενες στη διαδικασία σύναψης</w:t>
      </w:r>
      <w:bookmarkEnd w:id="17"/>
      <w:bookmarkEnd w:id="18"/>
      <w:r>
        <w:rPr>
          <w:lang w:val="el-GR"/>
        </w:rPr>
        <w:t xml:space="preserve"> </w:t>
      </w:r>
    </w:p>
    <w:p w14:paraId="6D346571" w14:textId="77777777" w:rsidR="006D2695" w:rsidRDefault="006D2695">
      <w:pPr>
        <w:rPr>
          <w:lang w:val="el-GR"/>
        </w:rPr>
      </w:pPr>
      <w:r>
        <w:rPr>
          <w:lang w:val="el-GR"/>
        </w:rPr>
        <w:t>Οι οικονομικοί φορείς δεσμεύονται ότι:</w:t>
      </w:r>
    </w:p>
    <w:p w14:paraId="0E24905F" w14:textId="77777777" w:rsidR="006D2695" w:rsidRDefault="006D2695">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BC34AC7" w14:textId="77777777" w:rsidR="006D2695" w:rsidRDefault="006D2695">
      <w:pPr>
        <w:rPr>
          <w:lang w:val="el-GR"/>
        </w:rPr>
      </w:pPr>
      <w:r>
        <w:rPr>
          <w:lang w:val="el-GR"/>
        </w:rPr>
        <w:t>β) δεν θα ενεργήσουν αθέμιτα, παράνομα ή καταχρηστικά καθ΄</w:t>
      </w:r>
      <w:r w:rsidR="009852A6">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14:paraId="0EBE23C7" w14:textId="588CF3A3" w:rsidR="006D2695" w:rsidRDefault="006D2695">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14:paraId="2F6F40D1" w14:textId="77777777" w:rsidR="006D2695" w:rsidRDefault="006D2695">
      <w:pPr>
        <w:pStyle w:val="1"/>
        <w:tabs>
          <w:tab w:val="left" w:pos="567"/>
        </w:tabs>
        <w:ind w:left="567" w:hanging="567"/>
        <w:rPr>
          <w:lang w:val="el-GR"/>
        </w:rPr>
      </w:pPr>
      <w:bookmarkStart w:id="19" w:name="_Toc45784084"/>
      <w:r>
        <w:rPr>
          <w:rFonts w:ascii="Calibri" w:hAnsi="Calibri" w:cs="Calibri"/>
          <w:lang w:val="el-GR"/>
        </w:rPr>
        <w:lastRenderedPageBreak/>
        <w:t>2.</w:t>
      </w:r>
      <w:r>
        <w:rPr>
          <w:rFonts w:ascii="Calibri" w:hAnsi="Calibri" w:cs="Calibri"/>
          <w:lang w:val="el-GR"/>
        </w:rPr>
        <w:tab/>
        <w:t>ΓΕΝΙΚΟΙ ΚΑΙ ΕΙΔΙΚΟΙ ΟΡΟΙ ΣΥΜΜΕΤΟΧΗΣ</w:t>
      </w:r>
      <w:bookmarkEnd w:id="19"/>
    </w:p>
    <w:p w14:paraId="5A165C41" w14:textId="77777777" w:rsidR="006D2695" w:rsidRDefault="006D2695">
      <w:pPr>
        <w:pStyle w:val="2"/>
        <w:rPr>
          <w:lang w:val="el-GR"/>
        </w:rPr>
      </w:pPr>
      <w:bookmarkStart w:id="20" w:name="_Toc492031008"/>
      <w:bookmarkStart w:id="21" w:name="_Toc45784085"/>
      <w:r>
        <w:rPr>
          <w:lang w:val="el-GR"/>
        </w:rPr>
        <w:t>2.1</w:t>
      </w:r>
      <w:r>
        <w:rPr>
          <w:lang w:val="el-GR"/>
        </w:rPr>
        <w:tab/>
        <w:t>Γενικές Πληροφορίες</w:t>
      </w:r>
      <w:bookmarkEnd w:id="20"/>
      <w:bookmarkEnd w:id="21"/>
    </w:p>
    <w:p w14:paraId="26DE0AA6" w14:textId="77777777" w:rsidR="006D2695" w:rsidRDefault="006D2695">
      <w:pPr>
        <w:pStyle w:val="3"/>
        <w:rPr>
          <w:lang w:val="el-GR"/>
        </w:rPr>
      </w:pPr>
      <w:bookmarkStart w:id="22" w:name="_Toc492031009"/>
      <w:bookmarkStart w:id="23" w:name="_Toc45784086"/>
      <w:r>
        <w:rPr>
          <w:lang w:val="el-GR"/>
        </w:rPr>
        <w:t>2.1.1</w:t>
      </w:r>
      <w:r>
        <w:rPr>
          <w:lang w:val="el-GR"/>
        </w:rPr>
        <w:tab/>
        <w:t>Έγγραφα της σύμβασης</w:t>
      </w:r>
      <w:bookmarkEnd w:id="22"/>
      <w:bookmarkEnd w:id="23"/>
    </w:p>
    <w:p w14:paraId="2F4B3E66" w14:textId="77777777" w:rsidR="006D2695" w:rsidRDefault="006D2695">
      <w:pPr>
        <w:rPr>
          <w:lang w:val="el-GR"/>
        </w:rPr>
      </w:pPr>
      <w:r>
        <w:rPr>
          <w:lang w:val="el-GR"/>
        </w:rPr>
        <w:t>Τα έγγραφα της παρούσας διαδικασίας σύναψης  είναι τα ακόλουθα:</w:t>
      </w:r>
    </w:p>
    <w:p w14:paraId="74A59C74" w14:textId="2034C498" w:rsidR="001D10CF" w:rsidRPr="001D10CF" w:rsidRDefault="008E7230">
      <w:pPr>
        <w:numPr>
          <w:ilvl w:val="0"/>
          <w:numId w:val="6"/>
        </w:numPr>
        <w:spacing w:after="40"/>
        <w:ind w:left="567" w:hanging="567"/>
        <w:rPr>
          <w:rFonts w:eastAsia="Calibri"/>
          <w:lang w:val="el-GR"/>
        </w:rPr>
      </w:pPr>
      <w:r>
        <w:rPr>
          <w:lang w:val="el-GR"/>
        </w:rPr>
        <w:t xml:space="preserve">η προκήρυξη με αριθ. </w:t>
      </w:r>
      <w:proofErr w:type="spellStart"/>
      <w:r>
        <w:rPr>
          <w:lang w:val="el-GR"/>
        </w:rPr>
        <w:t>πρωτ</w:t>
      </w:r>
      <w:proofErr w:type="spellEnd"/>
      <w:r>
        <w:rPr>
          <w:lang w:val="el-GR"/>
        </w:rPr>
        <w:t xml:space="preserve">. </w:t>
      </w:r>
      <w:r w:rsidR="00C2300C">
        <w:rPr>
          <w:lang w:val="el-GR"/>
        </w:rPr>
        <w:t>18877/05-08-</w:t>
      </w:r>
      <w:r w:rsidR="00AB6530">
        <w:rPr>
          <w:lang w:val="el-GR"/>
        </w:rPr>
        <w:t>2020</w:t>
      </w:r>
    </w:p>
    <w:p w14:paraId="10700056" w14:textId="77777777" w:rsidR="006D2695" w:rsidRDefault="008E7686">
      <w:pPr>
        <w:numPr>
          <w:ilvl w:val="0"/>
          <w:numId w:val="6"/>
        </w:numPr>
        <w:spacing w:after="40"/>
        <w:ind w:left="567" w:hanging="567"/>
        <w:rPr>
          <w:rFonts w:eastAsia="Calibri"/>
          <w:lang w:val="el-GR"/>
        </w:rPr>
      </w:pPr>
      <w:r>
        <w:rPr>
          <w:lang w:val="el-GR"/>
        </w:rPr>
        <w:t>η παρούσα Διακήρυξη</w:t>
      </w:r>
      <w:r w:rsidR="006D2695">
        <w:rPr>
          <w:lang w:val="el-GR"/>
        </w:rPr>
        <w:t xml:space="preserve"> με τα Παραρτήματα που αποτελούν</w:t>
      </w:r>
      <w:r w:rsidR="009852A6">
        <w:rPr>
          <w:lang w:val="el-GR"/>
        </w:rPr>
        <w:t xml:space="preserve"> αναπόσπαστο μέρος αυτής</w:t>
      </w:r>
    </w:p>
    <w:p w14:paraId="69486E97" w14:textId="1BEACB17" w:rsidR="000B6EE0" w:rsidRDefault="00441947" w:rsidP="00EC2CFD">
      <w:pPr>
        <w:numPr>
          <w:ilvl w:val="0"/>
          <w:numId w:val="6"/>
        </w:numPr>
        <w:spacing w:after="40"/>
        <w:ind w:left="567" w:hanging="567"/>
        <w:rPr>
          <w:lang w:val="el-GR"/>
        </w:rPr>
      </w:pPr>
      <w:r>
        <w:rPr>
          <w:lang w:val="el-GR"/>
        </w:rPr>
        <w:t xml:space="preserve">Το </w:t>
      </w:r>
      <w:r w:rsidR="000B6EE0" w:rsidRPr="000B6EE0">
        <w:rPr>
          <w:lang w:val="el-GR"/>
        </w:rPr>
        <w:t>Ευρωπαϊκό Ενιαίο Έγγραφο Σύμβασης (Ε.Ε.Ε.Σ.)</w:t>
      </w:r>
    </w:p>
    <w:p w14:paraId="569F6E6A" w14:textId="6C8945D2" w:rsidR="006D2695" w:rsidRPr="00EC2CFD" w:rsidRDefault="006D2695" w:rsidP="00EC2CFD">
      <w:pPr>
        <w:numPr>
          <w:ilvl w:val="0"/>
          <w:numId w:val="6"/>
        </w:numPr>
        <w:spacing w:after="40"/>
        <w:ind w:left="567" w:hanging="567"/>
        <w:rPr>
          <w:lang w:val="el-GR"/>
        </w:rPr>
      </w:pPr>
      <w:r w:rsidRPr="00EC2CFD">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D5BAD67" w14:textId="77777777" w:rsidR="006D2695" w:rsidRDefault="006D2695">
      <w:pPr>
        <w:pStyle w:val="3"/>
        <w:rPr>
          <w:lang w:val="el-GR"/>
        </w:rPr>
      </w:pPr>
      <w:bookmarkStart w:id="24" w:name="_Toc492031010"/>
      <w:bookmarkStart w:id="25" w:name="_Toc45784087"/>
      <w:r>
        <w:rPr>
          <w:lang w:val="el-GR"/>
        </w:rPr>
        <w:t>2.1.2</w:t>
      </w:r>
      <w:r>
        <w:rPr>
          <w:lang w:val="el-GR"/>
        </w:rPr>
        <w:tab/>
        <w:t>Επικοινωνία - Πρόσβαση στα έγγραφα της Σύμβασης</w:t>
      </w:r>
      <w:bookmarkEnd w:id="24"/>
      <w:bookmarkEnd w:id="25"/>
    </w:p>
    <w:p w14:paraId="01181A8B" w14:textId="77777777" w:rsidR="003B4F0A" w:rsidRDefault="003B4F0A" w:rsidP="003B4F0A">
      <w:pPr>
        <w:rPr>
          <w:rFonts w:eastAsia="Calibri"/>
          <w:lang w:val="el-GR"/>
        </w:rPr>
      </w:pPr>
      <w:r w:rsidRPr="00240B73">
        <w:rPr>
          <w:rFonts w:eastAsia="Calibri"/>
          <w:lang w:val="el-GR"/>
        </w:rPr>
        <w:t>Τα τεύχη είναι διαθέσιμα ηλεκτρονικά στις ανωτέρω διευθύνσεις (βλ. παρ. 1.6.).</w:t>
      </w:r>
    </w:p>
    <w:p w14:paraId="14BEFCF9" w14:textId="77777777" w:rsidR="003B4F0A" w:rsidRDefault="003B4F0A" w:rsidP="003B4F0A">
      <w:pPr>
        <w:rPr>
          <w:i/>
          <w:iCs/>
          <w:color w:val="5B9BD5"/>
          <w:lang w:val="el-GR"/>
        </w:rPr>
      </w:pPr>
      <w:r>
        <w:rPr>
          <w:rFonts w:eastAsia="Calibri"/>
          <w:lang w:val="el-GR"/>
        </w:rPr>
        <w:t xml:space="preserve">Για τυχόν έντυπη παραλαβή των τευχών ή μέρους αυτών οι ενδιαφερόμενοι απευθύνονται </w:t>
      </w:r>
      <w:r>
        <w:rPr>
          <w:lang w:val="el-GR"/>
        </w:rPr>
        <w:t>στα γραφεία της αναθέτουσας αρχής κατά τις εργάσιμες ημέρες και ώρες</w:t>
      </w:r>
      <w:r w:rsidR="00D30D7D">
        <w:rPr>
          <w:lang w:val="el-GR"/>
        </w:rPr>
        <w:t>.</w:t>
      </w:r>
      <w:r>
        <w:rPr>
          <w:lang w:val="el-GR"/>
        </w:rPr>
        <w:t xml:space="preserve"> </w:t>
      </w:r>
    </w:p>
    <w:p w14:paraId="7DFB91F4" w14:textId="77777777" w:rsidR="006D2695" w:rsidRDefault="006D2695">
      <w:pPr>
        <w:rPr>
          <w:i/>
          <w:iCs/>
          <w:color w:val="5B9BD5"/>
          <w:lang w:val="el-GR"/>
        </w:rPr>
      </w:pPr>
      <w:r>
        <w:rPr>
          <w:lang w:val="el-GR"/>
        </w:rPr>
        <w:t xml:space="preserve">Οι ενδιαφερόμενοι μπορούν να παραλάβουν τα παραπάνω στοιχεία και ταχυδρομικά, εφόσον τα ζητήσουν έγκαιρα και </w:t>
      </w:r>
      <w:proofErr w:type="spellStart"/>
      <w:r>
        <w:rPr>
          <w:lang w:val="el-GR"/>
        </w:rPr>
        <w:t>εμβάσουν</w:t>
      </w:r>
      <w:proofErr w:type="spellEnd"/>
      <w:r>
        <w:rPr>
          <w:lang w:val="el-GR"/>
        </w:rPr>
        <w:t>, κατόπιν συνεννόησης με την αναθέτουσα αρχή,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14:paraId="371B3D82" w14:textId="77777777" w:rsidR="006D2695" w:rsidRDefault="006D2695">
      <w:pPr>
        <w:pStyle w:val="3"/>
        <w:rPr>
          <w:lang w:val="el-GR"/>
        </w:rPr>
      </w:pPr>
      <w:bookmarkStart w:id="26" w:name="_Toc492031011"/>
      <w:bookmarkStart w:id="27" w:name="_Toc45784088"/>
      <w:r>
        <w:rPr>
          <w:lang w:val="el-GR"/>
        </w:rPr>
        <w:t>2.1.3</w:t>
      </w:r>
      <w:r>
        <w:rPr>
          <w:lang w:val="el-GR"/>
        </w:rPr>
        <w:tab/>
        <w:t>Παροχή Διευκρινίσεων</w:t>
      </w:r>
      <w:bookmarkEnd w:id="26"/>
      <w:bookmarkEnd w:id="27"/>
    </w:p>
    <w:p w14:paraId="2B1369D6" w14:textId="77777777" w:rsidR="006D2695" w:rsidRDefault="006D2695">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2D006C5" w14:textId="77777777" w:rsidR="006D2695" w:rsidRDefault="006D2695">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AF3A2A">
        <w:rPr>
          <w:lang w:val="el-GR"/>
        </w:rPr>
        <w:t xml:space="preserve">αργότερο </w:t>
      </w:r>
      <w:r w:rsidR="003B4F0A" w:rsidRPr="00AF3A2A">
        <w:rPr>
          <w:lang w:val="el-GR"/>
        </w:rPr>
        <w:t xml:space="preserve">τέσσερις (4) </w:t>
      </w:r>
      <w:r w:rsidRPr="00AF3A2A">
        <w:rPr>
          <w:lang w:val="el-GR"/>
        </w:rPr>
        <w:t>ημέρες</w:t>
      </w:r>
      <w:r>
        <w:rPr>
          <w:lang w:val="el-GR"/>
        </w:rPr>
        <w:t xml:space="preserve"> πριν από την προθεσμία που ορίζεται για την παραλαβή των προσφορών, </w:t>
      </w:r>
    </w:p>
    <w:p w14:paraId="21A066BF" w14:textId="77777777" w:rsidR="006D2695" w:rsidRDefault="006D2695">
      <w:pPr>
        <w:rPr>
          <w:lang w:val="el-GR"/>
        </w:rPr>
      </w:pPr>
      <w:r>
        <w:rPr>
          <w:lang w:val="el-GR"/>
        </w:rPr>
        <w:t>β) όταν τα έγγραφα της σύμβασης υφίστανται σημαντικές αλλαγές.</w:t>
      </w:r>
    </w:p>
    <w:p w14:paraId="21926330" w14:textId="77777777" w:rsidR="006D2695" w:rsidRDefault="006D2695">
      <w:pPr>
        <w:rPr>
          <w:lang w:val="el-GR"/>
        </w:rPr>
      </w:pPr>
      <w:r>
        <w:rPr>
          <w:lang w:val="el-GR"/>
        </w:rPr>
        <w:t>Η διάρκεια της παράτασης θα είναι ανάλογη με τη σπουδαιότητα των πληροφοριών ή των αλλαγών.</w:t>
      </w:r>
    </w:p>
    <w:p w14:paraId="07F3EBF4" w14:textId="77777777" w:rsidR="00470917" w:rsidRPr="00470917" w:rsidRDefault="006D2695">
      <w:pPr>
        <w:rPr>
          <w:color w:val="0070C0"/>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Pr>
          <w:color w:val="0070C0"/>
          <w:lang w:val="el-GR"/>
        </w:rPr>
        <w:t>.</w:t>
      </w:r>
    </w:p>
    <w:p w14:paraId="33AF9601" w14:textId="77777777" w:rsidR="006D2695" w:rsidRDefault="006D2695">
      <w:pPr>
        <w:pStyle w:val="3"/>
        <w:rPr>
          <w:lang w:val="el-GR"/>
        </w:rPr>
      </w:pPr>
      <w:bookmarkStart w:id="28" w:name="_Toc492031012"/>
      <w:bookmarkStart w:id="29" w:name="_Toc45784089"/>
      <w:r>
        <w:rPr>
          <w:lang w:val="el-GR"/>
        </w:rPr>
        <w:t>2.1.4</w:t>
      </w:r>
      <w:r>
        <w:rPr>
          <w:lang w:val="el-GR"/>
        </w:rPr>
        <w:tab/>
        <w:t>Γλώσσα</w:t>
      </w:r>
      <w:bookmarkEnd w:id="28"/>
      <w:bookmarkEnd w:id="29"/>
    </w:p>
    <w:p w14:paraId="721A7E33" w14:textId="77777777" w:rsidR="006D2695" w:rsidRDefault="006D2695">
      <w:pPr>
        <w:rPr>
          <w:lang w:val="el-GR"/>
        </w:rPr>
      </w:pPr>
      <w:r>
        <w:rPr>
          <w:lang w:val="el-GR"/>
        </w:rPr>
        <w:t xml:space="preserve">Τα έγγραφα της σύμβασης έχουν συνταχθεί στην ελληνική γλώσσα </w:t>
      </w:r>
    </w:p>
    <w:p w14:paraId="7D68628F" w14:textId="77777777" w:rsidR="006D2695" w:rsidRDefault="006D2695">
      <w:pPr>
        <w:rPr>
          <w:color w:val="000000"/>
          <w:lang w:val="el-GR"/>
        </w:rPr>
      </w:pPr>
      <w:r>
        <w:rPr>
          <w:lang w:val="el-GR"/>
        </w:rPr>
        <w:t>Τυχόν ενστάσεις υποβάλλονται στην ελληνική γλώσσα.</w:t>
      </w:r>
    </w:p>
    <w:p w14:paraId="289A07DB" w14:textId="77777777" w:rsidR="006D2695" w:rsidRDefault="006D2695">
      <w:pPr>
        <w:rPr>
          <w:color w:val="000000"/>
          <w:lang w:val="el-GR"/>
        </w:rPr>
      </w:pPr>
      <w:r>
        <w:rPr>
          <w:color w:val="000000"/>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14:paraId="382C126F" w14:textId="77777777" w:rsidR="006D2695" w:rsidRDefault="006D2695">
      <w:pPr>
        <w:rPr>
          <w:color w:val="000000"/>
          <w:lang w:val="el-GR"/>
        </w:rPr>
      </w:pPr>
      <w:r>
        <w:rPr>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0DCBF6CE" w14:textId="77777777" w:rsidR="006D2695" w:rsidRDefault="006D2695">
      <w:pPr>
        <w:rPr>
          <w:color w:val="000000"/>
          <w:lang w:val="el-GR"/>
        </w:rPr>
      </w:pPr>
      <w:r w:rsidRPr="00C959C6">
        <w:rPr>
          <w:color w:val="000000"/>
          <w:lang w:val="el-GR"/>
        </w:rPr>
        <w:t xml:space="preserve">Ενημερωτικά και τεχνικά φυλλάδια και άλλα έντυπα -εταιρικά ή μη- με ειδικό τεχνικό </w:t>
      </w:r>
      <w:r w:rsidRPr="00C959C6">
        <w:rPr>
          <w:i/>
          <w:iCs/>
          <w:color w:val="000000"/>
          <w:lang w:val="el-GR"/>
        </w:rPr>
        <w:t>περιεχόμενο</w:t>
      </w:r>
      <w:r w:rsidRPr="00C959C6">
        <w:rPr>
          <w:color w:val="000000"/>
          <w:lang w:val="el-GR"/>
        </w:rPr>
        <w:t xml:space="preserve"> μπορούν να υποβάλλονται </w:t>
      </w:r>
      <w:r w:rsidR="006A1910" w:rsidRPr="00C959C6">
        <w:rPr>
          <w:color w:val="000000"/>
          <w:lang w:val="el-GR"/>
        </w:rPr>
        <w:t>στην αγγλική</w:t>
      </w:r>
      <w:r w:rsidRPr="00C959C6">
        <w:rPr>
          <w:color w:val="000000"/>
          <w:lang w:val="el-GR"/>
        </w:rPr>
        <w:t xml:space="preserve"> γλώσσα, χωρίς να συνοδεύονται από μετάφραση στην ελληνική.</w:t>
      </w:r>
    </w:p>
    <w:p w14:paraId="64C80571" w14:textId="77777777" w:rsidR="006D2695" w:rsidRDefault="006D2695">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8859A43" w14:textId="77777777" w:rsidR="006D2695" w:rsidRDefault="006D2695">
      <w:pPr>
        <w:pStyle w:val="3"/>
        <w:rPr>
          <w:color w:val="000000"/>
          <w:lang w:val="el-GR"/>
        </w:rPr>
      </w:pPr>
      <w:bookmarkStart w:id="30" w:name="_Toc492031013"/>
      <w:bookmarkStart w:id="31" w:name="_Toc45784090"/>
      <w:r>
        <w:rPr>
          <w:lang w:val="el-GR"/>
        </w:rPr>
        <w:lastRenderedPageBreak/>
        <w:t>2.1.5</w:t>
      </w:r>
      <w:r>
        <w:rPr>
          <w:lang w:val="el-GR"/>
        </w:rPr>
        <w:tab/>
        <w:t>Εγγυήσεις</w:t>
      </w:r>
      <w:bookmarkEnd w:id="30"/>
      <w:bookmarkEnd w:id="31"/>
    </w:p>
    <w:p w14:paraId="687BF0DA" w14:textId="77777777" w:rsidR="00554D1A" w:rsidRPr="00554D1A" w:rsidRDefault="00554D1A" w:rsidP="00554D1A">
      <w:pPr>
        <w:rPr>
          <w:color w:val="000000"/>
          <w:lang w:val="el-GR"/>
        </w:rPr>
      </w:pPr>
      <w:r w:rsidRPr="00554D1A">
        <w:rPr>
          <w:color w:val="000000"/>
          <w:lang w:val="el-GR"/>
        </w:rPr>
        <w:t>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75D3C657" w14:textId="77777777" w:rsidR="00554D1A" w:rsidRPr="00554D1A" w:rsidRDefault="00554D1A" w:rsidP="00554D1A">
      <w:pPr>
        <w:rPr>
          <w:color w:val="000000"/>
          <w:lang w:val="el-GR"/>
        </w:rPr>
      </w:pPr>
      <w:r w:rsidRPr="00554D1A">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586CEE11" w14:textId="77777777" w:rsidR="00554D1A" w:rsidRDefault="00554D1A" w:rsidP="00554D1A">
      <w:pPr>
        <w:rPr>
          <w:color w:val="000000"/>
          <w:lang w:val="el-GR"/>
        </w:rPr>
      </w:pPr>
      <w:r w:rsidRPr="00554D1A">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554D1A">
        <w:rPr>
          <w:color w:val="000000"/>
          <w:lang w:val="el-GR"/>
        </w:rPr>
        <w:t>στ</w:t>
      </w:r>
      <w:proofErr w:type="spellEnd"/>
      <w:r w:rsidRPr="00554D1A">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554D1A">
        <w:rPr>
          <w:color w:val="000000"/>
          <w:lang w:val="el-GR"/>
        </w:rPr>
        <w:t>αα</w:t>
      </w:r>
      <w:proofErr w:type="spellEnd"/>
      <w:r w:rsidRPr="00554D1A">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554D1A">
        <w:rPr>
          <w:color w:val="000000"/>
          <w:lang w:val="el-GR"/>
        </w:rPr>
        <w:t>διζήσεως</w:t>
      </w:r>
      <w:proofErr w:type="spellEnd"/>
      <w:r w:rsidRPr="00554D1A">
        <w:rPr>
          <w:color w:val="000000"/>
          <w:lang w:val="el-GR"/>
        </w:rPr>
        <w:t xml:space="preserve">, και </w:t>
      </w:r>
      <w:proofErr w:type="spellStart"/>
      <w:r w:rsidRPr="00554D1A">
        <w:rPr>
          <w:color w:val="000000"/>
          <w:lang w:val="el-GR"/>
        </w:rPr>
        <w:t>ββ</w:t>
      </w:r>
      <w:proofErr w:type="spellEnd"/>
      <w:r w:rsidRPr="00554D1A">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554D1A">
        <w:rPr>
          <w:color w:val="000000"/>
          <w:lang w:val="el-GR"/>
        </w:rPr>
        <w:t>ια</w:t>
      </w:r>
      <w:proofErr w:type="spellEnd"/>
      <w:r w:rsidRPr="00554D1A">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65F5E2C2" w14:textId="77777777" w:rsidR="006D2695" w:rsidRDefault="006D2695" w:rsidP="00554D1A">
      <w:pPr>
        <w:rPr>
          <w:color w:val="000000"/>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25090B7D" w14:textId="77777777" w:rsidR="006D2695" w:rsidRDefault="006D2695">
      <w:pPr>
        <w:pStyle w:val="2"/>
        <w:rPr>
          <w:lang w:val="el-GR"/>
        </w:rPr>
      </w:pPr>
      <w:bookmarkStart w:id="32" w:name="_Toc492031014"/>
      <w:bookmarkStart w:id="33" w:name="_Toc45784091"/>
      <w:r>
        <w:rPr>
          <w:lang w:val="el-GR"/>
        </w:rPr>
        <w:t>2.2</w:t>
      </w:r>
      <w:r>
        <w:rPr>
          <w:lang w:val="el-GR"/>
        </w:rPr>
        <w:tab/>
        <w:t>Δικαίωμα Συμμετοχής - Κριτήρια Ποιοτικής Επιλογής</w:t>
      </w:r>
      <w:bookmarkEnd w:id="32"/>
      <w:bookmarkEnd w:id="33"/>
    </w:p>
    <w:p w14:paraId="670A7A2C" w14:textId="77777777" w:rsidR="006D2695" w:rsidRDefault="006D2695">
      <w:pPr>
        <w:pStyle w:val="3"/>
        <w:rPr>
          <w:lang w:val="el-GR"/>
        </w:rPr>
      </w:pPr>
      <w:bookmarkStart w:id="34" w:name="_Toc492031015"/>
      <w:bookmarkStart w:id="35" w:name="_Toc45784092"/>
      <w:r>
        <w:rPr>
          <w:lang w:val="el-GR"/>
        </w:rPr>
        <w:t>2.2.1</w:t>
      </w:r>
      <w:r>
        <w:rPr>
          <w:lang w:val="el-GR"/>
        </w:rPr>
        <w:tab/>
        <w:t>Δικαίωμα συμμετοχής</w:t>
      </w:r>
      <w:bookmarkEnd w:id="34"/>
      <w:bookmarkEnd w:id="35"/>
      <w:r>
        <w:rPr>
          <w:lang w:val="el-GR"/>
        </w:rPr>
        <w:t xml:space="preserve"> </w:t>
      </w:r>
    </w:p>
    <w:p w14:paraId="17FDD9EE" w14:textId="77777777" w:rsidR="006D2695" w:rsidRDefault="006D2695">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09E412D" w14:textId="77777777" w:rsidR="006D2695" w:rsidRDefault="006D2695">
      <w:pPr>
        <w:rPr>
          <w:lang w:val="el-GR"/>
        </w:rPr>
      </w:pPr>
      <w:r>
        <w:rPr>
          <w:lang w:val="el-GR"/>
        </w:rPr>
        <w:t>α) κράτος-μέλος της Ένωσης,</w:t>
      </w:r>
    </w:p>
    <w:p w14:paraId="52371A49" w14:textId="77777777" w:rsidR="006D2695" w:rsidRDefault="006D2695">
      <w:pPr>
        <w:rPr>
          <w:lang w:val="el-GR"/>
        </w:rPr>
      </w:pPr>
      <w:r>
        <w:rPr>
          <w:lang w:val="el-GR"/>
        </w:rPr>
        <w:t>β) κράτος-μέλος του Ευρωπαϊκού Οικονομικού Χώρου (Ε.Ο.Χ.),</w:t>
      </w:r>
    </w:p>
    <w:p w14:paraId="26F8528A" w14:textId="77777777" w:rsidR="006D2695" w:rsidRDefault="006D2695">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14:paraId="1F834C48" w14:textId="77777777" w:rsidR="006D2695" w:rsidRDefault="006D2695">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1218F6" w14:textId="77777777" w:rsidR="006D2695" w:rsidRDefault="006D2695">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14:paraId="50544EB0" w14:textId="77777777" w:rsidR="006D2695" w:rsidRDefault="006D2695">
      <w:pPr>
        <w:rPr>
          <w:i/>
          <w:iCs/>
          <w:color w:val="5B9BD5"/>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Pr>
          <w:lang w:val="el-GR"/>
        </w:rPr>
        <w:t>ολόκληρον</w:t>
      </w:r>
      <w:proofErr w:type="spellEnd"/>
      <w:r>
        <w:rPr>
          <w:lang w:val="el-GR"/>
        </w:rPr>
        <w:t>.</w:t>
      </w:r>
      <w:r>
        <w:rPr>
          <w:rStyle w:val="FootnoteReference2"/>
          <w:szCs w:val="22"/>
          <w:lang w:val="el-GR"/>
        </w:rPr>
        <w:t xml:space="preserve"> </w:t>
      </w:r>
      <w:r>
        <w:rPr>
          <w:lang w:val="el-GR"/>
        </w:rPr>
        <w:t xml:space="preserve"> </w:t>
      </w:r>
    </w:p>
    <w:p w14:paraId="4D5B8E0D" w14:textId="77777777" w:rsidR="006D2695" w:rsidRDefault="006D2695">
      <w:pPr>
        <w:pStyle w:val="3"/>
        <w:rPr>
          <w:lang w:val="el-GR"/>
        </w:rPr>
      </w:pPr>
      <w:bookmarkStart w:id="36" w:name="_Toc492031016"/>
      <w:bookmarkStart w:id="37" w:name="_Toc45784093"/>
      <w:r>
        <w:rPr>
          <w:lang w:val="el-GR"/>
        </w:rPr>
        <w:t>2.2.</w:t>
      </w:r>
      <w:r w:rsidR="006A1910">
        <w:rPr>
          <w:lang w:val="el-GR"/>
        </w:rPr>
        <w:t>2</w:t>
      </w:r>
      <w:r>
        <w:rPr>
          <w:lang w:val="el-GR"/>
        </w:rPr>
        <w:tab/>
        <w:t>Λόγοι αποκλεισμού</w:t>
      </w:r>
      <w:bookmarkEnd w:id="36"/>
      <w:bookmarkEnd w:id="37"/>
      <w:r>
        <w:rPr>
          <w:lang w:val="el-GR"/>
        </w:rPr>
        <w:t xml:space="preserve"> </w:t>
      </w:r>
    </w:p>
    <w:p w14:paraId="4C6579F0" w14:textId="77777777" w:rsidR="006D2695" w:rsidRDefault="006D2695">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C03D7A2" w14:textId="77777777" w:rsidR="006D2695" w:rsidRDefault="006D2695">
      <w:pPr>
        <w:rPr>
          <w:lang w:val="el-GR"/>
        </w:rPr>
      </w:pPr>
      <w:r>
        <w:rPr>
          <w:b/>
          <w:bCs/>
          <w:lang w:val="el-GR"/>
        </w:rPr>
        <w:t>2.2.</w:t>
      </w:r>
      <w:r w:rsidR="006A1910">
        <w:rPr>
          <w:b/>
          <w:bCs/>
          <w:lang w:val="el-GR"/>
        </w:rPr>
        <w:t>2</w:t>
      </w:r>
      <w:r>
        <w:rPr>
          <w:b/>
          <w:bCs/>
          <w:lang w:val="el-GR"/>
        </w:rPr>
        <w:t xml:space="preserve">.1. </w:t>
      </w:r>
      <w:r>
        <w:rPr>
          <w:lang w:val="el-GR"/>
        </w:rPr>
        <w:t xml:space="preserve"> Όταν υπάρχει σε βάρος του τελεσίδικη καταδικαστική απόφαση για έναν από τους ακόλουθους λόγους : </w:t>
      </w:r>
    </w:p>
    <w:p w14:paraId="6A744DD2" w14:textId="77777777" w:rsidR="006D2695" w:rsidRDefault="006D2695">
      <w:pPr>
        <w:rPr>
          <w:lang w:val="el-GR"/>
        </w:rPr>
      </w:pPr>
      <w:r>
        <w:rPr>
          <w:lang w:val="el-GR"/>
        </w:rPr>
        <w:lastRenderedPageBreak/>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14:paraId="0ADA67C1" w14:textId="77777777" w:rsidR="006D2695" w:rsidRDefault="006D2695">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14:paraId="77CB1141" w14:textId="77777777" w:rsidR="006D2695" w:rsidRDefault="006D2695">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14:paraId="4461E904" w14:textId="77777777" w:rsidR="006D2695" w:rsidRDefault="006D2695">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14:paraId="7B3528C6" w14:textId="77777777" w:rsidR="006D2695" w:rsidRDefault="006D2695">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14:paraId="416A2A77" w14:textId="77777777" w:rsidR="006D2695" w:rsidRDefault="006D2695">
      <w:pPr>
        <w:rPr>
          <w:lang w:val="el-GR"/>
        </w:rPr>
      </w:pPr>
      <w:proofErr w:type="spellStart"/>
      <w:r>
        <w:rPr>
          <w:lang w:val="el-GR"/>
        </w:rPr>
        <w:t>στ</w:t>
      </w:r>
      <w:proofErr w:type="spellEnd"/>
      <w:r>
        <w:rPr>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14:paraId="20EBFEDC" w14:textId="77777777" w:rsidR="006D2695" w:rsidRDefault="006D2695">
      <w:pPr>
        <w:rPr>
          <w:lang w:val="el-GR"/>
        </w:rPr>
      </w:pPr>
      <w:r>
        <w:rPr>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89CF96B" w14:textId="77777777" w:rsidR="006D2695" w:rsidRDefault="006D2695">
      <w:pPr>
        <w:rPr>
          <w:lang w:val="el-GR"/>
        </w:rPr>
      </w:pPr>
      <w:r>
        <w:rPr>
          <w:lang w:val="el-GR"/>
        </w:rPr>
        <w:t>Στις περιπτώσεις εταιρειών περιορισμένης ευθύνης (Ε.Π.Ε.) και προσωπικών εταιρειών (Ο.Ε. και Ε.Ε.)</w:t>
      </w:r>
      <w:r w:rsidR="00AF3A2A">
        <w:rPr>
          <w:lang w:val="el-GR"/>
        </w:rPr>
        <w:t xml:space="preserve"> </w:t>
      </w:r>
      <w:r>
        <w:rPr>
          <w:lang w:val="el-GR"/>
        </w:rPr>
        <w:t>και IKE ιδιωτικών κεφαλαιουχικών εταιρειών, η υποχρέωση του προηγούμενου εδαφίου  αφορά κατ’ ελάχιστον στους διαχειριστές.</w:t>
      </w:r>
    </w:p>
    <w:p w14:paraId="591939E3" w14:textId="77777777" w:rsidR="006D2695" w:rsidRDefault="006D2695">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7CEA643" w14:textId="77777777" w:rsidR="005E753B" w:rsidRDefault="005E753B">
      <w:pPr>
        <w:suppressAutoHyphens w:val="0"/>
        <w:spacing w:after="160" w:line="252" w:lineRule="auto"/>
        <w:rPr>
          <w:lang w:val="el-GR"/>
        </w:rPr>
      </w:pPr>
      <w:r w:rsidRPr="005E753B">
        <w:rPr>
          <w:lang w:val="el-GR"/>
        </w:rPr>
        <w:t xml:space="preserve">Στις περιπτώσεις Συνεταιρισμών, η υποχρέωση του προηγούμενου εδαφίου αφορά στα </w:t>
      </w:r>
      <w:r>
        <w:rPr>
          <w:lang w:val="el-GR"/>
        </w:rPr>
        <w:t>μέλη του Διοικητικού Συμβουλίου</w:t>
      </w:r>
      <w:r w:rsidRPr="005E753B">
        <w:rPr>
          <w:lang w:val="el-GR"/>
        </w:rPr>
        <w:t>.</w:t>
      </w:r>
    </w:p>
    <w:p w14:paraId="0DCD284B" w14:textId="77777777" w:rsidR="006D2695" w:rsidRDefault="006D2695">
      <w:pPr>
        <w:suppressAutoHyphens w:val="0"/>
        <w:spacing w:after="160" w:line="252" w:lineRule="auto"/>
        <w:rPr>
          <w:b/>
          <w:bCs/>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14:paraId="128F7175" w14:textId="77777777" w:rsidR="005E753B" w:rsidRDefault="006D2695">
      <w:pPr>
        <w:rPr>
          <w:lang w:val="el-GR"/>
        </w:rPr>
      </w:pPr>
      <w:r>
        <w:rPr>
          <w:b/>
          <w:bCs/>
          <w:lang w:val="el-GR"/>
        </w:rPr>
        <w:t>2.2.</w:t>
      </w:r>
      <w:r w:rsidR="006A1910">
        <w:rPr>
          <w:b/>
          <w:bCs/>
          <w:lang w:val="el-GR"/>
        </w:rPr>
        <w:t>2</w:t>
      </w:r>
      <w:r>
        <w:rPr>
          <w:b/>
          <w:bCs/>
          <w:lang w:val="el-GR"/>
        </w:rPr>
        <w:t>.2.</w:t>
      </w:r>
      <w:r>
        <w:rPr>
          <w:lang w:val="el-GR"/>
        </w:rPr>
        <w:t xml:space="preserve"> </w:t>
      </w:r>
      <w:r w:rsidR="005E753B" w:rsidRPr="005E753B">
        <w:rPr>
          <w:lang w:val="el-GR"/>
        </w:rPr>
        <w:t>Στις ακόλουθες περιπτώσεις :</w:t>
      </w:r>
    </w:p>
    <w:p w14:paraId="24004F6D" w14:textId="77777777" w:rsidR="00750550" w:rsidRDefault="00750550">
      <w:pPr>
        <w:rPr>
          <w:lang w:val="el-GR"/>
        </w:rPr>
      </w:pPr>
      <w:r>
        <w:rPr>
          <w:lang w:val="el-GR"/>
        </w:rPr>
        <w:t xml:space="preserve">α) </w:t>
      </w:r>
      <w:r w:rsidR="006D2695">
        <w:rPr>
          <w:lang w:val="el-GR"/>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3AF3CBBC" w14:textId="77777777" w:rsidR="006D2695" w:rsidRDefault="00750550">
      <w:pPr>
        <w:rPr>
          <w:lang w:val="el-GR"/>
        </w:rPr>
      </w:pPr>
      <w:r>
        <w:rPr>
          <w:lang w:val="el-GR"/>
        </w:rPr>
        <w:t xml:space="preserve">β) </w:t>
      </w:r>
      <w:r w:rsidR="006D2695">
        <w:rPr>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35DBBB8C" w14:textId="77777777" w:rsidR="006D2695" w:rsidRDefault="006D2695">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9B6B1F1" w14:textId="77777777" w:rsidR="006D2695" w:rsidRDefault="006D2695">
      <w:pPr>
        <w:rPr>
          <w:lang w:val="el-GR"/>
        </w:rPr>
      </w:pPr>
      <w:r>
        <w:rPr>
          <w:lang w:val="el-GR"/>
        </w:rPr>
        <w:lastRenderedPageBreak/>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00D53A5B" w14:textId="77777777" w:rsidR="00877D54" w:rsidRDefault="00877D54">
      <w:pPr>
        <w:rPr>
          <w:lang w:val="el-GR"/>
        </w:rPr>
      </w:pPr>
      <w:r>
        <w:rPr>
          <w:lang w:val="el-GR"/>
        </w:rPr>
        <w:t xml:space="preserve">ή/ και </w:t>
      </w:r>
    </w:p>
    <w:p w14:paraId="0F2C5355" w14:textId="77777777" w:rsidR="00782A2C" w:rsidRDefault="00877D54">
      <w:pPr>
        <w:rPr>
          <w:bCs/>
          <w:szCs w:val="22"/>
          <w:lang w:val="el-GR"/>
        </w:rPr>
      </w:pPr>
      <w:r w:rsidRPr="00877D54">
        <w:rPr>
          <w:bCs/>
          <w:szCs w:val="22"/>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877D54">
        <w:rPr>
          <w:bCs/>
          <w:szCs w:val="22"/>
          <w:lang w:val="el-GR"/>
        </w:rPr>
        <w:t>αα</w:t>
      </w:r>
      <w:proofErr w:type="spellEnd"/>
      <w:r w:rsidRPr="00877D54">
        <w:rPr>
          <w:bCs/>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77D54">
        <w:rPr>
          <w:bCs/>
          <w:szCs w:val="22"/>
          <w:lang w:val="el-GR"/>
        </w:rPr>
        <w:t>ββ</w:t>
      </w:r>
      <w:proofErr w:type="spellEnd"/>
      <w:r w:rsidRPr="00877D54">
        <w:rPr>
          <w:bCs/>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77D54">
        <w:rPr>
          <w:bCs/>
          <w:szCs w:val="22"/>
          <w:lang w:val="el-GR"/>
        </w:rPr>
        <w:t>αα</w:t>
      </w:r>
      <w:proofErr w:type="spellEnd"/>
      <w:r w:rsidRPr="00877D54">
        <w:rPr>
          <w:bCs/>
          <w:szCs w:val="22"/>
          <w:lang w:val="el-GR"/>
        </w:rPr>
        <w:t xml:space="preserve">΄ και </w:t>
      </w:r>
      <w:proofErr w:type="spellStart"/>
      <w:r w:rsidRPr="00877D54">
        <w:rPr>
          <w:bCs/>
          <w:szCs w:val="22"/>
          <w:lang w:val="el-GR"/>
        </w:rPr>
        <w:t>ββ</w:t>
      </w:r>
      <w:proofErr w:type="spellEnd"/>
      <w:r w:rsidRPr="00877D54">
        <w:rPr>
          <w:bCs/>
          <w:szCs w:val="22"/>
          <w:lang w:val="el-GR"/>
        </w:rPr>
        <w:t xml:space="preserve">΄ κυρώσεις πρέπει να έχουν αποκτήσει τελεσίδικη και δεσμευτική ισχύ. </w:t>
      </w:r>
    </w:p>
    <w:p w14:paraId="3285A60B" w14:textId="77777777" w:rsidR="006D2695" w:rsidRDefault="006D2695" w:rsidP="006A1910">
      <w:pPr>
        <w:pStyle w:val="foothanging"/>
        <w:ind w:left="0" w:firstLine="0"/>
        <w:rPr>
          <w:b/>
          <w:bCs/>
          <w:lang w:val="el-GR"/>
        </w:rPr>
      </w:pPr>
      <w:r>
        <w:rPr>
          <w:b/>
          <w:bCs/>
          <w:sz w:val="22"/>
          <w:szCs w:val="22"/>
          <w:lang w:val="el-GR"/>
        </w:rPr>
        <w:t>2.2.</w:t>
      </w:r>
      <w:r w:rsidR="006A1910">
        <w:rPr>
          <w:b/>
          <w:bCs/>
          <w:sz w:val="22"/>
          <w:szCs w:val="22"/>
          <w:lang w:val="el-GR"/>
        </w:rPr>
        <w:t>2</w:t>
      </w:r>
      <w:r>
        <w:rPr>
          <w:b/>
          <w:bCs/>
          <w:sz w:val="22"/>
          <w:szCs w:val="22"/>
          <w:lang w:val="el-GR"/>
        </w:rPr>
        <w:t xml:space="preserve">.3. </w:t>
      </w:r>
      <w:r>
        <w:rPr>
          <w:sz w:val="22"/>
          <w:szCs w:val="22"/>
          <w:lang w:val="el-GR"/>
        </w:rPr>
        <w:t>Κατ' εξαίρεση, επίσης, ο προσφέρων δεν αποκλείεται, όταν ο αποκλεισμός, σύμφωνα με την παράγραφο 2.2.</w:t>
      </w:r>
      <w:r w:rsidR="006A1910">
        <w:rPr>
          <w:sz w:val="22"/>
          <w:szCs w:val="22"/>
          <w:lang w:val="el-GR"/>
        </w:rPr>
        <w:t>2</w:t>
      </w:r>
      <w:r>
        <w:rPr>
          <w:sz w:val="22"/>
          <w:szCs w:val="22"/>
          <w:lang w:val="el-GR"/>
        </w:rPr>
        <w:t xml:space="preserve">.2,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14:paraId="4C3FC1E2" w14:textId="77777777" w:rsidR="006D2695" w:rsidRDefault="006D2695">
      <w:pPr>
        <w:rPr>
          <w:lang w:val="el-GR"/>
        </w:rPr>
      </w:pPr>
      <w:r>
        <w:rPr>
          <w:b/>
          <w:bCs/>
          <w:lang w:val="el-GR"/>
        </w:rPr>
        <w:t>2.2.</w:t>
      </w:r>
      <w:r w:rsidR="006A1910">
        <w:rPr>
          <w:b/>
          <w:bCs/>
          <w:lang w:val="el-GR"/>
        </w:rPr>
        <w:t>2</w:t>
      </w:r>
      <w:r>
        <w:rPr>
          <w:b/>
          <w:bCs/>
          <w:lang w:val="el-GR"/>
        </w:rPr>
        <w:t>.4.</w:t>
      </w:r>
      <w:r>
        <w:rPr>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44FDE10B" w14:textId="77777777" w:rsidR="006D2695" w:rsidRPr="00FD6877" w:rsidRDefault="006D2695">
      <w:pPr>
        <w:rPr>
          <w:lang w:val="el-GR"/>
        </w:rPr>
      </w:pPr>
      <w:r w:rsidRPr="00FD6877">
        <w:rPr>
          <w:lang w:val="el-GR"/>
        </w:rPr>
        <w:t xml:space="preserve">(α) εάν έχει αθετήσει τις υποχρεώσεις που προβλέπονται στην παρ. 2 του άρθρου 18 του ν. 4412/2016, </w:t>
      </w:r>
    </w:p>
    <w:p w14:paraId="5AAF2E5F" w14:textId="77777777" w:rsidR="006D2695" w:rsidRDefault="006D2695">
      <w:pPr>
        <w:rPr>
          <w:lang w:val="el-GR"/>
        </w:rPr>
      </w:pPr>
      <w:r w:rsidRPr="00FD6877">
        <w:rPr>
          <w:lang w:val="el-GR"/>
        </w:rPr>
        <w:t>(β) εάν τελεί υπό πτώχευση</w:t>
      </w:r>
      <w:r w:rsidRPr="00FD6877">
        <w:rPr>
          <w:b/>
          <w:lang w:val="el-GR"/>
        </w:rPr>
        <w:t xml:space="preserve"> </w:t>
      </w:r>
      <w:r w:rsidRPr="00FD6877">
        <w:rPr>
          <w:lang w:val="el-GR"/>
        </w:rPr>
        <w:t xml:space="preserve">ή έχει υπαχθεί σε διαδικασία εξυγίανσης ή ειδικής </w:t>
      </w:r>
      <w:r w:rsidRPr="00FD6877">
        <w:rPr>
          <w:b/>
          <w:lang w:val="el-GR"/>
        </w:rPr>
        <w:t xml:space="preserve">εκκαθάρισης </w:t>
      </w:r>
      <w:r w:rsidRPr="00FD6877">
        <w:rPr>
          <w:lang w:val="el-GR"/>
        </w:rPr>
        <w:t>ή τελεί υπό αναγκαστική διαχείριση</w:t>
      </w:r>
      <w:r w:rsidRPr="00FD6877">
        <w:rPr>
          <w:b/>
          <w:lang w:val="el-GR"/>
        </w:rPr>
        <w:t xml:space="preserve"> </w:t>
      </w:r>
      <w:r w:rsidRPr="00FD6877">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FD6877">
        <w:rPr>
          <w:lang w:val="el-GR"/>
        </w:rPr>
        <w:t>προκύπτουσα</w:t>
      </w:r>
      <w:proofErr w:type="spellEnd"/>
      <w:r w:rsidRPr="00FD6877">
        <w:rPr>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FD6877">
        <w:rPr>
          <w:rStyle w:val="FootnoteReference2"/>
          <w:szCs w:val="22"/>
        </w:rPr>
        <w:footnoteReference w:id="1"/>
      </w:r>
      <w:r w:rsidRPr="00FD6877">
        <w:rPr>
          <w:lang w:val="el-GR"/>
        </w:rPr>
        <w:t xml:space="preserve">, </w:t>
      </w:r>
    </w:p>
    <w:p w14:paraId="0D92E861" w14:textId="77777777" w:rsidR="006428E7" w:rsidRPr="006428E7" w:rsidRDefault="006428E7" w:rsidP="006428E7">
      <w:pPr>
        <w:rPr>
          <w:lang w:val="el-GR"/>
        </w:rPr>
      </w:pPr>
      <w:r w:rsidRPr="006428E7">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7E97A00" w14:textId="77777777" w:rsidR="006428E7" w:rsidRPr="006428E7" w:rsidRDefault="006428E7" w:rsidP="006428E7">
      <w:pPr>
        <w:rPr>
          <w:lang w:val="el-GR"/>
        </w:rPr>
      </w:pPr>
      <w:r w:rsidRPr="006428E7">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2FA24A6" w14:textId="77777777" w:rsidR="006428E7" w:rsidRPr="006428E7" w:rsidRDefault="006428E7" w:rsidP="006428E7">
      <w:pPr>
        <w:rPr>
          <w:lang w:val="el-GR"/>
        </w:rPr>
      </w:pPr>
      <w:r w:rsidRPr="006428E7">
        <w:rPr>
          <w:lang w:val="el-GR"/>
        </w:rPr>
        <w:t xml:space="preserve">(ε)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15CB531" w14:textId="77777777" w:rsidR="006428E7" w:rsidRPr="006428E7" w:rsidRDefault="006428E7" w:rsidP="006428E7">
      <w:pPr>
        <w:rPr>
          <w:lang w:val="el-GR"/>
        </w:rPr>
      </w:pPr>
      <w:r w:rsidRPr="006428E7">
        <w:rPr>
          <w:lang w:val="el-GR"/>
        </w:rPr>
        <w:t>(</w:t>
      </w:r>
      <w:proofErr w:type="spellStart"/>
      <w:r w:rsidRPr="006428E7">
        <w:rPr>
          <w:lang w:val="el-GR"/>
        </w:rPr>
        <w:t>στ</w:t>
      </w:r>
      <w:proofErr w:type="spellEnd"/>
      <w:r w:rsidRPr="006428E7">
        <w:rPr>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3.2 της παρούσας, </w:t>
      </w:r>
    </w:p>
    <w:p w14:paraId="1C9FFE2E" w14:textId="77777777" w:rsidR="006428E7" w:rsidRPr="006428E7" w:rsidRDefault="006428E7" w:rsidP="006428E7">
      <w:pPr>
        <w:rPr>
          <w:lang w:val="el-GR"/>
        </w:rPr>
      </w:pPr>
      <w:r w:rsidRPr="006428E7">
        <w:rPr>
          <w:lang w:val="el-GR"/>
        </w:rPr>
        <w:lastRenderedPageBreak/>
        <w:t xml:space="preserve">(ζ)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40E6FB56" w14:textId="7C5AE9BD" w:rsidR="006428E7" w:rsidRPr="006428E7" w:rsidRDefault="006428E7" w:rsidP="006428E7">
      <w:pPr>
        <w:rPr>
          <w:lang w:val="el-GR"/>
        </w:rPr>
      </w:pPr>
      <w:r w:rsidRPr="006428E7">
        <w:rPr>
          <w:lang w:val="el-GR"/>
        </w:rPr>
        <w:t xml:space="preserve">Εάν στις ως άνω περιπτώσεις (α) έως (ζ) η περίοδος αποκλεισμού δεν έχει καθοριστεί με αμετάκλητη απόφαση, αυτή ανέρχεται σε τρία (3) έτη από την ημερομηνία του σχετικού γεγονότος.  </w:t>
      </w:r>
    </w:p>
    <w:p w14:paraId="7844D6CC" w14:textId="719DC917" w:rsidR="006428E7" w:rsidRPr="006751DF" w:rsidRDefault="006428E7" w:rsidP="006428E7">
      <w:pPr>
        <w:rPr>
          <w:lang w:val="el-GR"/>
        </w:rPr>
      </w:pPr>
      <w:r w:rsidRPr="006428E7">
        <w:rPr>
          <w:lang w:val="el-GR"/>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6751DF" w:rsidRPr="006751DF">
        <w:rPr>
          <w:lang w:val="el-GR"/>
        </w:rPr>
        <w:t>.</w:t>
      </w:r>
    </w:p>
    <w:p w14:paraId="03F15809" w14:textId="77777777" w:rsidR="006D2695" w:rsidRDefault="006D2695">
      <w:pPr>
        <w:rPr>
          <w:lang w:val="el-GR"/>
        </w:rPr>
      </w:pPr>
      <w:r>
        <w:rPr>
          <w:b/>
          <w:bCs/>
          <w:lang w:val="el-GR"/>
        </w:rPr>
        <w:t>2.2.</w:t>
      </w:r>
      <w:r w:rsidR="00FD6877">
        <w:rPr>
          <w:b/>
          <w:bCs/>
          <w:lang w:val="el-GR"/>
        </w:rPr>
        <w:t>2</w:t>
      </w:r>
      <w:r>
        <w:rPr>
          <w:b/>
          <w:bCs/>
          <w:lang w:val="el-GR"/>
        </w:rPr>
        <w:t>.</w:t>
      </w:r>
      <w:r w:rsidR="00FD6877">
        <w:rPr>
          <w:b/>
          <w:bCs/>
          <w:lang w:val="el-GR"/>
        </w:rPr>
        <w:t>5</w:t>
      </w:r>
      <w:r>
        <w:rPr>
          <w:b/>
          <w:bCs/>
          <w:lang w:val="el-GR"/>
        </w:rPr>
        <w:t xml:space="preserve">. </w:t>
      </w:r>
      <w:r>
        <w:rPr>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5CCAF190" w14:textId="77777777" w:rsidR="007E1864" w:rsidRDefault="008E60B5" w:rsidP="007E1864">
      <w:pPr>
        <w:pStyle w:val="3"/>
        <w:spacing w:before="0" w:after="0"/>
        <w:rPr>
          <w:rFonts w:ascii="Calibri" w:hAnsi="Calibri" w:cs="Calibri"/>
          <w:b w:val="0"/>
          <w:szCs w:val="24"/>
          <w:lang w:val="el-GR"/>
        </w:rPr>
      </w:pPr>
      <w:bookmarkStart w:id="38" w:name="_Toc45190392"/>
      <w:bookmarkStart w:id="39" w:name="_Toc45784094"/>
      <w:bookmarkStart w:id="40" w:name="_Toc492031017"/>
      <w:r w:rsidRPr="007E1864">
        <w:rPr>
          <w:rFonts w:ascii="Calibri" w:hAnsi="Calibri" w:cs="Calibri"/>
          <w:szCs w:val="24"/>
          <w:lang w:val="el-GR"/>
        </w:rPr>
        <w:t>2.2.2.6.</w:t>
      </w:r>
      <w:r w:rsidRPr="008E60B5">
        <w:rPr>
          <w:rFonts w:ascii="Calibri" w:hAnsi="Calibri" w:cs="Calibri"/>
          <w:b w:val="0"/>
          <w:szCs w:val="24"/>
          <w:lang w:val="el-GR"/>
        </w:rPr>
        <w:t xml:space="preserve"> Προσφέρων οικονομικός φορέας που εμπίπτει σε μια από τις καταστάσεις που αναφέρονται </w:t>
      </w:r>
      <w:r w:rsidR="007E1864">
        <w:rPr>
          <w:rFonts w:ascii="Calibri" w:hAnsi="Calibri" w:cs="Calibri"/>
          <w:b w:val="0"/>
          <w:szCs w:val="24"/>
          <w:lang w:val="el-GR"/>
        </w:rPr>
        <w:t>στις</w:t>
      </w:r>
      <w:bookmarkEnd w:id="38"/>
      <w:bookmarkEnd w:id="39"/>
    </w:p>
    <w:p w14:paraId="70A2062A" w14:textId="77777777" w:rsidR="008E60B5" w:rsidRPr="008E60B5" w:rsidRDefault="008E60B5" w:rsidP="007E1864">
      <w:pPr>
        <w:pStyle w:val="3"/>
        <w:spacing w:before="0" w:after="0"/>
        <w:ind w:left="0" w:firstLine="0"/>
        <w:rPr>
          <w:rFonts w:ascii="Calibri" w:hAnsi="Calibri" w:cs="Calibri"/>
          <w:b w:val="0"/>
          <w:szCs w:val="24"/>
          <w:lang w:val="el-GR"/>
        </w:rPr>
      </w:pPr>
      <w:bookmarkStart w:id="41" w:name="_Toc45190393"/>
      <w:bookmarkStart w:id="42" w:name="_Toc45784095"/>
      <w:r w:rsidRPr="008E60B5">
        <w:rPr>
          <w:rFonts w:ascii="Calibri" w:hAnsi="Calibri" w:cs="Calibri"/>
          <w:b w:val="0"/>
          <w:szCs w:val="24"/>
          <w:lang w:val="el-GR"/>
        </w:rPr>
        <w:t>παραγράφους 2.2.2.1, 2.2.2.2. γ)  και 2.2.2.4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E60B5">
        <w:rPr>
          <w:rFonts w:ascii="Calibri" w:hAnsi="Calibri" w:cs="Calibri"/>
          <w:b w:val="0"/>
          <w:szCs w:val="24"/>
          <w:lang w:val="el-GR"/>
        </w:rPr>
        <w:t>αυτoκάθαρση</w:t>
      </w:r>
      <w:proofErr w:type="spellEnd"/>
      <w:r w:rsidRPr="008E60B5">
        <w:rPr>
          <w:rFonts w:ascii="Calibri" w:hAnsi="Calibri" w:cs="Calibri"/>
          <w:b w:val="0"/>
          <w:szCs w:val="24"/>
          <w:lang w:val="el-GR"/>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w:t>
      </w:r>
      <w:r>
        <w:rPr>
          <w:rFonts w:ascii="Calibri" w:hAnsi="Calibri" w:cs="Calibri"/>
          <w:b w:val="0"/>
          <w:szCs w:val="24"/>
          <w:lang w:val="el-GR"/>
        </w:rPr>
        <w:t xml:space="preserve"> ορίζεται στην εν λόγω απόφαση</w:t>
      </w:r>
      <w:r w:rsidRPr="008E60B5">
        <w:rPr>
          <w:rFonts w:ascii="Calibri" w:hAnsi="Calibri" w:cs="Calibri"/>
          <w:b w:val="0"/>
          <w:szCs w:val="24"/>
          <w:lang w:val="el-GR"/>
        </w:rPr>
        <w:t>.</w:t>
      </w:r>
      <w:bookmarkEnd w:id="41"/>
      <w:bookmarkEnd w:id="42"/>
    </w:p>
    <w:p w14:paraId="12D365D5" w14:textId="77777777" w:rsidR="007E1864" w:rsidRDefault="008E60B5" w:rsidP="007E1864">
      <w:pPr>
        <w:pStyle w:val="3"/>
        <w:spacing w:before="0" w:after="0"/>
        <w:rPr>
          <w:rFonts w:ascii="Calibri" w:hAnsi="Calibri" w:cs="Calibri"/>
          <w:b w:val="0"/>
          <w:szCs w:val="24"/>
          <w:lang w:val="el-GR"/>
        </w:rPr>
      </w:pPr>
      <w:bookmarkStart w:id="43" w:name="_Toc45190394"/>
      <w:bookmarkStart w:id="44" w:name="_Toc45784096"/>
      <w:r w:rsidRPr="007E1864">
        <w:rPr>
          <w:rFonts w:ascii="Calibri" w:hAnsi="Calibri" w:cs="Calibri"/>
          <w:szCs w:val="24"/>
          <w:lang w:val="el-GR"/>
        </w:rPr>
        <w:t>2.2.2.7.</w:t>
      </w:r>
      <w:r w:rsidRPr="008E60B5">
        <w:rPr>
          <w:rFonts w:ascii="Calibri" w:hAnsi="Calibri" w:cs="Calibri"/>
          <w:b w:val="0"/>
          <w:szCs w:val="24"/>
          <w:lang w:val="el-GR"/>
        </w:rPr>
        <w:t xml:space="preserve"> Η απόφαση για την διαπίστωση της επάρκειας ή μη των επανορθωτικών μέτρων κατά την</w:t>
      </w:r>
      <w:bookmarkEnd w:id="43"/>
      <w:bookmarkEnd w:id="44"/>
      <w:r w:rsidRPr="008E60B5">
        <w:rPr>
          <w:rFonts w:ascii="Calibri" w:hAnsi="Calibri" w:cs="Calibri"/>
          <w:b w:val="0"/>
          <w:szCs w:val="24"/>
          <w:lang w:val="el-GR"/>
        </w:rPr>
        <w:t xml:space="preserve"> </w:t>
      </w:r>
    </w:p>
    <w:p w14:paraId="52F6577F" w14:textId="77777777" w:rsidR="007E1864" w:rsidRDefault="008E60B5" w:rsidP="007E1864">
      <w:pPr>
        <w:pStyle w:val="3"/>
        <w:spacing w:before="0" w:after="0"/>
        <w:rPr>
          <w:rFonts w:ascii="Calibri" w:hAnsi="Calibri" w:cs="Calibri"/>
          <w:b w:val="0"/>
          <w:szCs w:val="24"/>
          <w:lang w:val="el-GR"/>
        </w:rPr>
      </w:pPr>
      <w:bookmarkStart w:id="45" w:name="_Toc45190395"/>
      <w:bookmarkStart w:id="46" w:name="_Toc45784097"/>
      <w:r w:rsidRPr="008E60B5">
        <w:rPr>
          <w:rFonts w:ascii="Calibri" w:hAnsi="Calibri" w:cs="Calibri"/>
          <w:b w:val="0"/>
          <w:szCs w:val="24"/>
          <w:lang w:val="el-GR"/>
        </w:rPr>
        <w:t>προηγούμενη παράγραφο εκδίδεται σύμφωνα με τα οριζόμενα στις πα</w:t>
      </w:r>
      <w:r w:rsidR="007E1864">
        <w:rPr>
          <w:rFonts w:ascii="Calibri" w:hAnsi="Calibri" w:cs="Calibri"/>
          <w:b w:val="0"/>
          <w:szCs w:val="24"/>
          <w:lang w:val="el-GR"/>
        </w:rPr>
        <w:t>ρ. 8 και 9 του άρθρου 73 του</w:t>
      </w:r>
      <w:bookmarkEnd w:id="45"/>
      <w:bookmarkEnd w:id="46"/>
      <w:r w:rsidR="007E1864">
        <w:rPr>
          <w:rFonts w:ascii="Calibri" w:hAnsi="Calibri" w:cs="Calibri"/>
          <w:b w:val="0"/>
          <w:szCs w:val="24"/>
          <w:lang w:val="el-GR"/>
        </w:rPr>
        <w:t xml:space="preserve"> </w:t>
      </w:r>
    </w:p>
    <w:p w14:paraId="4F87890A" w14:textId="77777777" w:rsidR="008E60B5" w:rsidRPr="008E60B5" w:rsidRDefault="007E1864" w:rsidP="007E1864">
      <w:pPr>
        <w:pStyle w:val="3"/>
        <w:spacing w:before="0" w:after="0"/>
        <w:rPr>
          <w:rFonts w:ascii="Calibri" w:hAnsi="Calibri" w:cs="Calibri"/>
          <w:b w:val="0"/>
          <w:szCs w:val="24"/>
          <w:lang w:val="el-GR"/>
        </w:rPr>
      </w:pPr>
      <w:bookmarkStart w:id="47" w:name="_Toc45190396"/>
      <w:bookmarkStart w:id="48" w:name="_Toc45784098"/>
      <w:r>
        <w:rPr>
          <w:rFonts w:ascii="Calibri" w:hAnsi="Calibri" w:cs="Calibri"/>
          <w:b w:val="0"/>
          <w:szCs w:val="24"/>
          <w:lang w:val="el-GR"/>
        </w:rPr>
        <w:t>ν.</w:t>
      </w:r>
      <w:r w:rsidR="008E60B5" w:rsidRPr="008E60B5">
        <w:rPr>
          <w:rFonts w:ascii="Calibri" w:hAnsi="Calibri" w:cs="Calibri"/>
          <w:b w:val="0"/>
          <w:szCs w:val="24"/>
          <w:lang w:val="el-GR"/>
        </w:rPr>
        <w:t>4412/2016.</w:t>
      </w:r>
      <w:bookmarkEnd w:id="47"/>
      <w:bookmarkEnd w:id="48"/>
    </w:p>
    <w:p w14:paraId="1DA11FAC" w14:textId="77777777" w:rsidR="007E1864" w:rsidRDefault="008E60B5" w:rsidP="007E1864">
      <w:pPr>
        <w:pStyle w:val="3"/>
        <w:spacing w:before="0" w:after="0"/>
        <w:rPr>
          <w:rFonts w:ascii="Calibri" w:hAnsi="Calibri" w:cs="Calibri"/>
          <w:b w:val="0"/>
          <w:szCs w:val="24"/>
          <w:lang w:val="el-GR"/>
        </w:rPr>
      </w:pPr>
      <w:bookmarkStart w:id="49" w:name="_Toc45190397"/>
      <w:bookmarkStart w:id="50" w:name="_Toc45784099"/>
      <w:r w:rsidRPr="007E1864">
        <w:rPr>
          <w:rFonts w:ascii="Calibri" w:hAnsi="Calibri" w:cs="Calibri"/>
          <w:szCs w:val="24"/>
          <w:lang w:val="el-GR"/>
        </w:rPr>
        <w:t>2.2.2.8.</w:t>
      </w:r>
      <w:r w:rsidRPr="008E60B5">
        <w:rPr>
          <w:rFonts w:ascii="Calibri" w:hAnsi="Calibri" w:cs="Calibri"/>
          <w:b w:val="0"/>
          <w:szCs w:val="24"/>
          <w:lang w:val="el-GR"/>
        </w:rPr>
        <w:t xml:space="preserve"> Οικονομικός φορέας, στον οποίο έχει επιβληθεί, με την κοινή υπουργική απόφαση του άρθρου 74</w:t>
      </w:r>
      <w:bookmarkEnd w:id="49"/>
      <w:bookmarkEnd w:id="50"/>
      <w:r w:rsidRPr="008E60B5">
        <w:rPr>
          <w:rFonts w:ascii="Calibri" w:hAnsi="Calibri" w:cs="Calibri"/>
          <w:b w:val="0"/>
          <w:szCs w:val="24"/>
          <w:lang w:val="el-GR"/>
        </w:rPr>
        <w:t xml:space="preserve"> </w:t>
      </w:r>
    </w:p>
    <w:p w14:paraId="4948D78F" w14:textId="77777777" w:rsidR="007E1864" w:rsidRDefault="008E60B5" w:rsidP="007E1864">
      <w:pPr>
        <w:pStyle w:val="3"/>
        <w:spacing w:before="0" w:after="0"/>
        <w:rPr>
          <w:rFonts w:ascii="Calibri" w:hAnsi="Calibri" w:cs="Calibri"/>
          <w:b w:val="0"/>
          <w:szCs w:val="24"/>
          <w:lang w:val="el-GR"/>
        </w:rPr>
      </w:pPr>
      <w:bookmarkStart w:id="51" w:name="_Toc45190398"/>
      <w:bookmarkStart w:id="52" w:name="_Toc45784100"/>
      <w:r w:rsidRPr="008E60B5">
        <w:rPr>
          <w:rFonts w:ascii="Calibri" w:hAnsi="Calibri" w:cs="Calibri"/>
          <w:b w:val="0"/>
          <w:szCs w:val="24"/>
          <w:lang w:val="el-GR"/>
        </w:rPr>
        <w:t>του ν. 4412/2016, η ποινή του αποκλεισμού αποκλείεται αυτοδίκαια</w:t>
      </w:r>
      <w:r w:rsidR="007E1864">
        <w:rPr>
          <w:rFonts w:ascii="Calibri" w:hAnsi="Calibri" w:cs="Calibri"/>
          <w:b w:val="0"/>
          <w:szCs w:val="24"/>
          <w:lang w:val="el-GR"/>
        </w:rPr>
        <w:t xml:space="preserve"> και από την παρούσα διαδικασία</w:t>
      </w:r>
      <w:bookmarkEnd w:id="51"/>
      <w:bookmarkEnd w:id="52"/>
    </w:p>
    <w:p w14:paraId="0A826D22" w14:textId="77777777" w:rsidR="007E1864" w:rsidRDefault="008E60B5" w:rsidP="007E1864">
      <w:pPr>
        <w:pStyle w:val="3"/>
        <w:spacing w:before="0" w:after="0"/>
        <w:rPr>
          <w:rFonts w:ascii="Calibri" w:hAnsi="Calibri" w:cs="Calibri"/>
          <w:b w:val="0"/>
          <w:szCs w:val="24"/>
          <w:lang w:val="el-GR"/>
        </w:rPr>
      </w:pPr>
      <w:bookmarkStart w:id="53" w:name="_Toc45190399"/>
      <w:bookmarkStart w:id="54" w:name="_Toc45784101"/>
      <w:r w:rsidRPr="008E60B5">
        <w:rPr>
          <w:rFonts w:ascii="Calibri" w:hAnsi="Calibri" w:cs="Calibri"/>
          <w:b w:val="0"/>
          <w:szCs w:val="24"/>
          <w:lang w:val="el-GR"/>
        </w:rPr>
        <w:t>σύναψης της σύμβασης.</w:t>
      </w:r>
      <w:bookmarkEnd w:id="53"/>
      <w:bookmarkEnd w:id="54"/>
    </w:p>
    <w:p w14:paraId="48A15F35" w14:textId="77777777" w:rsidR="007E1864" w:rsidRDefault="007E1864" w:rsidP="007E1864">
      <w:pPr>
        <w:rPr>
          <w:b/>
          <w:lang w:val="el-GR"/>
        </w:rPr>
      </w:pPr>
    </w:p>
    <w:p w14:paraId="71CE5462" w14:textId="77777777" w:rsidR="007E1864" w:rsidRPr="007E1864" w:rsidRDefault="007E1864" w:rsidP="007E1864">
      <w:pPr>
        <w:rPr>
          <w:b/>
          <w:lang w:val="el-GR"/>
        </w:rPr>
      </w:pPr>
      <w:r w:rsidRPr="007E1864">
        <w:rPr>
          <w:b/>
          <w:lang w:val="el-GR"/>
        </w:rPr>
        <w:t xml:space="preserve">Κριτήρια Επιλογής </w:t>
      </w:r>
    </w:p>
    <w:p w14:paraId="13883588" w14:textId="77777777" w:rsidR="006D2695" w:rsidRPr="007E1864" w:rsidRDefault="006D2695" w:rsidP="007E1864">
      <w:pPr>
        <w:pStyle w:val="3"/>
        <w:spacing w:before="0" w:after="0"/>
        <w:rPr>
          <w:rFonts w:eastAsia="Calibri"/>
          <w:i/>
          <w:color w:val="000000"/>
          <w:lang w:val="el-GR"/>
        </w:rPr>
      </w:pPr>
      <w:bookmarkStart w:id="55" w:name="_Toc45784102"/>
      <w:r w:rsidRPr="007E1864">
        <w:rPr>
          <w:lang w:val="el-GR"/>
        </w:rPr>
        <w:t>2.2.</w:t>
      </w:r>
      <w:r w:rsidR="00FD6877" w:rsidRPr="007E1864">
        <w:rPr>
          <w:lang w:val="el-GR"/>
        </w:rPr>
        <w:t>3</w:t>
      </w:r>
      <w:r w:rsidRPr="007E1864">
        <w:rPr>
          <w:lang w:val="el-GR"/>
        </w:rPr>
        <w:tab/>
        <w:t>Καταλληλόλητα άσκησης επαγγελματικής δραστηριότητας</w:t>
      </w:r>
      <w:bookmarkEnd w:id="40"/>
      <w:bookmarkEnd w:id="55"/>
      <w:r w:rsidRPr="007E1864">
        <w:rPr>
          <w:lang w:val="el-GR"/>
        </w:rPr>
        <w:t xml:space="preserve"> </w:t>
      </w:r>
    </w:p>
    <w:p w14:paraId="6B7A54AE" w14:textId="77777777" w:rsidR="00873884" w:rsidRPr="007E1278" w:rsidRDefault="00873884" w:rsidP="00873884">
      <w:pPr>
        <w:pStyle w:val="3"/>
        <w:spacing w:before="0" w:after="0"/>
        <w:ind w:left="0" w:firstLine="0"/>
        <w:rPr>
          <w:rFonts w:ascii="Calibri" w:eastAsia="Calibri" w:hAnsi="Calibri" w:cs="Calibri"/>
          <w:b w:val="0"/>
          <w:color w:val="000000"/>
          <w:szCs w:val="24"/>
          <w:u w:val="single"/>
          <w:lang w:val="el-GR"/>
        </w:rPr>
      </w:pPr>
      <w:bookmarkStart w:id="56" w:name="_Toc45190401"/>
      <w:bookmarkStart w:id="57" w:name="_Toc45784103"/>
      <w:bookmarkStart w:id="58" w:name="_Toc492031018"/>
      <w:r w:rsidRPr="00873884">
        <w:rPr>
          <w:rFonts w:ascii="Calibri" w:eastAsia="Calibri" w:hAnsi="Calibri" w:cs="Calibri"/>
          <w:b w:val="0"/>
          <w:color w:val="000000"/>
          <w:szCs w:val="24"/>
          <w:lang w:val="el-GR"/>
        </w:rPr>
        <w:t xml:space="preserve">Οι οικονομικοί φορείς που συμμετέχουν στη διαδικασία σύναψης της παρούσας σύμβασης </w:t>
      </w:r>
      <w:r w:rsidRPr="007E1278">
        <w:rPr>
          <w:rFonts w:ascii="Calibri" w:eastAsia="Calibri" w:hAnsi="Calibri" w:cs="Calibri"/>
          <w:b w:val="0"/>
          <w:color w:val="000000"/>
          <w:szCs w:val="24"/>
          <w:u w:val="single"/>
          <w:lang w:val="el-GR"/>
        </w:rPr>
        <w:t>απαιτείται να</w:t>
      </w:r>
      <w:bookmarkEnd w:id="56"/>
      <w:bookmarkEnd w:id="57"/>
      <w:r w:rsidRPr="007E1278">
        <w:rPr>
          <w:rFonts w:ascii="Calibri" w:eastAsia="Calibri" w:hAnsi="Calibri" w:cs="Calibri"/>
          <w:b w:val="0"/>
          <w:color w:val="000000"/>
          <w:szCs w:val="24"/>
          <w:u w:val="single"/>
          <w:lang w:val="el-GR"/>
        </w:rPr>
        <w:t xml:space="preserve"> </w:t>
      </w:r>
    </w:p>
    <w:p w14:paraId="4F0F92D8" w14:textId="77777777" w:rsidR="007458E7" w:rsidRDefault="00873884" w:rsidP="00873884">
      <w:pPr>
        <w:pStyle w:val="3"/>
        <w:spacing w:before="0" w:after="0"/>
        <w:ind w:left="0" w:firstLine="0"/>
        <w:rPr>
          <w:rFonts w:ascii="Calibri" w:eastAsia="Calibri" w:hAnsi="Calibri" w:cs="Calibri"/>
          <w:b w:val="0"/>
          <w:color w:val="000000"/>
          <w:szCs w:val="24"/>
          <w:lang w:val="el-GR"/>
        </w:rPr>
      </w:pPr>
      <w:bookmarkStart w:id="59" w:name="_Toc45190402"/>
      <w:bookmarkStart w:id="60" w:name="_Toc45784104"/>
      <w:r w:rsidRPr="007E1278">
        <w:rPr>
          <w:rFonts w:ascii="Calibri" w:eastAsia="Calibri" w:hAnsi="Calibri" w:cs="Calibri"/>
          <w:b w:val="0"/>
          <w:color w:val="000000"/>
          <w:szCs w:val="24"/>
          <w:u w:val="single"/>
          <w:lang w:val="el-GR"/>
        </w:rPr>
        <w:t xml:space="preserve">ασκούν εμπορική ή βιομηχανική ή βιοτεχνική δραστηριότητα συναφή </w:t>
      </w:r>
      <w:r w:rsidR="00910FB9" w:rsidRPr="007E1278">
        <w:rPr>
          <w:rFonts w:ascii="Calibri" w:eastAsia="Calibri" w:hAnsi="Calibri" w:cs="Calibri"/>
          <w:b w:val="0"/>
          <w:color w:val="000000"/>
          <w:szCs w:val="24"/>
          <w:u w:val="single"/>
          <w:lang w:val="el-GR"/>
        </w:rPr>
        <w:t>με το αντικείμενο της προμήθειας.</w:t>
      </w:r>
      <w:bookmarkEnd w:id="59"/>
      <w:bookmarkEnd w:id="60"/>
      <w:r w:rsidRPr="00873884">
        <w:rPr>
          <w:rFonts w:ascii="Calibri" w:eastAsia="Calibri" w:hAnsi="Calibri" w:cs="Calibri"/>
          <w:b w:val="0"/>
          <w:color w:val="000000"/>
          <w:szCs w:val="24"/>
          <w:lang w:val="el-GR"/>
        </w:rPr>
        <w:t xml:space="preserve"> </w:t>
      </w:r>
    </w:p>
    <w:p w14:paraId="23813738" w14:textId="77777777" w:rsidR="007458E7" w:rsidRDefault="007458E7" w:rsidP="00873884">
      <w:pPr>
        <w:pStyle w:val="3"/>
        <w:spacing w:before="0" w:after="0"/>
        <w:ind w:left="0" w:firstLine="0"/>
        <w:rPr>
          <w:rFonts w:ascii="Calibri" w:eastAsia="Calibri" w:hAnsi="Calibri" w:cs="Calibri"/>
          <w:b w:val="0"/>
          <w:color w:val="000000"/>
          <w:szCs w:val="24"/>
          <w:lang w:val="el-GR"/>
        </w:rPr>
      </w:pPr>
    </w:p>
    <w:p w14:paraId="2F303583" w14:textId="77777777" w:rsidR="007458E7" w:rsidRDefault="00873884" w:rsidP="00873884">
      <w:pPr>
        <w:pStyle w:val="3"/>
        <w:spacing w:before="0" w:after="0"/>
        <w:ind w:left="0" w:firstLine="0"/>
        <w:rPr>
          <w:rFonts w:ascii="Calibri" w:eastAsia="Calibri" w:hAnsi="Calibri" w:cs="Calibri"/>
          <w:b w:val="0"/>
          <w:color w:val="000000"/>
          <w:szCs w:val="24"/>
          <w:lang w:val="el-GR"/>
        </w:rPr>
      </w:pPr>
      <w:bookmarkStart w:id="61" w:name="_Toc45190403"/>
      <w:bookmarkStart w:id="62" w:name="_Toc45784105"/>
      <w:r w:rsidRPr="00873884">
        <w:rPr>
          <w:rFonts w:ascii="Calibri" w:eastAsia="Calibri" w:hAnsi="Calibri" w:cs="Calibri"/>
          <w:b w:val="0"/>
          <w:color w:val="000000"/>
          <w:szCs w:val="24"/>
          <w:lang w:val="el-GR"/>
        </w:rPr>
        <w:t>Οι</w:t>
      </w:r>
      <w:r w:rsidR="00910FB9">
        <w:rPr>
          <w:rFonts w:ascii="Calibri" w:eastAsia="Calibri" w:hAnsi="Calibri" w:cs="Calibri"/>
          <w:b w:val="0"/>
          <w:color w:val="000000"/>
          <w:szCs w:val="24"/>
          <w:lang w:val="el-GR"/>
        </w:rPr>
        <w:t xml:space="preserve"> </w:t>
      </w:r>
      <w:r w:rsidRPr="00873884">
        <w:rPr>
          <w:rFonts w:ascii="Calibri" w:eastAsia="Calibri" w:hAnsi="Calibri" w:cs="Calibri"/>
          <w:b w:val="0"/>
          <w:color w:val="000000"/>
          <w:szCs w:val="24"/>
          <w:lang w:val="el-GR"/>
        </w:rPr>
        <w:t>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w:t>
      </w:r>
      <w:bookmarkEnd w:id="61"/>
      <w:bookmarkEnd w:id="62"/>
      <w:r w:rsidRPr="00873884">
        <w:rPr>
          <w:rFonts w:ascii="Calibri" w:eastAsia="Calibri" w:hAnsi="Calibri" w:cs="Calibri"/>
          <w:b w:val="0"/>
          <w:color w:val="000000"/>
          <w:szCs w:val="24"/>
          <w:lang w:val="el-GR"/>
        </w:rPr>
        <w:t xml:space="preserve"> </w:t>
      </w:r>
    </w:p>
    <w:p w14:paraId="6781B815" w14:textId="77777777" w:rsidR="007458E7" w:rsidRDefault="007458E7" w:rsidP="00873884">
      <w:pPr>
        <w:pStyle w:val="3"/>
        <w:spacing w:before="0" w:after="0"/>
        <w:ind w:left="0" w:firstLine="0"/>
        <w:rPr>
          <w:rFonts w:ascii="Calibri" w:eastAsia="Calibri" w:hAnsi="Calibri" w:cs="Calibri"/>
          <w:b w:val="0"/>
          <w:color w:val="000000"/>
          <w:szCs w:val="24"/>
          <w:lang w:val="el-GR"/>
        </w:rPr>
      </w:pPr>
    </w:p>
    <w:p w14:paraId="767FE121"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63" w:name="_Toc45190404"/>
      <w:bookmarkStart w:id="64" w:name="_Toc45784106"/>
      <w:r w:rsidRPr="00873884">
        <w:rPr>
          <w:rFonts w:ascii="Calibri" w:eastAsia="Calibri" w:hAnsi="Calibri" w:cs="Calibri"/>
          <w:b w:val="0"/>
          <w:color w:val="000000"/>
          <w:szCs w:val="24"/>
          <w:lang w:val="el-GR"/>
        </w:rPr>
        <w:t>Στην περίπτωση οικονομικών φορέων εγκατεστημένων σε κράτος μέλους του Ευρωπαϊκού</w:t>
      </w:r>
      <w:bookmarkEnd w:id="63"/>
      <w:bookmarkEnd w:id="64"/>
      <w:r w:rsidRPr="00873884">
        <w:rPr>
          <w:rFonts w:ascii="Calibri" w:eastAsia="Calibri" w:hAnsi="Calibri" w:cs="Calibri"/>
          <w:b w:val="0"/>
          <w:color w:val="000000"/>
          <w:szCs w:val="24"/>
          <w:lang w:val="el-GR"/>
        </w:rPr>
        <w:t xml:space="preserve"> </w:t>
      </w:r>
    </w:p>
    <w:p w14:paraId="22ECB796"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65" w:name="_Toc45190405"/>
      <w:bookmarkStart w:id="66" w:name="_Toc45784107"/>
      <w:r w:rsidRPr="00873884">
        <w:rPr>
          <w:rFonts w:ascii="Calibri" w:eastAsia="Calibri" w:hAnsi="Calibri" w:cs="Calibri"/>
          <w:b w:val="0"/>
          <w:color w:val="000000"/>
          <w:szCs w:val="24"/>
          <w:lang w:val="el-GR"/>
        </w:rPr>
        <w:t>Οικονομικού Χώρου (Ε.Ο.Χ) ή σε τρίτες χώρες που προσχωρήσει στη ΣΔΣ, ή σε τρίτες χώρες που δεν</w:t>
      </w:r>
      <w:bookmarkEnd w:id="65"/>
      <w:bookmarkEnd w:id="66"/>
    </w:p>
    <w:p w14:paraId="6E4BAE10" w14:textId="77777777" w:rsidR="00873884" w:rsidRDefault="00873884" w:rsidP="00873884">
      <w:pPr>
        <w:pStyle w:val="3"/>
        <w:spacing w:before="0" w:after="0"/>
        <w:ind w:left="0" w:firstLine="0"/>
        <w:rPr>
          <w:rFonts w:ascii="Calibri" w:eastAsia="Calibri" w:hAnsi="Calibri" w:cs="Calibri"/>
          <w:b w:val="0"/>
          <w:color w:val="000000"/>
          <w:szCs w:val="24"/>
          <w:lang w:val="el-GR"/>
        </w:rPr>
      </w:pPr>
      <w:r w:rsidRPr="00873884">
        <w:rPr>
          <w:rFonts w:ascii="Calibri" w:eastAsia="Calibri" w:hAnsi="Calibri" w:cs="Calibri"/>
          <w:b w:val="0"/>
          <w:color w:val="000000"/>
          <w:szCs w:val="24"/>
          <w:lang w:val="el-GR"/>
        </w:rPr>
        <w:t xml:space="preserve"> </w:t>
      </w:r>
      <w:bookmarkStart w:id="67" w:name="_Toc45190406"/>
      <w:bookmarkStart w:id="68" w:name="_Toc45784108"/>
      <w:r w:rsidRPr="00873884">
        <w:rPr>
          <w:rFonts w:ascii="Calibri" w:eastAsia="Calibri" w:hAnsi="Calibri" w:cs="Calibri"/>
          <w:b w:val="0"/>
          <w:color w:val="000000"/>
          <w:szCs w:val="24"/>
          <w:lang w:val="el-GR"/>
        </w:rPr>
        <w:t>εμπίπτουν στην προηγούμενη περίπτωση και έχουν συνάψει διμερείς ή πολυμερείς συμφωνίες με την</w:t>
      </w:r>
      <w:bookmarkEnd w:id="67"/>
      <w:bookmarkEnd w:id="68"/>
      <w:r w:rsidRPr="00873884">
        <w:rPr>
          <w:rFonts w:ascii="Calibri" w:eastAsia="Calibri" w:hAnsi="Calibri" w:cs="Calibri"/>
          <w:b w:val="0"/>
          <w:color w:val="000000"/>
          <w:szCs w:val="24"/>
          <w:lang w:val="el-GR"/>
        </w:rPr>
        <w:t xml:space="preserve"> </w:t>
      </w:r>
    </w:p>
    <w:p w14:paraId="68617AF8"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69" w:name="_Toc45190407"/>
      <w:bookmarkStart w:id="70" w:name="_Toc45784109"/>
      <w:r w:rsidRPr="00873884">
        <w:rPr>
          <w:rFonts w:ascii="Calibri" w:eastAsia="Calibri" w:hAnsi="Calibri" w:cs="Calibri"/>
          <w:b w:val="0"/>
          <w:color w:val="000000"/>
          <w:szCs w:val="24"/>
          <w:lang w:val="el-GR"/>
        </w:rPr>
        <w:t>Ένωση σε θέματα διαδικασιών ανάθεσης δημοσίων συμβάσεων, απαιτείται να είναι εγγεγραμμένοι</w:t>
      </w:r>
      <w:bookmarkEnd w:id="69"/>
      <w:bookmarkEnd w:id="70"/>
      <w:r w:rsidRPr="00873884">
        <w:rPr>
          <w:rFonts w:ascii="Calibri" w:eastAsia="Calibri" w:hAnsi="Calibri" w:cs="Calibri"/>
          <w:b w:val="0"/>
          <w:color w:val="000000"/>
          <w:szCs w:val="24"/>
          <w:lang w:val="el-GR"/>
        </w:rPr>
        <w:t xml:space="preserve"> </w:t>
      </w:r>
    </w:p>
    <w:p w14:paraId="7EB7704E"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71" w:name="_Toc45190408"/>
      <w:bookmarkStart w:id="72" w:name="_Toc45784110"/>
      <w:r w:rsidRPr="00873884">
        <w:rPr>
          <w:rFonts w:ascii="Calibri" w:eastAsia="Calibri" w:hAnsi="Calibri" w:cs="Calibri"/>
          <w:b w:val="0"/>
          <w:color w:val="000000"/>
          <w:szCs w:val="24"/>
          <w:lang w:val="el-GR"/>
        </w:rPr>
        <w:t>σε αντίστοιχα επαγγελματικά ή εμπορικά μητρώα. Οι εγκατεστημένοι στην Ελλάδα οικονομικοί φορείς</w:t>
      </w:r>
      <w:bookmarkEnd w:id="71"/>
      <w:bookmarkEnd w:id="72"/>
    </w:p>
    <w:p w14:paraId="5E5C55F9" w14:textId="77777777" w:rsidR="00873884" w:rsidRDefault="00873884" w:rsidP="00873884">
      <w:pPr>
        <w:pStyle w:val="3"/>
        <w:spacing w:before="0" w:after="0"/>
        <w:ind w:left="0" w:firstLine="0"/>
        <w:rPr>
          <w:rFonts w:ascii="Calibri" w:eastAsia="Calibri" w:hAnsi="Calibri" w:cs="Calibri"/>
          <w:b w:val="0"/>
          <w:color w:val="000000"/>
          <w:szCs w:val="24"/>
          <w:lang w:val="el-GR"/>
        </w:rPr>
      </w:pPr>
      <w:r w:rsidRPr="00873884">
        <w:rPr>
          <w:rFonts w:ascii="Calibri" w:eastAsia="Calibri" w:hAnsi="Calibri" w:cs="Calibri"/>
          <w:b w:val="0"/>
          <w:color w:val="000000"/>
          <w:szCs w:val="24"/>
          <w:lang w:val="el-GR"/>
        </w:rPr>
        <w:t xml:space="preserve"> </w:t>
      </w:r>
      <w:bookmarkStart w:id="73" w:name="_Toc45190409"/>
      <w:bookmarkStart w:id="74" w:name="_Toc45784111"/>
      <w:r w:rsidRPr="00873884">
        <w:rPr>
          <w:rFonts w:ascii="Calibri" w:eastAsia="Calibri" w:hAnsi="Calibri" w:cs="Calibri"/>
          <w:b w:val="0"/>
          <w:color w:val="000000"/>
          <w:szCs w:val="24"/>
          <w:lang w:val="el-GR"/>
        </w:rPr>
        <w:t>απαιτείται να είναι εγγεγραμμένοι στο Βιοτεχνικό ή Εμπορικό ή Βιομηχανικό Επιμελητήριο ή στο Μητρώο</w:t>
      </w:r>
      <w:bookmarkEnd w:id="73"/>
      <w:bookmarkEnd w:id="74"/>
      <w:r w:rsidRPr="00873884">
        <w:rPr>
          <w:rFonts w:ascii="Calibri" w:eastAsia="Calibri" w:hAnsi="Calibri" w:cs="Calibri"/>
          <w:b w:val="0"/>
          <w:color w:val="000000"/>
          <w:szCs w:val="24"/>
          <w:lang w:val="el-GR"/>
        </w:rPr>
        <w:t xml:space="preserve"> </w:t>
      </w:r>
    </w:p>
    <w:p w14:paraId="175B1231"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75" w:name="_Toc45190410"/>
      <w:bookmarkStart w:id="76" w:name="_Toc45784112"/>
      <w:r w:rsidRPr="00873884">
        <w:rPr>
          <w:rFonts w:ascii="Calibri" w:eastAsia="Calibri" w:hAnsi="Calibri" w:cs="Calibri"/>
          <w:b w:val="0"/>
          <w:color w:val="000000"/>
          <w:szCs w:val="24"/>
          <w:lang w:val="el-GR"/>
        </w:rPr>
        <w:t xml:space="preserve">Κατασκευαστών </w:t>
      </w:r>
      <w:r>
        <w:rPr>
          <w:rFonts w:ascii="Calibri" w:eastAsia="Calibri" w:hAnsi="Calibri" w:cs="Calibri"/>
          <w:b w:val="0"/>
          <w:color w:val="000000"/>
          <w:szCs w:val="24"/>
          <w:lang w:val="el-GR"/>
        </w:rPr>
        <w:t>Αμυντικού Υλικού.</w:t>
      </w:r>
      <w:bookmarkEnd w:id="75"/>
      <w:bookmarkEnd w:id="76"/>
    </w:p>
    <w:p w14:paraId="1BD5A863" w14:textId="77777777" w:rsidR="006D2695" w:rsidRDefault="006D2695">
      <w:pPr>
        <w:pStyle w:val="3"/>
        <w:rPr>
          <w:szCs w:val="22"/>
          <w:lang w:val="el-GR"/>
        </w:rPr>
      </w:pPr>
      <w:bookmarkStart w:id="77" w:name="_Toc45784113"/>
      <w:r>
        <w:rPr>
          <w:lang w:val="el-GR"/>
        </w:rPr>
        <w:t>2.2.</w:t>
      </w:r>
      <w:r w:rsidR="00C007B5">
        <w:rPr>
          <w:lang w:val="el-GR"/>
        </w:rPr>
        <w:t>4</w:t>
      </w:r>
      <w:r>
        <w:rPr>
          <w:lang w:val="el-GR"/>
        </w:rPr>
        <w:tab/>
        <w:t>Οικονομική και χρηματοοικονομική επάρκεια</w:t>
      </w:r>
      <w:bookmarkEnd w:id="58"/>
      <w:bookmarkEnd w:id="77"/>
      <w:r>
        <w:rPr>
          <w:lang w:val="el-GR"/>
        </w:rPr>
        <w:t xml:space="preserve"> </w:t>
      </w:r>
    </w:p>
    <w:p w14:paraId="6EA9957C" w14:textId="77777777" w:rsidR="005F4815" w:rsidRDefault="006D2695" w:rsidP="00DB72B1">
      <w:pPr>
        <w:rPr>
          <w:b/>
          <w:bCs/>
          <w:szCs w:val="22"/>
          <w:lang w:val="el-GR"/>
        </w:rPr>
      </w:pPr>
      <w:r>
        <w:rPr>
          <w:szCs w:val="22"/>
          <w:lang w:val="el-GR"/>
        </w:rPr>
        <w:t>Όσον αφορά την οικονομική και χρηματοοικονομική επάρκεια για την παρούσα διαδικασία σύναψης σύμβασης,</w:t>
      </w:r>
      <w:r w:rsidR="00A153A6">
        <w:rPr>
          <w:szCs w:val="22"/>
          <w:lang w:val="el-GR"/>
        </w:rPr>
        <w:t xml:space="preserve"> </w:t>
      </w:r>
      <w:r w:rsidR="00C907E2" w:rsidRPr="00C907E2">
        <w:rPr>
          <w:szCs w:val="22"/>
          <w:lang w:val="el-GR"/>
        </w:rPr>
        <w:t xml:space="preserve"> </w:t>
      </w:r>
      <w:r w:rsidR="00C907E2" w:rsidRPr="00C907E2">
        <w:rPr>
          <w:szCs w:val="22"/>
          <w:u w:val="single"/>
          <w:lang w:val="el-GR"/>
        </w:rPr>
        <w:t xml:space="preserve">δεν </w:t>
      </w:r>
      <w:r w:rsidR="00A153A6" w:rsidRPr="00C907E2">
        <w:rPr>
          <w:szCs w:val="22"/>
          <w:u w:val="single"/>
          <w:lang w:val="el-GR"/>
        </w:rPr>
        <w:t xml:space="preserve">απαιτείται να </w:t>
      </w:r>
      <w:r w:rsidR="00C907E2" w:rsidRPr="00C907E2">
        <w:rPr>
          <w:szCs w:val="22"/>
          <w:u w:val="single"/>
          <w:lang w:val="el-GR"/>
        </w:rPr>
        <w:t>προσκομίσουν κάποιο στοιχείο</w:t>
      </w:r>
      <w:r w:rsidR="00A153A6">
        <w:rPr>
          <w:szCs w:val="22"/>
          <w:lang w:val="el-GR"/>
        </w:rPr>
        <w:t>.</w:t>
      </w:r>
    </w:p>
    <w:p w14:paraId="7AD8A6BC" w14:textId="77777777" w:rsidR="006D2695" w:rsidRDefault="006D2695">
      <w:pPr>
        <w:pStyle w:val="3"/>
        <w:rPr>
          <w:lang w:val="el-GR"/>
        </w:rPr>
      </w:pPr>
      <w:bookmarkStart w:id="78" w:name="_Toc492031019"/>
      <w:bookmarkStart w:id="79" w:name="_Toc45784114"/>
      <w:r>
        <w:rPr>
          <w:lang w:val="el-GR"/>
        </w:rPr>
        <w:lastRenderedPageBreak/>
        <w:t>2.2.</w:t>
      </w:r>
      <w:r w:rsidR="005F4815">
        <w:rPr>
          <w:lang w:val="el-GR"/>
        </w:rPr>
        <w:t>5</w:t>
      </w:r>
      <w:r>
        <w:rPr>
          <w:lang w:val="el-GR"/>
        </w:rPr>
        <w:tab/>
        <w:t>Τεχνική και επαγγελματική ικανότητα</w:t>
      </w:r>
      <w:bookmarkEnd w:id="78"/>
      <w:bookmarkEnd w:id="79"/>
      <w:r>
        <w:rPr>
          <w:lang w:val="el-GR"/>
        </w:rPr>
        <w:t xml:space="preserve"> </w:t>
      </w:r>
    </w:p>
    <w:p w14:paraId="648181B1" w14:textId="77777777" w:rsidR="00A153A6" w:rsidRDefault="006D2695">
      <w:pPr>
        <w:rPr>
          <w:szCs w:val="22"/>
          <w:lang w:val="el-GR"/>
        </w:rPr>
      </w:pPr>
      <w:r>
        <w:rPr>
          <w:lang w:val="el-GR"/>
        </w:rPr>
        <w:t>Όσον αφορά στην τεχνική και επαγγελματική ικανότητα για την παρούσα διαδικασία σύναψης σύμβασης, οι οικονομικοί φορείς</w:t>
      </w:r>
      <w:r w:rsidR="00C907E2">
        <w:rPr>
          <w:lang w:val="el-GR"/>
        </w:rPr>
        <w:t>,</w:t>
      </w:r>
      <w:r>
        <w:rPr>
          <w:szCs w:val="22"/>
          <w:lang w:val="el-GR"/>
        </w:rPr>
        <w:t xml:space="preserve"> </w:t>
      </w:r>
      <w:r w:rsidR="00C907E2" w:rsidRPr="00C907E2">
        <w:rPr>
          <w:szCs w:val="22"/>
          <w:u w:val="single"/>
          <w:lang w:val="el-GR"/>
        </w:rPr>
        <w:t xml:space="preserve">δεν </w:t>
      </w:r>
      <w:r w:rsidRPr="00C907E2">
        <w:rPr>
          <w:szCs w:val="22"/>
          <w:u w:val="single"/>
          <w:lang w:val="el-GR"/>
        </w:rPr>
        <w:t>απαιτείται</w:t>
      </w:r>
      <w:r w:rsidR="00C907E2" w:rsidRPr="00C907E2">
        <w:rPr>
          <w:u w:val="single"/>
          <w:lang w:val="el-GR"/>
        </w:rPr>
        <w:t xml:space="preserve"> </w:t>
      </w:r>
      <w:r w:rsidR="00C907E2" w:rsidRPr="00C907E2">
        <w:rPr>
          <w:szCs w:val="22"/>
          <w:u w:val="single"/>
          <w:lang w:val="el-GR"/>
        </w:rPr>
        <w:t>να προσκομίσουν κάποιο στοιχείο.</w:t>
      </w:r>
    </w:p>
    <w:p w14:paraId="575945D5" w14:textId="77777777" w:rsidR="006D2695" w:rsidRDefault="006D2695">
      <w:pPr>
        <w:pStyle w:val="3"/>
        <w:rPr>
          <w:lang w:val="el-GR"/>
        </w:rPr>
      </w:pPr>
      <w:bookmarkStart w:id="80" w:name="_Toc492031020"/>
      <w:bookmarkStart w:id="81" w:name="_Toc45784115"/>
      <w:r>
        <w:rPr>
          <w:lang w:val="el-GR"/>
        </w:rPr>
        <w:t>2.2.</w:t>
      </w:r>
      <w:r w:rsidR="005F4815">
        <w:rPr>
          <w:lang w:val="el-GR"/>
        </w:rPr>
        <w:t>6</w:t>
      </w:r>
      <w:r>
        <w:rPr>
          <w:lang w:val="el-GR"/>
        </w:rPr>
        <w:tab/>
        <w:t>Πρότυπα διασφάλισης ποιότητας και πρότυπα περιβαλλοντικής διαχείρισης</w:t>
      </w:r>
      <w:bookmarkEnd w:id="80"/>
      <w:bookmarkEnd w:id="81"/>
      <w:r>
        <w:rPr>
          <w:lang w:val="el-GR"/>
        </w:rPr>
        <w:t xml:space="preserve"> </w:t>
      </w:r>
    </w:p>
    <w:p w14:paraId="16D8D0C0" w14:textId="77777777" w:rsidR="00C00358" w:rsidRPr="008A57C9" w:rsidRDefault="00304BAA" w:rsidP="008A57C9">
      <w:pPr>
        <w:rPr>
          <w:rFonts w:asciiTheme="minorHAnsi" w:hAnsiTheme="minorHAnsi" w:cstheme="minorHAnsi"/>
          <w:u w:val="single"/>
          <w:lang w:val="el-GR"/>
        </w:rPr>
      </w:pPr>
      <w:r w:rsidRPr="00304BAA">
        <w:rPr>
          <w:lang w:val="el-GR"/>
        </w:rPr>
        <w:t xml:space="preserve">Οι οικονομικοί φορείς για την παρούσα διαδικασία σύναψης σύμβασης </w:t>
      </w:r>
      <w:bookmarkStart w:id="82" w:name="_Toc492031021"/>
      <w:r w:rsidR="008A57C9">
        <w:rPr>
          <w:lang w:val="el-GR"/>
        </w:rPr>
        <w:t xml:space="preserve"> </w:t>
      </w:r>
      <w:r w:rsidR="00C00358" w:rsidRPr="008A57C9">
        <w:rPr>
          <w:rFonts w:asciiTheme="minorHAnsi" w:hAnsiTheme="minorHAnsi" w:cstheme="minorHAnsi"/>
          <w:u w:val="single"/>
          <w:lang w:val="el-GR"/>
        </w:rPr>
        <w:t>δεν απαιτείται να προσκομίσουν κάποιο στοιχείο.</w:t>
      </w:r>
    </w:p>
    <w:p w14:paraId="16CD1D76" w14:textId="77777777" w:rsidR="006D2695" w:rsidRDefault="006D2695">
      <w:pPr>
        <w:pStyle w:val="4"/>
        <w:ind w:left="567" w:hanging="567"/>
        <w:rPr>
          <w:i/>
          <w:color w:val="5B9BD5"/>
          <w:lang w:val="el-GR"/>
        </w:rPr>
      </w:pPr>
      <w:bookmarkStart w:id="83" w:name="_Toc492031022"/>
      <w:bookmarkEnd w:id="82"/>
      <w:r>
        <w:rPr>
          <w:lang w:val="el-GR"/>
        </w:rPr>
        <w:t>2.2.</w:t>
      </w:r>
      <w:r w:rsidR="005F4815">
        <w:rPr>
          <w:lang w:val="el-GR"/>
        </w:rPr>
        <w:t>7</w:t>
      </w:r>
      <w:r>
        <w:rPr>
          <w:lang w:val="el-GR"/>
        </w:rPr>
        <w:tab/>
        <w:t>Προκαταρκτική απόδειξη κατά την υποβολή προσφορών</w:t>
      </w:r>
      <w:bookmarkEnd w:id="83"/>
      <w:r>
        <w:rPr>
          <w:lang w:val="el-GR"/>
        </w:rPr>
        <w:t xml:space="preserve"> </w:t>
      </w:r>
    </w:p>
    <w:p w14:paraId="55EFE4D3" w14:textId="6C43EB12" w:rsidR="006D2695" w:rsidRDefault="0053569D" w:rsidP="00C33A9B">
      <w:pPr>
        <w:rPr>
          <w:lang w:val="el-GR"/>
        </w:rPr>
      </w:pPr>
      <w:r w:rsidDel="0053569D">
        <w:rPr>
          <w:rFonts w:eastAsia="Calibri"/>
          <w:lang w:val="el-GR"/>
        </w:rPr>
        <w:t xml:space="preserve"> </w:t>
      </w:r>
      <w:r w:rsidR="006D2695">
        <w:rPr>
          <w:lang w:val="el-GR"/>
        </w:rPr>
        <w:t>Προς προκαταρκτική απόδειξη ότι οι προσφέροντες οικονομικοί φορείς: α) δεν βρίσκονται σε μία από τις καταστάσεις της παραγράφου 2.2.</w:t>
      </w:r>
      <w:r>
        <w:rPr>
          <w:lang w:val="el-GR"/>
        </w:rPr>
        <w:t xml:space="preserve">2 </w:t>
      </w:r>
      <w:r w:rsidR="006D2695">
        <w:rPr>
          <w:lang w:val="el-GR"/>
        </w:rPr>
        <w:t xml:space="preserve">και β) πληρούν τα σχετικά κριτήρια επιλογής των παραγράφων </w:t>
      </w:r>
      <w:r w:rsidR="006D2695" w:rsidRPr="00CE7E8F">
        <w:rPr>
          <w:lang w:val="el-GR"/>
        </w:rPr>
        <w:t>2.2.</w:t>
      </w:r>
      <w:r w:rsidR="00CE7E8F" w:rsidRPr="00CE7E8F">
        <w:rPr>
          <w:lang w:val="el-GR"/>
        </w:rPr>
        <w:t>3</w:t>
      </w:r>
      <w:r w:rsidR="006D2695" w:rsidRPr="00CE7E8F">
        <w:rPr>
          <w:lang w:val="el-GR"/>
        </w:rPr>
        <w:t>, 2.2.</w:t>
      </w:r>
      <w:r w:rsidR="00CE7E8F" w:rsidRPr="00CE7E8F">
        <w:rPr>
          <w:lang w:val="el-GR"/>
        </w:rPr>
        <w:t>4</w:t>
      </w:r>
      <w:r w:rsidR="006D2695" w:rsidRPr="00CE7E8F">
        <w:rPr>
          <w:lang w:val="el-GR"/>
        </w:rPr>
        <w:t>, 2.2.</w:t>
      </w:r>
      <w:r w:rsidR="00CE7E8F" w:rsidRPr="00CE7E8F">
        <w:rPr>
          <w:lang w:val="el-GR"/>
        </w:rPr>
        <w:t xml:space="preserve">5 </w:t>
      </w:r>
      <w:r w:rsidR="006D2695" w:rsidRPr="00CE7E8F">
        <w:rPr>
          <w:lang w:val="el-GR"/>
        </w:rPr>
        <w:t>και 2.2.</w:t>
      </w:r>
      <w:r w:rsidR="00CE7E8F" w:rsidRPr="00CE7E8F">
        <w:rPr>
          <w:lang w:val="el-GR"/>
        </w:rPr>
        <w:t xml:space="preserve">6 </w:t>
      </w:r>
      <w:r w:rsidR="006D2695" w:rsidRPr="00CE7E8F">
        <w:rPr>
          <w:lang w:val="el-GR"/>
        </w:rPr>
        <w:t>της παρούσης, προσκομίζουν κατά την υποβολή της προσφοράς του</w:t>
      </w:r>
      <w:r w:rsidR="006D2695">
        <w:rPr>
          <w:lang w:val="el-GR"/>
        </w:rPr>
        <w:t xml:space="preserve">ς </w:t>
      </w:r>
      <w:r w:rsidR="006D2695">
        <w:rPr>
          <w:u w:val="single"/>
          <w:lang w:val="el-GR"/>
        </w:rPr>
        <w:t>ως δικαιολογητικό συμμετοχής</w:t>
      </w:r>
      <w:r w:rsidR="006D2695">
        <w:rPr>
          <w:lang w:val="el-GR"/>
        </w:rPr>
        <w:t xml:space="preserve">, το προβλεπόμενο από το άρθρο 79 παρ. 4 του ν. 4412/2016 </w:t>
      </w:r>
      <w:r w:rsidR="00041A6C" w:rsidRPr="00041A6C">
        <w:rPr>
          <w:lang w:val="el-GR"/>
        </w:rPr>
        <w:t xml:space="preserve">Ευρωπαϊκό Ενιαίο Έγγραφο Σύμβασης (Ε.Ε.Ε.Σ.) </w:t>
      </w:r>
      <w:r w:rsidR="006D2695" w:rsidRPr="008A5C00">
        <w:rPr>
          <w:lang w:val="el-GR"/>
        </w:rPr>
        <w:t>(Β/3698/16-11-2016), σύμφωνα με το επισυναπτόμενο στην παρούσα Παράρτημα</w:t>
      </w:r>
      <w:r w:rsidRPr="008A5C00">
        <w:rPr>
          <w:lang w:val="el-GR"/>
        </w:rPr>
        <w:t xml:space="preserve"> ΙΙ</w:t>
      </w:r>
      <w:r w:rsidR="00CE7E8F" w:rsidRPr="008A5C00">
        <w:rPr>
          <w:lang w:val="el-GR"/>
        </w:rPr>
        <w:t>Ι</w:t>
      </w:r>
      <w:r w:rsidR="006D2695" w:rsidRPr="008A5C00">
        <w:rPr>
          <w:i/>
          <w:color w:val="5B9BD5"/>
          <w:lang w:val="el-GR"/>
        </w:rPr>
        <w:t>,</w:t>
      </w:r>
      <w:r w:rsidR="006D2695" w:rsidRPr="008A5C00">
        <w:rPr>
          <w:lang w:val="el-GR"/>
        </w:rPr>
        <w:t>,</w:t>
      </w:r>
      <w:r w:rsidR="006D2695">
        <w:rPr>
          <w:lang w:val="el-GR"/>
        </w:rPr>
        <w:t xml:space="preserve"> το οποίο αποτελεί ενημερωμένη υπεύθυνη δήλωση, με τις συνέπειες του ν. 1599/1986.</w:t>
      </w:r>
    </w:p>
    <w:p w14:paraId="6F2A4BE4" w14:textId="7457E155" w:rsidR="006D2695" w:rsidRDefault="006D2695">
      <w:pPr>
        <w:rPr>
          <w:i/>
          <w:color w:val="5B9BD5"/>
          <w:lang w:val="el-GR"/>
        </w:rPr>
      </w:pPr>
      <w:r>
        <w:rPr>
          <w:lang w:val="el-GR"/>
        </w:rPr>
        <w:t xml:space="preserve">Το </w:t>
      </w:r>
      <w:r w:rsidR="00041A6C">
        <w:rPr>
          <w:lang w:val="el-GR"/>
        </w:rPr>
        <w:t>Ε.Ε.Ε.Σ.</w:t>
      </w:r>
      <w:r>
        <w:rPr>
          <w:lang w:val="el-GR"/>
        </w:rPr>
        <w:t xml:space="preserve">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w:t>
      </w:r>
      <w:r w:rsidR="00041A6C">
        <w:rPr>
          <w:lang w:val="el-GR"/>
        </w:rPr>
        <w:t>Ε.Ε.Ε.Σ.</w:t>
      </w:r>
      <w:r>
        <w:rPr>
          <w:lang w:val="el-GR"/>
        </w:rPr>
        <w:t xml:space="preserve"> σε επεξεργάσιμη μορφή είναι αναρτημένο στην ιστοσελίδα της ΕΑΑΔΗΣΥ (</w:t>
      </w:r>
      <w:hyperlink r:id="rId11" w:history="1">
        <w:r>
          <w:rPr>
            <w:rStyle w:val="-"/>
            <w:color w:val="auto"/>
            <w:lang w:val="el-GR"/>
          </w:rPr>
          <w:t>www.eaadhsy.gr</w:t>
        </w:r>
      </w:hyperlink>
      <w:r>
        <w:rPr>
          <w:lang w:val="el-GR"/>
        </w:rPr>
        <w:t xml:space="preserve"> ) και (</w:t>
      </w:r>
      <w:hyperlink r:id="rId12" w:history="1">
        <w:r>
          <w:rPr>
            <w:rStyle w:val="-"/>
            <w:color w:val="auto"/>
            <w:lang w:val="el-GR"/>
          </w:rPr>
          <w:t>www.hsppa.gr</w:t>
        </w:r>
      </w:hyperlink>
      <w:r>
        <w:rPr>
          <w:lang w:val="el-GR"/>
        </w:rPr>
        <w:t xml:space="preserve"> )</w:t>
      </w:r>
      <w:r>
        <w:rPr>
          <w:i/>
          <w:color w:val="5B9BD5"/>
          <w:lang w:val="el-GR"/>
        </w:rPr>
        <w:t>.</w:t>
      </w:r>
    </w:p>
    <w:p w14:paraId="44AE507B" w14:textId="2554B11E" w:rsidR="00F12564" w:rsidRPr="00F12564" w:rsidRDefault="00F12564" w:rsidP="00F12564">
      <w:pPr>
        <w:pStyle w:val="Web"/>
        <w:shd w:val="clear" w:color="auto" w:fill="FFFFFF"/>
        <w:spacing w:after="0"/>
        <w:rPr>
          <w:rFonts w:ascii="Calibri" w:hAnsi="Calibri" w:cs="Calibri"/>
          <w:color w:val="000000"/>
          <w:sz w:val="22"/>
          <w:szCs w:val="22"/>
        </w:rPr>
      </w:pPr>
      <w:r w:rsidRPr="00F12564">
        <w:rPr>
          <w:rFonts w:ascii="Calibri" w:hAnsi="Calibri" w:cs="Calibri"/>
          <w:color w:val="000000"/>
          <w:sz w:val="22"/>
          <w:szCs w:val="22"/>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w:t>
      </w:r>
      <w:r w:rsidR="00041A6C" w:rsidRPr="00041A6C">
        <w:rPr>
          <w:rFonts w:ascii="Calibri" w:hAnsi="Calibri" w:cs="Calibri"/>
          <w:color w:val="000000"/>
          <w:sz w:val="22"/>
          <w:szCs w:val="22"/>
        </w:rPr>
        <w:t>Ευρωπαϊκό Ενιαίο Έγγραφο Σύμβασης (Ε.Ε.Ε.Σ.)</w:t>
      </w:r>
      <w:r w:rsidRPr="00F12564">
        <w:rPr>
          <w:rFonts w:ascii="Calibri" w:hAnsi="Calibri" w:cs="Calibri"/>
          <w:color w:val="000000"/>
          <w:sz w:val="22"/>
          <w:szCs w:val="22"/>
        </w:rPr>
        <w:t xml:space="preserve">,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6E5252D3" w14:textId="77777777" w:rsidR="00F12564" w:rsidRPr="00F12564" w:rsidRDefault="00F12564" w:rsidP="00F12564">
      <w:pPr>
        <w:pStyle w:val="Web"/>
        <w:shd w:val="clear" w:color="auto" w:fill="FFFFFF"/>
        <w:spacing w:after="0"/>
        <w:rPr>
          <w:rFonts w:ascii="Calibri" w:hAnsi="Calibri" w:cs="Calibri"/>
          <w:color w:val="000000"/>
          <w:sz w:val="22"/>
          <w:szCs w:val="22"/>
        </w:rPr>
      </w:pPr>
      <w:r w:rsidRPr="00F12564">
        <w:rPr>
          <w:rFonts w:ascii="Calibri" w:hAnsi="Calibri" w:cs="Calibri"/>
          <w:color w:val="000000"/>
          <w:sz w:val="22"/>
          <w:szCs w:val="22"/>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740682E" w14:textId="1651761E" w:rsidR="00F12564" w:rsidRPr="00F12564" w:rsidRDefault="00F12564" w:rsidP="00F12564">
      <w:pPr>
        <w:pStyle w:val="Web"/>
        <w:shd w:val="clear" w:color="auto" w:fill="FFFFFF"/>
        <w:spacing w:after="0"/>
        <w:rPr>
          <w:rFonts w:ascii="Calibri" w:hAnsi="Calibri" w:cs="Calibri"/>
          <w:color w:val="000000"/>
          <w:sz w:val="22"/>
          <w:szCs w:val="22"/>
        </w:rPr>
      </w:pPr>
      <w:r w:rsidRPr="00F12564">
        <w:rPr>
          <w:rFonts w:ascii="Calibri" w:hAnsi="Calibri" w:cs="Calibri"/>
          <w:color w:val="000000"/>
          <w:sz w:val="22"/>
          <w:szCs w:val="22"/>
        </w:rPr>
        <w:t xml:space="preserve">Στην περίπτωση υποβολής προσφοράς από ένωση οικονομικών φορέων, το </w:t>
      </w:r>
      <w:r w:rsidR="00677EDB" w:rsidRPr="00677EDB">
        <w:rPr>
          <w:rFonts w:ascii="Calibri" w:hAnsi="Calibri" w:cs="Calibri"/>
          <w:color w:val="000000"/>
          <w:sz w:val="22"/>
          <w:szCs w:val="22"/>
        </w:rPr>
        <w:t>Ευρωπαϊκό Ενιαίο Έγγραφο Σύμβασης (Ε.Ε.Ε.Σ.)</w:t>
      </w:r>
      <w:r w:rsidRPr="00F12564">
        <w:rPr>
          <w:rFonts w:ascii="Calibri" w:hAnsi="Calibri" w:cs="Calibri"/>
          <w:color w:val="000000"/>
          <w:sz w:val="22"/>
          <w:szCs w:val="22"/>
        </w:rPr>
        <w:t>, υποβάλλεται χωριστά από κάθε μέλος της ένωσης.</w:t>
      </w:r>
    </w:p>
    <w:p w14:paraId="2CE98C8C" w14:textId="2DBBC6E8" w:rsidR="00F12564" w:rsidRDefault="00F12564" w:rsidP="00F12564">
      <w:pPr>
        <w:pStyle w:val="Web"/>
        <w:shd w:val="clear" w:color="auto" w:fill="FFFFFF"/>
        <w:spacing w:before="0" w:beforeAutospacing="0" w:after="0" w:afterAutospacing="0"/>
        <w:jc w:val="both"/>
        <w:rPr>
          <w:rFonts w:ascii="Calibri" w:hAnsi="Calibri" w:cs="Calibri"/>
          <w:color w:val="000000"/>
          <w:sz w:val="22"/>
          <w:szCs w:val="22"/>
        </w:rPr>
      </w:pPr>
      <w:r w:rsidRPr="00F12564">
        <w:rPr>
          <w:rFonts w:ascii="Calibri" w:hAnsi="Calibri" w:cs="Calibri"/>
          <w:color w:val="000000"/>
          <w:sz w:val="22"/>
          <w:szCs w:val="22"/>
        </w:rPr>
        <w:t>Το ΕΕΕΣ μπορεί να υπογράφεται έως δέκα (10) ημέρες πριν την καταληκτική ημερομηνία υποβολής των προσφορών.</w:t>
      </w:r>
    </w:p>
    <w:p w14:paraId="16C1968D" w14:textId="77777777" w:rsidR="006D2695" w:rsidRDefault="006D2695">
      <w:pPr>
        <w:pStyle w:val="4"/>
        <w:rPr>
          <w:lang w:val="el-GR"/>
        </w:rPr>
      </w:pPr>
      <w:bookmarkStart w:id="84" w:name="_Toc492031023"/>
      <w:r>
        <w:rPr>
          <w:lang w:val="el-GR"/>
        </w:rPr>
        <w:t>2.2.</w:t>
      </w:r>
      <w:r w:rsidR="00DA035B">
        <w:rPr>
          <w:lang w:val="el-GR"/>
        </w:rPr>
        <w:t>8</w:t>
      </w:r>
      <w:r>
        <w:rPr>
          <w:lang w:val="el-GR"/>
        </w:rPr>
        <w:tab/>
        <w:t>Αποδεικτικά μέσα</w:t>
      </w:r>
      <w:bookmarkEnd w:id="84"/>
    </w:p>
    <w:p w14:paraId="1BB961D6" w14:textId="77777777" w:rsidR="006D2695" w:rsidRDefault="006D2695">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sidRPr="00CE7E8F">
        <w:rPr>
          <w:bCs/>
          <w:lang w:val="el-GR"/>
        </w:rPr>
        <w:t>2.2.1 έως 2.2.</w:t>
      </w:r>
      <w:r w:rsidR="00C007B5" w:rsidRPr="00CE7E8F">
        <w:rPr>
          <w:bCs/>
          <w:lang w:val="el-GR"/>
        </w:rPr>
        <w:t>6</w:t>
      </w:r>
      <w:r w:rsidRPr="00CE7E8F">
        <w:rPr>
          <w:bCs/>
          <w:lang w:val="el-GR"/>
        </w:rPr>
        <w:t>, κρίνονται</w:t>
      </w:r>
      <w:r>
        <w:rPr>
          <w:bCs/>
          <w:lang w:val="el-GR"/>
        </w:rPr>
        <w:t xml:space="preserve">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31EB1494" w14:textId="705B3042" w:rsidR="006D2695" w:rsidRDefault="006D2695">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w:t>
      </w:r>
      <w:r w:rsidR="00305859" w:rsidRPr="00305859">
        <w:rPr>
          <w:bCs/>
          <w:lang w:val="el-GR"/>
        </w:rPr>
        <w:t>Ευρωπαϊκό Ενιαίο Έγγραφο Σύμβασης (Ε.Ε.Ε.Σ.)</w:t>
      </w:r>
      <w:r>
        <w:rPr>
          <w:bCs/>
          <w:lang w:val="el-GR"/>
        </w:rPr>
        <w:t xml:space="preserve">του άρθρου 79 παρ. 4 ν. 4412/2016 </w:t>
      </w:r>
    </w:p>
    <w:p w14:paraId="22813055" w14:textId="77777777" w:rsidR="006D2695" w:rsidRDefault="006D2695">
      <w:pPr>
        <w:rPr>
          <w:b/>
          <w:bCs/>
          <w:lang w:val="el-GR"/>
        </w:rPr>
      </w:pPr>
      <w:r>
        <w:rPr>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127FA0E" w14:textId="77777777" w:rsidR="006D2695" w:rsidRDefault="006D2695">
      <w:pPr>
        <w:rPr>
          <w:b/>
          <w:bCs/>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w:t>
      </w:r>
      <w:r w:rsidRPr="00CE7E8F">
        <w:rPr>
          <w:lang w:val="el-GR"/>
        </w:rPr>
        <w:t>της παραγράφου 2.2.</w:t>
      </w:r>
      <w:r w:rsidR="00C007B5" w:rsidRPr="00CE7E8F">
        <w:rPr>
          <w:lang w:val="el-GR"/>
        </w:rPr>
        <w:t xml:space="preserve">2 </w:t>
      </w:r>
      <w:r w:rsidRPr="00CE7E8F">
        <w:rPr>
          <w:lang w:val="el-GR"/>
        </w:rPr>
        <w:t>οι προσφέροντες</w:t>
      </w:r>
      <w:r>
        <w:rPr>
          <w:lang w:val="el-GR"/>
        </w:rPr>
        <w:t xml:space="preserve"> οικονομικοί φορείς προσκομίζουν αντίστοιχα τα παρακάτω δικαιολογητικά</w:t>
      </w:r>
      <w:r>
        <w:rPr>
          <w:rStyle w:val="FootnoteReference2"/>
          <w:szCs w:val="22"/>
        </w:rPr>
        <w:footnoteReference w:id="2"/>
      </w:r>
      <w:r>
        <w:rPr>
          <w:lang w:val="el-GR"/>
        </w:rPr>
        <w:t>:</w:t>
      </w:r>
    </w:p>
    <w:p w14:paraId="05B0C860" w14:textId="77777777" w:rsidR="00633C94" w:rsidRDefault="006D2695">
      <w:pPr>
        <w:rPr>
          <w:b/>
          <w:bCs/>
          <w:lang w:val="el-GR"/>
        </w:rPr>
      </w:pPr>
      <w:r>
        <w:rPr>
          <w:b/>
          <w:bCs/>
          <w:lang w:val="el-GR"/>
        </w:rPr>
        <w:t>α)</w:t>
      </w:r>
      <w:r>
        <w:rPr>
          <w:lang w:val="el-GR"/>
        </w:rPr>
        <w:t xml:space="preserve"> για την παράγραφο 2.2.</w:t>
      </w:r>
      <w:r w:rsidR="00C007B5">
        <w:rPr>
          <w:lang w:val="el-GR"/>
        </w:rPr>
        <w:t>2</w:t>
      </w:r>
      <w:r>
        <w:rPr>
          <w:lang w:val="el-GR"/>
        </w:rPr>
        <w:t>.1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D279FF">
        <w:rPr>
          <w:lang w:val="el-GR"/>
        </w:rPr>
        <w:t xml:space="preserve"> 2.2.2.1</w:t>
      </w:r>
      <w:r>
        <w:rPr>
          <w:lang w:val="el-GR"/>
        </w:rPr>
        <w:t>,</w:t>
      </w:r>
    </w:p>
    <w:p w14:paraId="6A03C3D1" w14:textId="77777777" w:rsidR="00633C94" w:rsidRPr="00633C94" w:rsidRDefault="00633C94" w:rsidP="00633C94">
      <w:pPr>
        <w:rPr>
          <w:bCs/>
          <w:lang w:val="el-GR"/>
        </w:rPr>
      </w:pPr>
      <w:r w:rsidRPr="00633C94">
        <w:rPr>
          <w:b/>
          <w:bCs/>
          <w:lang w:val="el-GR"/>
        </w:rPr>
        <w:t>β)</w:t>
      </w:r>
      <w:r w:rsidRPr="00633C94">
        <w:rPr>
          <w:bCs/>
          <w:lang w:val="el-GR"/>
        </w:rPr>
        <w:t xml:space="preserve"> για τις παραγράφους 2.2.2.2  και 2.2.2.4  περίπτωση β΄ πιστοποιητικό που εκδίδεται από την αρμόδια αρχή του οικείου κράτους - μέλους ή χώρας. </w:t>
      </w:r>
    </w:p>
    <w:p w14:paraId="2D7C2AEE" w14:textId="46C5E368" w:rsidR="00633C94" w:rsidRPr="00633C94" w:rsidRDefault="00633C94" w:rsidP="00633C94">
      <w:pPr>
        <w:rPr>
          <w:bCs/>
          <w:lang w:val="el-GR"/>
        </w:rPr>
      </w:pPr>
      <w:r w:rsidRPr="00633C94">
        <w:rPr>
          <w:bCs/>
          <w:lang w:val="el-GR"/>
        </w:rPr>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C65B97">
        <w:rPr>
          <w:bCs/>
          <w:lang w:val="el-GR"/>
        </w:rPr>
        <w:t>.</w:t>
      </w:r>
      <w:r w:rsidRPr="00633C94">
        <w:rPr>
          <w:bCs/>
          <w:lang w:val="el-GR"/>
        </w:rPr>
        <w:t xml:space="preserve"> </w:t>
      </w:r>
    </w:p>
    <w:p w14:paraId="0F87A58F" w14:textId="77777777" w:rsidR="00633C94" w:rsidRPr="00633C94" w:rsidRDefault="00633C94" w:rsidP="00633C94">
      <w:pPr>
        <w:rPr>
          <w:bCs/>
          <w:lang w:val="el-GR"/>
        </w:rPr>
      </w:pPr>
      <w:r w:rsidRPr="00633C94">
        <w:rPr>
          <w:bCs/>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β΄ της παραγράφου 2.2.2.4,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61E72228" w14:textId="77777777" w:rsidR="00633C94" w:rsidRPr="00633C94" w:rsidRDefault="00633C94" w:rsidP="00633C94">
      <w:pPr>
        <w:rPr>
          <w:bCs/>
          <w:lang w:val="el-GR"/>
        </w:rPr>
      </w:pPr>
      <w:r w:rsidRPr="00633C94">
        <w:rPr>
          <w:bCs/>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sidRPr="00633C94">
        <w:rPr>
          <w:bCs/>
          <w:lang w:val="el-GR"/>
        </w:rPr>
        <w:lastRenderedPageBreak/>
        <w:t>καλύπτουν όλες τις περιπτώσεις που αναφέρονται στις παραγράφους 2.2.2.1 και 2.2.2.2 και στην περίπτωση β΄ της παραγράφου 2.2.2.4.</w:t>
      </w:r>
    </w:p>
    <w:p w14:paraId="7B16561C" w14:textId="77777777" w:rsidR="00633C94" w:rsidRPr="00633C94" w:rsidRDefault="00633C94" w:rsidP="00633C94">
      <w:pPr>
        <w:rPr>
          <w:bCs/>
          <w:lang w:val="el-GR"/>
        </w:rPr>
      </w:pPr>
      <w:r w:rsidRPr="00633C94">
        <w:rPr>
          <w:bCs/>
          <w:lang w:val="el-GR"/>
        </w:rPr>
        <w:t>Για τις λοιπές περιπτώσεις της παραγράφου 2.2.2.4 υπεύθυνη δήλωση του προσφέροντος οικονομικού φορέα ότι δεν συντρέχουν στο πρόσωπό του οι οριζόμενοι στην παράγραφο λόγοι αποκλεισμού.</w:t>
      </w:r>
    </w:p>
    <w:p w14:paraId="22F25A7F" w14:textId="77777777" w:rsidR="00633C94" w:rsidRPr="00633C94" w:rsidRDefault="00633C94" w:rsidP="00633C94">
      <w:pPr>
        <w:rPr>
          <w:bCs/>
          <w:lang w:val="el-GR"/>
        </w:rPr>
      </w:pPr>
      <w:r w:rsidRPr="00A615C8">
        <w:rPr>
          <w:b/>
          <w:bCs/>
          <w:lang w:val="el-GR"/>
        </w:rPr>
        <w:t>γ)</w:t>
      </w:r>
      <w:r w:rsidRPr="00633C94">
        <w:rPr>
          <w:bCs/>
          <w:lang w:val="el-GR"/>
        </w:rPr>
        <w:t xml:space="preserve"> Για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46868A63" w14:textId="77777777" w:rsidR="00633C94" w:rsidRPr="00633C94" w:rsidRDefault="00633C94" w:rsidP="00633C94">
      <w:pPr>
        <w:rPr>
          <w:bCs/>
          <w:lang w:val="el-GR"/>
        </w:rPr>
      </w:pPr>
      <w:r w:rsidRPr="00633C94">
        <w:rPr>
          <w:bCs/>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στην παράγραφο 1, στις περιπτώσεις α΄ και β΄ της παραγράφου 2 και στην περίπτωση β΄ της παραγράφου 4 του άρθρου 73 του ν. 4412/2016,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3277C00C" w14:textId="77777777" w:rsidR="00633C94" w:rsidRPr="00633C94" w:rsidRDefault="00633C94" w:rsidP="00633C94">
      <w:pPr>
        <w:rPr>
          <w:bCs/>
          <w:lang w:val="el-GR"/>
        </w:rPr>
      </w:pPr>
      <w:r w:rsidRPr="00633C94">
        <w:rPr>
          <w:bCs/>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 ή ότι τα έγγραφα αυτά δεν καλύπτουν όλες τις περιπτώσεις που αναφέρονται στην παράγραφο 1, στις περιπτώσεις α΄ και β΄ της παραγράφου 2 και στην περίπτωση β΄ της παραγράφου 4 του άρθρου 73 του ν. 4412/2016. Οι επίσημες δηλώσεις καθίστανται διαθέσιμες μέσω του </w:t>
      </w:r>
      <w:proofErr w:type="spellStart"/>
      <w:r w:rsidRPr="00633C94">
        <w:rPr>
          <w:bCs/>
          <w:lang w:val="el-GR"/>
        </w:rPr>
        <w:t>επιγραμμικού</w:t>
      </w:r>
      <w:proofErr w:type="spellEnd"/>
      <w:r w:rsidRPr="00633C94">
        <w:rPr>
          <w:bCs/>
          <w:lang w:val="el-GR"/>
        </w:rPr>
        <w:t xml:space="preserve"> αποθετηρίου πιστοποιητικών (e-</w:t>
      </w:r>
      <w:proofErr w:type="spellStart"/>
      <w:r w:rsidRPr="00633C94">
        <w:rPr>
          <w:bCs/>
          <w:lang w:val="el-GR"/>
        </w:rPr>
        <w:t>Certis</w:t>
      </w:r>
      <w:proofErr w:type="spellEnd"/>
      <w:r w:rsidRPr="00633C94">
        <w:rPr>
          <w:bCs/>
          <w:lang w:val="el-GR"/>
        </w:rPr>
        <w:t>) του άρθρου 81 του ν. 4412/2016.</w:t>
      </w:r>
    </w:p>
    <w:p w14:paraId="370F5C29" w14:textId="77777777" w:rsidR="00633C94" w:rsidRDefault="00633C94" w:rsidP="00633C94">
      <w:pPr>
        <w:rPr>
          <w:bCs/>
          <w:lang w:val="el-GR"/>
        </w:rPr>
      </w:pPr>
      <w:r w:rsidRPr="00633C94">
        <w:rPr>
          <w:bCs/>
          <w:lang w:val="el-GR"/>
        </w:rPr>
        <w:t>Μέχρι να καταστεί εφικτή η έκδοση του πιστοποιητικού που προβλέπεται στην περίπτωση γ΄ της παραγράφου 2 του άρθρου 80 του ν. 4412/2016,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14:paraId="634F5587" w14:textId="77777777" w:rsidR="00A615C8" w:rsidRDefault="00A615C8" w:rsidP="00633C94">
      <w:pPr>
        <w:rPr>
          <w:bCs/>
          <w:lang w:val="el-GR"/>
        </w:rPr>
      </w:pPr>
      <w:r w:rsidRPr="00A615C8">
        <w:rPr>
          <w:b/>
          <w:bCs/>
          <w:lang w:val="el-GR"/>
        </w:rPr>
        <w:t>δ)</w:t>
      </w:r>
      <w:r w:rsidRPr="00A615C8">
        <w:rPr>
          <w:bCs/>
          <w:lang w:val="el-GR"/>
        </w:rPr>
        <w:t xml:space="preserve"> για την παράγραφο 2.2.2.8. υπεύθυνη δήλωση του προσφέροντος οικονομικού φορέα ότι δεν έχει εκδοθεί σε βάρος του απόφαση αποκλεισμού, σύμφωνα με το άρθρο 74 του ν. 4412/2016.</w:t>
      </w:r>
    </w:p>
    <w:p w14:paraId="75910491" w14:textId="77777777" w:rsidR="006D2695" w:rsidRDefault="006D2695" w:rsidP="00633C94">
      <w:pPr>
        <w:rPr>
          <w:rFonts w:eastAsia="Calibri"/>
          <w:lang w:val="el-GR"/>
        </w:rPr>
      </w:pPr>
      <w:r w:rsidRPr="00A615C8">
        <w:rPr>
          <w:b/>
          <w:bCs/>
          <w:lang w:val="en-US"/>
        </w:rPr>
        <w:t>B</w:t>
      </w:r>
      <w:r w:rsidR="006D5A2C" w:rsidRPr="00A615C8">
        <w:rPr>
          <w:b/>
          <w:bCs/>
          <w:lang w:val="el-GR"/>
        </w:rPr>
        <w:t>.</w:t>
      </w:r>
      <w:r w:rsidRPr="00A615C8">
        <w:rPr>
          <w:b/>
          <w:bCs/>
          <w:lang w:val="el-GR"/>
        </w:rPr>
        <w:t>2.</w:t>
      </w:r>
      <w:r w:rsidRPr="00633C94">
        <w:rPr>
          <w:lang w:val="el-GR"/>
        </w:rPr>
        <w:t xml:space="preserve"> </w:t>
      </w:r>
      <w:r w:rsidRPr="00633C94">
        <w:rPr>
          <w:rFonts w:eastAsia="Calibri"/>
          <w:lang w:val="el-GR"/>
        </w:rPr>
        <w:t>Για την απόδειξη της απαίτησης του άρθρου 2.2.</w:t>
      </w:r>
      <w:r w:rsidR="00C007B5" w:rsidRPr="00633C94">
        <w:rPr>
          <w:rFonts w:eastAsia="Calibri"/>
          <w:lang w:val="el-GR"/>
        </w:rPr>
        <w:t>3</w:t>
      </w:r>
      <w:r w:rsidRPr="00633C94">
        <w:rPr>
          <w:rFonts w:eastAsia="Calibri"/>
          <w:lang w:val="el-GR"/>
        </w:rPr>
        <w:t>. (απόδειξη καταλληλόλητας για την</w:t>
      </w:r>
      <w:r>
        <w:rPr>
          <w:rFonts w:eastAsia="Calibri"/>
          <w:lang w:val="el-GR"/>
        </w:rPr>
        <w:t xml:space="preserve"> άσκηση επαγγελματικής δραστηριότητας) προσκομίζουν πιστοποιητικό/βεβαίωση του οικείου επαγγελματικού ή εμπορικού μητρώου του κράτους εγκατάστασης. </w:t>
      </w:r>
    </w:p>
    <w:p w14:paraId="5769176D" w14:textId="77777777" w:rsidR="006D2695" w:rsidRPr="008A5C00" w:rsidRDefault="006D2695">
      <w:pPr>
        <w:rPr>
          <w:lang w:val="el-GR"/>
        </w:rPr>
      </w:pPr>
      <w:bookmarkStart w:id="85" w:name="_Hlk40349539"/>
      <w:r w:rsidRPr="008A5C00">
        <w:rPr>
          <w:rFonts w:eastAsia="Calibri"/>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bookmarkEnd w:id="85"/>
    <w:p w14:paraId="75B48809" w14:textId="77777777" w:rsidR="006D2695" w:rsidRDefault="006D2695">
      <w:pPr>
        <w:rPr>
          <w:lang w:val="el-GR"/>
        </w:rPr>
      </w:pPr>
      <w:r w:rsidRPr="008A5C00">
        <w:rPr>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14:paraId="29D3C080" w14:textId="77777777" w:rsidR="006D2695" w:rsidRDefault="006D2695">
      <w:pPr>
        <w:rPr>
          <w:b/>
          <w:bCs/>
          <w:lang w:val="el-GR"/>
        </w:rPr>
      </w:pPr>
      <w:r>
        <w:rPr>
          <w:b/>
          <w:bCs/>
          <w:lang w:val="el-GR"/>
        </w:rPr>
        <w:t>Β.3.</w:t>
      </w:r>
      <w:r>
        <w:rPr>
          <w:lang w:val="el-GR"/>
        </w:rPr>
        <w:t xml:space="preserve"> Για την </w:t>
      </w:r>
      <w:r w:rsidRPr="00A615C8">
        <w:rPr>
          <w:u w:val="single"/>
          <w:lang w:val="el-GR"/>
        </w:rPr>
        <w:t>απόδειξη της οικονομικής και χρηματοοικονομικής επάρκειας</w:t>
      </w:r>
      <w:r>
        <w:rPr>
          <w:lang w:val="el-GR"/>
        </w:rPr>
        <w:t xml:space="preserve"> της παραγράφου 2.2.</w:t>
      </w:r>
      <w:r w:rsidR="00C007B5">
        <w:rPr>
          <w:lang w:val="el-GR"/>
        </w:rPr>
        <w:t xml:space="preserve">4 </w:t>
      </w:r>
      <w:r>
        <w:rPr>
          <w:lang w:val="el-GR"/>
        </w:rPr>
        <w:t xml:space="preserve">οι οικονομικοί φορείς </w:t>
      </w:r>
      <w:r w:rsidR="00102D5A">
        <w:rPr>
          <w:szCs w:val="22"/>
          <w:lang w:val="el-GR"/>
        </w:rPr>
        <w:t>δεν απαιτείται να καταθέσουν</w:t>
      </w:r>
      <w:r w:rsidR="00102D5A" w:rsidRPr="00A153A6">
        <w:rPr>
          <w:szCs w:val="22"/>
          <w:lang w:val="el-GR"/>
        </w:rPr>
        <w:t xml:space="preserve"> </w:t>
      </w:r>
      <w:r w:rsidR="00102D5A">
        <w:rPr>
          <w:szCs w:val="22"/>
          <w:lang w:val="el-GR"/>
        </w:rPr>
        <w:t>κάποιο έγγραφο</w:t>
      </w:r>
      <w:r>
        <w:rPr>
          <w:lang w:val="el-GR"/>
        </w:rPr>
        <w:t>.</w:t>
      </w:r>
    </w:p>
    <w:p w14:paraId="3B8CB276" w14:textId="77777777" w:rsidR="006D2695" w:rsidRDefault="006D2695">
      <w:pPr>
        <w:rPr>
          <w:b/>
          <w:bCs/>
          <w:lang w:val="el-GR"/>
        </w:rPr>
      </w:pPr>
      <w:r>
        <w:rPr>
          <w:b/>
          <w:bCs/>
          <w:lang w:val="el-GR"/>
        </w:rPr>
        <w:t xml:space="preserve">Β.4. </w:t>
      </w:r>
      <w:r>
        <w:rPr>
          <w:lang w:val="el-GR"/>
        </w:rPr>
        <w:t xml:space="preserve">Για την </w:t>
      </w:r>
      <w:r w:rsidRPr="00A615C8">
        <w:rPr>
          <w:u w:val="single"/>
          <w:lang w:val="el-GR"/>
        </w:rPr>
        <w:t>απόδειξη της τεχνικής ικανότητας</w:t>
      </w:r>
      <w:r>
        <w:rPr>
          <w:lang w:val="el-GR"/>
        </w:rPr>
        <w:t xml:space="preserve"> της παραγράφου 2.2.</w:t>
      </w:r>
      <w:r w:rsidR="00A80D62">
        <w:rPr>
          <w:lang w:val="el-GR"/>
        </w:rPr>
        <w:t xml:space="preserve">5 </w:t>
      </w:r>
      <w:r>
        <w:rPr>
          <w:lang w:val="el-GR"/>
        </w:rPr>
        <w:t xml:space="preserve">οι οικονομικοί φορείς </w:t>
      </w:r>
      <w:r w:rsidR="00737C00">
        <w:rPr>
          <w:szCs w:val="22"/>
          <w:lang w:val="el-GR"/>
        </w:rPr>
        <w:t>δεν απαιτείται να καταθέσουν</w:t>
      </w:r>
      <w:r w:rsidR="00737C00" w:rsidRPr="00A153A6">
        <w:rPr>
          <w:szCs w:val="22"/>
          <w:lang w:val="el-GR"/>
        </w:rPr>
        <w:t xml:space="preserve"> </w:t>
      </w:r>
      <w:r w:rsidR="00737C00">
        <w:rPr>
          <w:szCs w:val="22"/>
          <w:lang w:val="el-GR"/>
        </w:rPr>
        <w:t>κάποιο έγγραφο</w:t>
      </w:r>
      <w:r w:rsidR="00A80D62">
        <w:rPr>
          <w:lang w:val="el-GR"/>
        </w:rPr>
        <w:t>.</w:t>
      </w:r>
    </w:p>
    <w:p w14:paraId="1FA7290B" w14:textId="77777777" w:rsidR="006D2695" w:rsidRDefault="006D2695">
      <w:pPr>
        <w:rPr>
          <w:b/>
          <w:bCs/>
          <w:lang w:val="el-GR"/>
        </w:rPr>
      </w:pPr>
      <w:r>
        <w:rPr>
          <w:b/>
          <w:bCs/>
          <w:lang w:val="el-GR"/>
        </w:rPr>
        <w:t xml:space="preserve">Β.5. </w:t>
      </w:r>
      <w:r>
        <w:rPr>
          <w:lang w:val="el-GR"/>
        </w:rPr>
        <w:t xml:space="preserve">Για την </w:t>
      </w:r>
      <w:r w:rsidRPr="00A615C8">
        <w:rPr>
          <w:u w:val="single"/>
          <w:lang w:val="el-GR"/>
        </w:rPr>
        <w:t xml:space="preserve">απόδειξη της συμμόρφωσής τους με </w:t>
      </w:r>
      <w:r w:rsidRPr="00A615C8">
        <w:rPr>
          <w:color w:val="000000"/>
          <w:u w:val="single"/>
          <w:lang w:val="el-GR"/>
        </w:rPr>
        <w:t>πρότυπα διασφάλισης ποιότητας και πρότυπα περιβαλλοντικής διαχείρισης</w:t>
      </w:r>
      <w:r>
        <w:rPr>
          <w:lang w:val="el-GR"/>
        </w:rPr>
        <w:t xml:space="preserve"> της παραγράφου 2.2.</w:t>
      </w:r>
      <w:r w:rsidR="002C25D7">
        <w:rPr>
          <w:lang w:val="el-GR"/>
        </w:rPr>
        <w:t xml:space="preserve">6 </w:t>
      </w:r>
      <w:r>
        <w:rPr>
          <w:lang w:val="el-GR"/>
        </w:rPr>
        <w:t xml:space="preserve">οι οικονομικοί φορείς </w:t>
      </w:r>
      <w:r w:rsidR="00102D5A">
        <w:rPr>
          <w:lang w:val="el-GR"/>
        </w:rPr>
        <w:t xml:space="preserve">δεν απαιτείται να </w:t>
      </w:r>
      <w:r w:rsidRPr="00135A05">
        <w:rPr>
          <w:lang w:val="el-GR"/>
        </w:rPr>
        <w:t>προσκομί</w:t>
      </w:r>
      <w:r w:rsidR="00102D5A">
        <w:rPr>
          <w:lang w:val="el-GR"/>
        </w:rPr>
        <w:t>σ</w:t>
      </w:r>
      <w:r w:rsidRPr="00135A05">
        <w:rPr>
          <w:lang w:val="el-GR"/>
        </w:rPr>
        <w:t>ουν</w:t>
      </w:r>
      <w:r w:rsidR="00102D5A">
        <w:rPr>
          <w:lang w:val="el-GR"/>
        </w:rPr>
        <w:t xml:space="preserve"> κάποιο έγγραφο.</w:t>
      </w:r>
      <w:r w:rsidR="006C6613" w:rsidRPr="006C6613">
        <w:rPr>
          <w:color w:val="FF0000"/>
          <w:lang w:val="el-GR"/>
        </w:rPr>
        <w:t xml:space="preserve"> </w:t>
      </w:r>
    </w:p>
    <w:p w14:paraId="6ADE4C1B" w14:textId="77777777" w:rsidR="00872D3D" w:rsidRPr="006E04C5" w:rsidRDefault="006D2695" w:rsidP="00872D3D">
      <w:pPr>
        <w:rPr>
          <w:lang w:val="el-GR"/>
        </w:rPr>
      </w:pPr>
      <w:r>
        <w:rPr>
          <w:b/>
          <w:bCs/>
          <w:lang w:val="el-GR"/>
        </w:rPr>
        <w:t>Β.6.</w:t>
      </w:r>
      <w:r>
        <w:rPr>
          <w:lang w:val="el-GR"/>
        </w:rPr>
        <w:t xml:space="preserve"> </w:t>
      </w:r>
      <w:r w:rsidR="00872D3D" w:rsidRPr="00FB1B90">
        <w:rPr>
          <w:lang w:val="el-GR"/>
        </w:rPr>
        <w:t>Για την απόδειξη της νόμιμης εκπροσώπησης, στις περιπτώσεις που ο οικονομικός φορέας είναι νομικό πρόσωπο και υποχρεούται, κατά την κείμενη</w:t>
      </w:r>
      <w:r w:rsidR="00872D3D" w:rsidRPr="006E04C5">
        <w:rPr>
          <w:lang w:val="el-GR"/>
        </w:rPr>
        <w:t xml:space="preserve"> νομοθεσία, να δηλώνει την εκπροσώπηση και τις μεταβολές της σε αρμόδια αρχή (πχ ΓΕΜΗ)</w:t>
      </w:r>
      <w:r w:rsidR="00872D3D">
        <w:rPr>
          <w:lang w:val="el-GR"/>
        </w:rPr>
        <w:t xml:space="preserve">, προσκομίζει </w:t>
      </w:r>
      <w:r w:rsidR="00872D3D" w:rsidRPr="006E04C5">
        <w:rPr>
          <w:lang w:val="el-GR"/>
        </w:rPr>
        <w:t xml:space="preserve">σχετικό πιστοποιητικό ισχύουσας εκπροσώπησης, το οποίο </w:t>
      </w:r>
      <w:r w:rsidR="00872D3D" w:rsidRPr="006E04C5">
        <w:rPr>
          <w:lang w:val="el-GR"/>
        </w:rPr>
        <w:lastRenderedPageBreak/>
        <w:t>πρέπει να έχει εκδοθεί έως τριάντα (30) εργάσιμες ημέρες πριν από την υποβολή του</w:t>
      </w:r>
      <w:r w:rsidR="00872D3D">
        <w:rPr>
          <w:lang w:val="el-GR"/>
        </w:rPr>
        <w:t>.</w:t>
      </w:r>
      <w:r w:rsidR="00872D3D">
        <w:rPr>
          <w:rStyle w:val="ab"/>
          <w:lang w:val="el-GR"/>
        </w:rPr>
        <w:footnoteReference w:id="3"/>
      </w:r>
      <w:r w:rsidR="00872D3D">
        <w:rPr>
          <w:lang w:val="el-GR"/>
        </w:rPr>
        <w:t xml:space="preserve"> </w:t>
      </w:r>
      <w:r w:rsidR="00872D3D" w:rsidRPr="006E04C5">
        <w:rPr>
          <w:lang w:val="el-GR"/>
        </w:rPr>
        <w:t xml:space="preserve">Στις λοιπές περιπτώσεις </w:t>
      </w:r>
      <w:r w:rsidR="00872D3D">
        <w:rPr>
          <w:lang w:val="el-GR"/>
        </w:rPr>
        <w:t xml:space="preserve">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οικονομικού φορέα), </w:t>
      </w:r>
      <w:r w:rsidR="00872D3D" w:rsidRPr="006E04C5">
        <w:rPr>
          <w:lang w:val="el-GR"/>
        </w:rPr>
        <w:t>συνοδευόμενα από υπεύθυνη δήλωση του νόμιμου εκπροσώπου ότι εξακολουθούν να ισχύουν κατά την υποβολή τους.</w:t>
      </w:r>
    </w:p>
    <w:p w14:paraId="6D1AA217" w14:textId="77777777" w:rsidR="00872D3D" w:rsidRPr="006E04C5" w:rsidRDefault="00872D3D" w:rsidP="00872D3D">
      <w:pPr>
        <w:rPr>
          <w:lang w:val="el-GR"/>
        </w:rPr>
      </w:pPr>
      <w:r w:rsidRPr="006E04C5">
        <w:rPr>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1C936FB" w14:textId="77777777" w:rsidR="00872D3D" w:rsidRDefault="00872D3D" w:rsidP="00872D3D">
      <w:pPr>
        <w:rPr>
          <w:lang w:val="el-GR"/>
        </w:rPr>
      </w:pPr>
      <w:r w:rsidRPr="006E04C5">
        <w:rPr>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F4F00F2" w14:textId="77777777" w:rsidR="00872D3D" w:rsidRPr="00872D3D" w:rsidRDefault="00872D3D">
      <w:pPr>
        <w:rPr>
          <w:lang w:val="el-GR"/>
        </w:rPr>
      </w:pPr>
      <w:r>
        <w:rPr>
          <w:lang w:val="el-GR"/>
        </w:rPr>
        <w:t>Από τα ανωτέρω έγγραφα πρέπει να προκύπτουν η νόμιμη σύσταση του οικονομικού φορέα , όλες οι σχετικές τροποποιήσεις των καταστατικών, το/τα πρόσωπο/α που δεσμεύει/</w:t>
      </w:r>
      <w:proofErr w:type="spellStart"/>
      <w:r>
        <w:rPr>
          <w:lang w:val="el-GR"/>
        </w:rPr>
        <w:t>ουν</w:t>
      </w:r>
      <w:proofErr w:type="spellEnd"/>
      <w:r>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4E3FB82" w14:textId="77777777" w:rsidR="006D2695" w:rsidRDefault="006D2695">
      <w:pPr>
        <w:rPr>
          <w:lang w:val="el-GR"/>
        </w:rPr>
      </w:pPr>
      <w:r>
        <w:rPr>
          <w:b/>
          <w:bCs/>
          <w:lang w:val="el-GR"/>
        </w:rPr>
        <w:t>Β.7.</w:t>
      </w:r>
      <w:r>
        <w:rPr>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t>VII</w:t>
      </w:r>
      <w:r>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934A1E4" w14:textId="77777777" w:rsidR="006D2695" w:rsidRDefault="006D2695">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3335E61" w14:textId="77777777" w:rsidR="006D2695" w:rsidRDefault="006D2695">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00732CF5">
        <w:rPr>
          <w:lang w:val="el-GR"/>
        </w:rPr>
        <w:t>καταλληλότητας</w:t>
      </w:r>
      <w:proofErr w:type="spellEnd"/>
      <w:r>
        <w:rPr>
          <w:lang w:val="el-GR"/>
        </w:rPr>
        <w:t xml:space="preserve"> όσον αφορά τις απαιτήσεις ποιοτικής επιλογής, τις οποίες καλύπτει ο επίσημος κατάλογος ή το πιστοποιητικό. </w:t>
      </w:r>
    </w:p>
    <w:p w14:paraId="34B86BB5" w14:textId="77777777" w:rsidR="006D2695" w:rsidRDefault="006D2695">
      <w:pPr>
        <w:rPr>
          <w:b/>
          <w:bCs/>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2208C8A3" w14:textId="77777777" w:rsidR="006D2695" w:rsidRDefault="006D2695">
      <w:pPr>
        <w:rPr>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605CC70" w14:textId="77777777" w:rsidR="007054E6" w:rsidRPr="007054E6" w:rsidRDefault="007054E6" w:rsidP="007054E6">
      <w:pPr>
        <w:rPr>
          <w:lang w:val="el-GR"/>
        </w:rPr>
      </w:pPr>
      <w:r w:rsidRPr="007054E6">
        <w:rPr>
          <w:lang w:val="el-GR"/>
        </w:rPr>
        <w:t xml:space="preserve">Τα αποδεικτικά μέσα γίνονται αποδεκτά κατά τον ακόλουθο τρόπο: </w:t>
      </w:r>
    </w:p>
    <w:p w14:paraId="6780B981" w14:textId="77777777" w:rsidR="007054E6" w:rsidRPr="007054E6" w:rsidRDefault="007054E6" w:rsidP="007054E6">
      <w:pPr>
        <w:rPr>
          <w:lang w:val="el-GR"/>
        </w:rPr>
      </w:pPr>
      <w:r w:rsidRPr="007054E6">
        <w:rPr>
          <w:lang w:val="el-GR"/>
        </w:rPr>
        <w:t xml:space="preserve">α) τα δικαιολογητικά που αφορούν την παράγραφο 1 του άρθρου 73, την περίπτωση γ΄ της παραγράφου 2 του άρθρου 73 και την περίπτωση β΄ της παραγράφου 4 του άρθρου 73 του ν. 4412/2016 εφόσον έχουν εκδοθεί έως τρεις (3) μήνες πριν από την υποβολή τους, </w:t>
      </w:r>
    </w:p>
    <w:p w14:paraId="50597B61" w14:textId="77777777" w:rsidR="007054E6" w:rsidRPr="007054E6" w:rsidRDefault="007054E6" w:rsidP="007054E6">
      <w:pPr>
        <w:rPr>
          <w:lang w:val="el-GR"/>
        </w:rPr>
      </w:pPr>
      <w:r w:rsidRPr="007054E6">
        <w:rPr>
          <w:lang w:val="el-GR"/>
        </w:rPr>
        <w:t xml:space="preserve">β) τα λοιπά δικαιολογητικά που αφορούν την παράγραφο 2 του άρθρου 73 του ν. 4412/2016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 </w:t>
      </w:r>
    </w:p>
    <w:p w14:paraId="13DF1933" w14:textId="77777777" w:rsidR="007054E6" w:rsidRPr="007054E6" w:rsidRDefault="007054E6" w:rsidP="007054E6">
      <w:pPr>
        <w:rPr>
          <w:lang w:val="el-GR"/>
        </w:rPr>
      </w:pPr>
      <w:r w:rsidRPr="007054E6">
        <w:rPr>
          <w:lang w:val="el-GR"/>
        </w:rPr>
        <w:t xml:space="preserve">γ) τα δικαιολογητικά που αφορούν την παράγραφο 2 του άρθρου 75 του ν. 4412/2016, τα αποδεικτικά ισχύουσας εκπροσώπησης σε περίπτωση νομικών προσώπων, και τα πιστοποιητικά αρμόδιας αρχής σχετικά με την ονομαστικοποίηση των μετοχών σε περίπτωση ανωνύμων εταιρειών, εφόσον έχουν εκδοθεί έως τριάντα (30) εργάσιμες ημέρες πριν από την υποβολή τους, </w:t>
      </w:r>
    </w:p>
    <w:p w14:paraId="70D66EA6" w14:textId="77777777" w:rsidR="007054E6" w:rsidRPr="007054E6" w:rsidRDefault="007054E6" w:rsidP="007054E6">
      <w:pPr>
        <w:rPr>
          <w:lang w:val="el-GR"/>
        </w:rPr>
      </w:pPr>
      <w:r w:rsidRPr="007054E6">
        <w:rPr>
          <w:lang w:val="el-GR"/>
        </w:rPr>
        <w:t xml:space="preserve">δ) οι ένορκες βεβαιώσεις, εφόσον έχουν συνταχθεί έως τρεις (3) μήνες πριν από την υποβολή τους και </w:t>
      </w:r>
    </w:p>
    <w:p w14:paraId="6D5FCE30" w14:textId="77777777" w:rsidR="007054E6" w:rsidRDefault="007054E6" w:rsidP="007054E6">
      <w:pPr>
        <w:rPr>
          <w:lang w:val="el-GR"/>
        </w:rPr>
      </w:pPr>
      <w:r w:rsidRPr="007054E6">
        <w:rPr>
          <w:lang w:val="el-GR"/>
        </w:rPr>
        <w:lastRenderedPageBreak/>
        <w:t>ε) οι υπεύθυνες δηλώσεις, εφόσον έχουν συνταχθεί μετά την κοινοποίηση της πρόσκλησης για τ</w:t>
      </w:r>
      <w:r>
        <w:rPr>
          <w:lang w:val="el-GR"/>
        </w:rPr>
        <w:t>ην υποβολή των δικαιολογητικών.</w:t>
      </w:r>
    </w:p>
    <w:p w14:paraId="0F75F942" w14:textId="77777777" w:rsidR="007054E6" w:rsidRPr="007054E6" w:rsidRDefault="007054E6" w:rsidP="007054E6">
      <w:pPr>
        <w:spacing w:after="0"/>
        <w:rPr>
          <w:lang w:val="el-GR"/>
        </w:rPr>
      </w:pPr>
    </w:p>
    <w:p w14:paraId="3BE80928" w14:textId="77777777" w:rsidR="00E357DB" w:rsidRDefault="007054E6">
      <w:pPr>
        <w:rPr>
          <w:lang w:val="el-GR"/>
        </w:rPr>
      </w:pPr>
      <w:r w:rsidRPr="007054E6">
        <w:rPr>
          <w:lang w:val="el-GR"/>
        </w:rPr>
        <w:t>Τα έγγραφα του παρόντος 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14:paraId="4FB41581" w14:textId="77777777" w:rsidR="006D2695" w:rsidRDefault="006D2695">
      <w:pPr>
        <w:pStyle w:val="2"/>
        <w:rPr>
          <w:lang w:val="el-GR"/>
        </w:rPr>
      </w:pPr>
      <w:bookmarkStart w:id="86" w:name="_Toc492031024"/>
      <w:bookmarkStart w:id="87" w:name="_Toc45784116"/>
      <w:r>
        <w:rPr>
          <w:lang w:val="el-GR"/>
        </w:rPr>
        <w:t>2.3</w:t>
      </w:r>
      <w:r>
        <w:rPr>
          <w:lang w:val="el-GR"/>
        </w:rPr>
        <w:tab/>
        <w:t>Κριτήρια Ανάθεσης</w:t>
      </w:r>
      <w:bookmarkEnd w:id="86"/>
      <w:bookmarkEnd w:id="87"/>
      <w:r>
        <w:rPr>
          <w:lang w:val="el-GR"/>
        </w:rPr>
        <w:t xml:space="preserve">  </w:t>
      </w:r>
    </w:p>
    <w:p w14:paraId="4AA9C4C3" w14:textId="77777777" w:rsidR="006D2695" w:rsidRDefault="006D2695">
      <w:pPr>
        <w:pStyle w:val="3"/>
        <w:rPr>
          <w:lang w:val="el-GR"/>
        </w:rPr>
      </w:pPr>
      <w:bookmarkStart w:id="88" w:name="_Toc492031025"/>
      <w:bookmarkStart w:id="89" w:name="_Toc45784117"/>
      <w:r>
        <w:rPr>
          <w:lang w:val="el-GR"/>
        </w:rPr>
        <w:t>2.3.1</w:t>
      </w:r>
      <w:r>
        <w:rPr>
          <w:lang w:val="el-GR"/>
        </w:rPr>
        <w:tab/>
        <w:t>Κριτήριο ανάθεσης</w:t>
      </w:r>
      <w:bookmarkEnd w:id="88"/>
      <w:bookmarkEnd w:id="89"/>
      <w:r>
        <w:rPr>
          <w:lang w:val="el-GR"/>
        </w:rPr>
        <w:t xml:space="preserve"> </w:t>
      </w:r>
    </w:p>
    <w:p w14:paraId="6DEE50F1" w14:textId="3BC1B581" w:rsidR="00732CF5" w:rsidRPr="00732CF5" w:rsidRDefault="005950EA" w:rsidP="00732CF5">
      <w:pPr>
        <w:rPr>
          <w:lang w:val="el-GR"/>
        </w:rPr>
      </w:pPr>
      <w:r w:rsidRPr="005950EA">
        <w:rPr>
          <w:lang w:val="el-GR"/>
        </w:rPr>
        <w:t>Κριτήριο για την ανάθεση της σύμβασης είναι η πλέον συμφέρουσα από οικονομική άποψη προσφορά αποκλειστικά βάσει τιμής (χαμηλότερη</w:t>
      </w:r>
      <w:r w:rsidR="00432A3D">
        <w:rPr>
          <w:lang w:val="el-GR"/>
        </w:rPr>
        <w:t xml:space="preserve"> συνολικά</w:t>
      </w:r>
      <w:r w:rsidRPr="005950EA">
        <w:rPr>
          <w:lang w:val="el-GR"/>
        </w:rPr>
        <w:t xml:space="preserve"> τιμή)</w:t>
      </w:r>
      <w:r w:rsidR="000000EB">
        <w:rPr>
          <w:lang w:val="el-GR"/>
        </w:rPr>
        <w:t xml:space="preserve">, </w:t>
      </w:r>
      <w:r w:rsidR="00732CF5">
        <w:rPr>
          <w:lang w:val="el-GR"/>
        </w:rPr>
        <w:t>που θα προκύπτει</w:t>
      </w:r>
      <w:r w:rsidR="00732CF5" w:rsidRPr="00732CF5">
        <w:rPr>
          <w:lang w:val="el-GR"/>
        </w:rPr>
        <w:t xml:space="preserve"> από το προσφερόμενο </w:t>
      </w:r>
      <w:r w:rsidR="006403AA">
        <w:rPr>
          <w:lang w:val="el-GR"/>
        </w:rPr>
        <w:t xml:space="preserve">ενιαίο </w:t>
      </w:r>
      <w:r w:rsidR="00732CF5" w:rsidRPr="00732CF5">
        <w:rPr>
          <w:lang w:val="el-GR"/>
        </w:rPr>
        <w:t xml:space="preserve">ποσοστό έκπτωσης επί τοις εκατό επί της αναγραφόμενης τιμής του ενδεικτικού προϋπολογισμού, το οποίο θα </w:t>
      </w:r>
      <w:r w:rsidR="00626FAC">
        <w:rPr>
          <w:lang w:val="el-GR"/>
        </w:rPr>
        <w:t>αφορά</w:t>
      </w:r>
      <w:r w:rsidR="00732CF5" w:rsidRPr="00732CF5">
        <w:rPr>
          <w:lang w:val="el-GR"/>
        </w:rPr>
        <w:t xml:space="preserve"> το σύνολο του προϋπολογισμού, όπως ορίζεται στα άρθρα 86 του Ν.4412/2016.</w:t>
      </w:r>
    </w:p>
    <w:p w14:paraId="6AA4212A" w14:textId="77777777" w:rsidR="00732CF5" w:rsidRPr="00732CF5" w:rsidRDefault="00732CF5" w:rsidP="00732CF5">
      <w:pPr>
        <w:rPr>
          <w:lang w:val="el-GR"/>
        </w:rPr>
      </w:pPr>
      <w:r w:rsidRPr="00732CF5">
        <w:rPr>
          <w:lang w:val="el-GR"/>
        </w:rPr>
        <w:t xml:space="preserve">(Σημ.) Η </w:t>
      </w:r>
      <w:proofErr w:type="spellStart"/>
      <w:r w:rsidRPr="00732CF5">
        <w:rPr>
          <w:lang w:val="el-GR"/>
        </w:rPr>
        <w:t>προσφερθείσα</w:t>
      </w:r>
      <w:proofErr w:type="spellEnd"/>
      <w:r w:rsidRPr="00732CF5">
        <w:rPr>
          <w:lang w:val="el-GR"/>
        </w:rPr>
        <w:t xml:space="preserve"> έκπτωση θα ισχύει και για παρεμφερή υλικά που τυχόν θα ζητηθούν από τις Υπηρεσίες του Δήμου και δεν περιγράφονται επακριβώς στον Ενδεικτικό Προϋπολογισμό της Μελέτης. Η έκπτωση αυτή θα υπολογίζεται στην τιμή επί των επίσημων τιμοκαταλόγων του προμηθευτή. </w:t>
      </w:r>
    </w:p>
    <w:p w14:paraId="35992C96" w14:textId="44D4BA68" w:rsidR="005950EA" w:rsidRDefault="00732CF5" w:rsidP="00732CF5">
      <w:pPr>
        <w:rPr>
          <w:lang w:val="el-GR"/>
        </w:rPr>
      </w:pPr>
      <w:r w:rsidRPr="00732CF5">
        <w:rPr>
          <w:lang w:val="el-GR"/>
        </w:rPr>
        <w:t>Μειοδότης αναδεικνύεται ο προσφέρων το μεγ</w:t>
      </w:r>
      <w:r w:rsidR="00C349E3">
        <w:rPr>
          <w:lang w:val="el-GR"/>
        </w:rPr>
        <w:t>αλύτερο ενιαίο ποσοστό έκπτωσης</w:t>
      </w:r>
      <w:r w:rsidR="005950EA" w:rsidRPr="005950EA">
        <w:rPr>
          <w:lang w:val="el-GR"/>
        </w:rPr>
        <w:t>, όπως ορίζεται στα άρθρα 86 του Ν.4412/2016.</w:t>
      </w:r>
    </w:p>
    <w:p w14:paraId="505058A6" w14:textId="77777777" w:rsidR="006D2695" w:rsidRDefault="006D2695">
      <w:pPr>
        <w:pStyle w:val="2"/>
        <w:rPr>
          <w:lang w:val="el-GR"/>
        </w:rPr>
      </w:pPr>
      <w:bookmarkStart w:id="90" w:name="_Toc492031026"/>
      <w:bookmarkStart w:id="91" w:name="_Toc45784118"/>
      <w:r>
        <w:rPr>
          <w:lang w:val="el-GR"/>
        </w:rPr>
        <w:t>2.4</w:t>
      </w:r>
      <w:r>
        <w:rPr>
          <w:lang w:val="el-GR"/>
        </w:rPr>
        <w:tab/>
        <w:t>Κατάρτιση - Περιεχόμενο Προσφορών</w:t>
      </w:r>
      <w:bookmarkEnd w:id="90"/>
      <w:bookmarkEnd w:id="91"/>
    </w:p>
    <w:p w14:paraId="3565B032" w14:textId="77777777" w:rsidR="006D2695" w:rsidRDefault="006D2695">
      <w:pPr>
        <w:pStyle w:val="3"/>
        <w:rPr>
          <w:lang w:val="el-GR"/>
        </w:rPr>
      </w:pPr>
      <w:bookmarkStart w:id="92" w:name="_Toc492031027"/>
      <w:bookmarkStart w:id="93" w:name="_Toc45784119"/>
      <w:r>
        <w:rPr>
          <w:lang w:val="el-GR"/>
        </w:rPr>
        <w:t>2.4.1</w:t>
      </w:r>
      <w:r>
        <w:rPr>
          <w:lang w:val="el-GR"/>
        </w:rPr>
        <w:tab/>
        <w:t>Γενικοί όροι υποβολής προσφορών</w:t>
      </w:r>
      <w:bookmarkEnd w:id="92"/>
      <w:bookmarkEnd w:id="93"/>
    </w:p>
    <w:p w14:paraId="19254A7A" w14:textId="1C61EC48" w:rsidR="006D2695" w:rsidRDefault="006D2695">
      <w:pPr>
        <w:rPr>
          <w:lang w:val="el-GR"/>
        </w:rPr>
      </w:pPr>
      <w:r>
        <w:rPr>
          <w:lang w:val="el-GR"/>
        </w:rPr>
        <w:t xml:space="preserve">Οι προσφορές υποβάλλονται με βάση τις απαιτήσεις που ορίζονται στο </w:t>
      </w:r>
      <w:r w:rsidRPr="00CE7E8F">
        <w:rPr>
          <w:lang w:val="el-GR"/>
        </w:rPr>
        <w:t>Παράρτημα</w:t>
      </w:r>
      <w:r w:rsidR="002D59FB">
        <w:rPr>
          <w:lang w:val="el-GR"/>
        </w:rPr>
        <w:t xml:space="preserve"> </w:t>
      </w:r>
      <w:r w:rsidR="006C6613">
        <w:rPr>
          <w:lang w:val="el-GR"/>
        </w:rPr>
        <w:t xml:space="preserve">Οικονομική Προσφορά </w:t>
      </w:r>
      <w:r w:rsidRPr="00CE7E8F">
        <w:rPr>
          <w:lang w:val="el-GR"/>
        </w:rPr>
        <w:t>της Διακήρυξης</w:t>
      </w:r>
      <w:r>
        <w:rPr>
          <w:lang w:val="el-GR"/>
        </w:rPr>
        <w:t xml:space="preserve">, για το σύνολο της </w:t>
      </w:r>
      <w:proofErr w:type="spellStart"/>
      <w:r>
        <w:rPr>
          <w:lang w:val="el-GR"/>
        </w:rPr>
        <w:t>προκηρυχθείσας</w:t>
      </w:r>
      <w:proofErr w:type="spellEnd"/>
      <w:r>
        <w:rPr>
          <w:lang w:val="el-GR"/>
        </w:rPr>
        <w:t xml:space="preserve"> πο</w:t>
      </w:r>
      <w:r w:rsidR="009E0C2B">
        <w:rPr>
          <w:lang w:val="el-GR"/>
        </w:rPr>
        <w:t>σότητας της προμήθειας</w:t>
      </w:r>
      <w:r>
        <w:rPr>
          <w:lang w:val="el-GR"/>
        </w:rPr>
        <w:t xml:space="preserve">. </w:t>
      </w:r>
    </w:p>
    <w:p w14:paraId="46A6FBC4" w14:textId="77777777" w:rsidR="006D2695" w:rsidRDefault="006D2695">
      <w:pPr>
        <w:rPr>
          <w:rFonts w:cs="Helvetica"/>
          <w:color w:val="000000"/>
          <w:szCs w:val="22"/>
          <w:lang w:val="el-GR" w:eastAsia="el-GR"/>
        </w:rPr>
      </w:pPr>
      <w:r>
        <w:rPr>
          <w:lang w:val="el-GR"/>
        </w:rPr>
        <w:t>Δεν επιτρέπονται εναλλακτικές προσφορές</w:t>
      </w:r>
      <w:r>
        <w:rPr>
          <w:i/>
          <w:iCs/>
          <w:color w:val="5B9BD5"/>
          <w:lang w:val="el-GR"/>
        </w:rPr>
        <w:t>.</w:t>
      </w:r>
    </w:p>
    <w:p w14:paraId="0F15790E" w14:textId="77777777" w:rsidR="006D2695" w:rsidRDefault="006D2695">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5D1C250" w14:textId="77777777" w:rsidR="006D2695" w:rsidRDefault="006D2695">
      <w:pPr>
        <w:pStyle w:val="3"/>
        <w:rPr>
          <w:lang w:val="el-GR"/>
        </w:rPr>
      </w:pPr>
      <w:bookmarkStart w:id="94" w:name="_Toc492031028"/>
      <w:bookmarkStart w:id="95" w:name="_Toc45784120"/>
      <w:r>
        <w:rPr>
          <w:lang w:val="el-GR"/>
        </w:rPr>
        <w:t>2.4.2</w:t>
      </w:r>
      <w:r>
        <w:rPr>
          <w:lang w:val="el-GR"/>
        </w:rPr>
        <w:tab/>
        <w:t xml:space="preserve"> </w:t>
      </w:r>
      <w:r w:rsidR="00865D99">
        <w:rPr>
          <w:lang w:val="el-GR"/>
        </w:rPr>
        <w:t xml:space="preserve">Χρόνος και </w:t>
      </w:r>
      <w:r>
        <w:rPr>
          <w:lang w:val="el-GR"/>
        </w:rPr>
        <w:t>Τρόπος υποβολής προσφορών</w:t>
      </w:r>
      <w:bookmarkEnd w:id="94"/>
      <w:bookmarkEnd w:id="95"/>
      <w:r>
        <w:rPr>
          <w:lang w:val="el-GR"/>
        </w:rPr>
        <w:t xml:space="preserve"> </w:t>
      </w:r>
    </w:p>
    <w:p w14:paraId="1B1841B2" w14:textId="77777777" w:rsidR="000244AB" w:rsidRPr="000244AB" w:rsidRDefault="000244AB" w:rsidP="000244AB">
      <w:pPr>
        <w:rPr>
          <w:lang w:val="el-GR"/>
        </w:rPr>
      </w:pPr>
      <w:r w:rsidRPr="000244AB">
        <w:rPr>
          <w:lang w:val="el-GR"/>
        </w:rPr>
        <w:t xml:space="preserve">Οι φάκελοι των προσφορών υποβάλλονται μέσα στην προθεσμία του άρθρου </w:t>
      </w:r>
      <w:r>
        <w:rPr>
          <w:lang w:val="el-GR"/>
        </w:rPr>
        <w:t>1.5</w:t>
      </w:r>
      <w:r w:rsidRPr="000244AB">
        <w:rPr>
          <w:lang w:val="el-GR"/>
        </w:rPr>
        <w:t>,</w:t>
      </w:r>
    </w:p>
    <w:p w14:paraId="0C9CF9D9" w14:textId="77777777" w:rsidR="000244AB" w:rsidRPr="000244AB" w:rsidRDefault="000244AB" w:rsidP="000244AB">
      <w:pPr>
        <w:rPr>
          <w:lang w:val="el-GR"/>
        </w:rPr>
      </w:pPr>
      <w:r w:rsidRPr="000244AB">
        <w:rPr>
          <w:lang w:val="el-GR"/>
        </w:rPr>
        <w:tab/>
        <w:t xml:space="preserve">είτε (α) με κατάθεσή τους στην Επιτροπή Διαγωνισμού, </w:t>
      </w:r>
      <w:r w:rsidR="00AE12D2">
        <w:rPr>
          <w:lang w:val="el-GR"/>
        </w:rPr>
        <w:t>την ημέρα και ώρα του διαγωνισμού</w:t>
      </w:r>
      <w:r w:rsidRPr="000244AB">
        <w:rPr>
          <w:lang w:val="el-GR"/>
        </w:rPr>
        <w:t xml:space="preserve"> (διεύθυνση)</w:t>
      </w:r>
      <w:r w:rsidR="00AE12D2">
        <w:rPr>
          <w:lang w:val="el-GR"/>
        </w:rPr>
        <w:t xml:space="preserve"> Δημαρχείο Ξάνθης πλατεία Δημοκρατίας</w:t>
      </w:r>
    </w:p>
    <w:p w14:paraId="7D29A570" w14:textId="77777777" w:rsidR="000244AB" w:rsidRPr="000244AB" w:rsidRDefault="000244AB" w:rsidP="000244AB">
      <w:pPr>
        <w:rPr>
          <w:lang w:val="el-GR"/>
        </w:rPr>
      </w:pPr>
      <w:r w:rsidRPr="000244AB">
        <w:rPr>
          <w:lang w:val="el-GR"/>
        </w:rPr>
        <w:tab/>
        <w:t xml:space="preserve">είτε (β) με αποστολή, επί αποδείξει, προς την αναθέτουσα αρχή, </w:t>
      </w:r>
      <w:proofErr w:type="spellStart"/>
      <w:r w:rsidR="00AE12D2">
        <w:rPr>
          <w:lang w:val="el-GR"/>
        </w:rPr>
        <w:t>Γρ</w:t>
      </w:r>
      <w:proofErr w:type="spellEnd"/>
      <w:r w:rsidR="00AE12D2">
        <w:rPr>
          <w:lang w:val="el-GR"/>
        </w:rPr>
        <w:t xml:space="preserve">. Πρωτοκόλλου Δήμου Ξάνθης </w:t>
      </w:r>
      <w:r w:rsidRPr="000244AB">
        <w:rPr>
          <w:lang w:val="el-GR"/>
        </w:rPr>
        <w:t xml:space="preserve"> (διεύθυνση)</w:t>
      </w:r>
      <w:r w:rsidR="00AE12D2">
        <w:rPr>
          <w:lang w:val="el-GR"/>
        </w:rPr>
        <w:t xml:space="preserve"> πλατεία Δημοκρατίας</w:t>
      </w:r>
    </w:p>
    <w:p w14:paraId="41BCAEF3" w14:textId="77777777" w:rsidR="00AE12D2" w:rsidRPr="000244AB" w:rsidRDefault="000244AB" w:rsidP="00AE12D2">
      <w:pPr>
        <w:rPr>
          <w:lang w:val="el-GR"/>
        </w:rPr>
      </w:pPr>
      <w:r w:rsidRPr="000244AB">
        <w:rPr>
          <w:lang w:val="el-GR"/>
        </w:rPr>
        <w:tab/>
        <w:t xml:space="preserve">είτε (γ) με κατάθεσή τους στο πρωτόκολλο της αναθέτουσας αρχής, </w:t>
      </w:r>
      <w:proofErr w:type="spellStart"/>
      <w:r w:rsidR="00AE12D2">
        <w:rPr>
          <w:lang w:val="el-GR"/>
        </w:rPr>
        <w:t>Γρ</w:t>
      </w:r>
      <w:proofErr w:type="spellEnd"/>
      <w:r w:rsidR="00AE12D2">
        <w:rPr>
          <w:lang w:val="el-GR"/>
        </w:rPr>
        <w:t xml:space="preserve">. Πρωτοκόλλου Δήμου Ξάνθης </w:t>
      </w:r>
      <w:r w:rsidR="00AE12D2" w:rsidRPr="000244AB">
        <w:rPr>
          <w:lang w:val="el-GR"/>
        </w:rPr>
        <w:t xml:space="preserve"> (διεύθυνση)</w:t>
      </w:r>
      <w:r w:rsidR="00AE12D2">
        <w:rPr>
          <w:lang w:val="el-GR"/>
        </w:rPr>
        <w:t xml:space="preserve"> πλατεία Δημοκρατίας.</w:t>
      </w:r>
    </w:p>
    <w:p w14:paraId="7E908474" w14:textId="77777777" w:rsidR="000244AB" w:rsidRDefault="000244AB" w:rsidP="000244AB">
      <w:pPr>
        <w:rPr>
          <w:highlight w:val="yellow"/>
          <w:lang w:val="el-GR"/>
        </w:rPr>
      </w:pPr>
      <w:r w:rsidRPr="000244AB">
        <w:rPr>
          <w:lang w:val="el-GR"/>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w:t>
      </w:r>
      <w:r w:rsidRPr="0005686C">
        <w:rPr>
          <w:lang w:val="el-GR"/>
        </w:rPr>
        <w:t>άρθρο 1</w:t>
      </w:r>
      <w:r w:rsidR="0005686C" w:rsidRPr="0005686C">
        <w:rPr>
          <w:lang w:val="el-GR"/>
        </w:rPr>
        <w:t>.5</w:t>
      </w:r>
      <w:r w:rsidRPr="000244AB">
        <w:rPr>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14:paraId="093650BA"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rPr>
        <w:t xml:space="preserve">Οι προσφορές </w:t>
      </w:r>
      <w:r w:rsidRPr="00FB4E90">
        <w:rPr>
          <w:rFonts w:cs="Cambria"/>
          <w:szCs w:val="22"/>
          <w:lang w:val="el-GR" w:eastAsia="el-GR"/>
        </w:rPr>
        <w:t>υποβάλλονται μέσα σε σφραγισμένο φάκελο (κυρίως φάκελος), στον οποίο πρέπει να αναγράφονται ευκρινώς τα ακόλουθα:</w:t>
      </w:r>
    </w:p>
    <w:p w14:paraId="03C3A958" w14:textId="77777777" w:rsidR="000244AB" w:rsidRPr="00FB4E90" w:rsidRDefault="000244AB" w:rsidP="000244AB">
      <w:pPr>
        <w:shd w:val="clear" w:color="auto" w:fill="FFFFFF"/>
        <w:rPr>
          <w:rFonts w:cs="Cambria"/>
          <w:b/>
          <w:szCs w:val="22"/>
          <w:lang w:val="el-GR" w:eastAsia="el-GR"/>
        </w:rPr>
      </w:pPr>
    </w:p>
    <w:p w14:paraId="04444A2C" w14:textId="77777777"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Προς τον Πρόεδρο της Επιτροπής Διαγωνισμού</w:t>
      </w:r>
    </w:p>
    <w:p w14:paraId="4ADE2C1C" w14:textId="77777777"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Προσφορά </w:t>
      </w:r>
    </w:p>
    <w:p w14:paraId="484F1BDE" w14:textId="77777777"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του ……… </w:t>
      </w:r>
      <w:r w:rsidRPr="00FB4E90">
        <w:rPr>
          <w:rStyle w:val="23"/>
          <w:rFonts w:cs="Cambria"/>
          <w:b/>
          <w:szCs w:val="22"/>
          <w:lang w:eastAsia="el-GR"/>
        </w:rPr>
        <w:endnoteReference w:id="1"/>
      </w:r>
      <w:r w:rsidRPr="00FB4E90">
        <w:rPr>
          <w:rFonts w:cs="Cambria"/>
          <w:b/>
          <w:szCs w:val="22"/>
          <w:lang w:val="el-GR" w:eastAsia="el-GR"/>
        </w:rPr>
        <w:t xml:space="preserve"> </w:t>
      </w:r>
    </w:p>
    <w:p w14:paraId="1DECEA7E" w14:textId="2B9F4B86" w:rsidR="000244AB" w:rsidRPr="00FB4E90" w:rsidRDefault="00ED15DB" w:rsidP="000244AB">
      <w:pPr>
        <w:shd w:val="clear" w:color="auto" w:fill="FFFFFF"/>
        <w:jc w:val="center"/>
        <w:rPr>
          <w:rFonts w:cs="Cambria"/>
          <w:b/>
          <w:szCs w:val="22"/>
          <w:lang w:val="el-GR" w:eastAsia="el-GR"/>
        </w:rPr>
      </w:pPr>
      <w:r>
        <w:rPr>
          <w:rFonts w:cs="Cambria"/>
          <w:b/>
          <w:szCs w:val="22"/>
          <w:lang w:val="el-GR" w:eastAsia="el-GR"/>
        </w:rPr>
        <w:t>για την Προμήθεια</w:t>
      </w:r>
      <w:r w:rsidR="004D0E4D" w:rsidRPr="004D0E4D">
        <w:rPr>
          <w:rFonts w:cs="Cambria"/>
          <w:b/>
          <w:szCs w:val="22"/>
          <w:lang w:val="el-GR" w:eastAsia="el-GR"/>
        </w:rPr>
        <w:t xml:space="preserve"> </w:t>
      </w:r>
      <w:r w:rsidR="004D0E4D">
        <w:rPr>
          <w:rFonts w:cs="Cambria"/>
          <w:b/>
          <w:szCs w:val="22"/>
          <w:lang w:val="el-GR" w:eastAsia="el-GR"/>
        </w:rPr>
        <w:t>με τίτλο</w:t>
      </w:r>
      <w:r>
        <w:rPr>
          <w:rFonts w:cs="Cambria"/>
          <w:b/>
          <w:szCs w:val="22"/>
          <w:lang w:val="el-GR" w:eastAsia="el-GR"/>
        </w:rPr>
        <w:t xml:space="preserve">: </w:t>
      </w:r>
      <w:r w:rsidR="00F95B12" w:rsidRPr="00F95B12">
        <w:rPr>
          <w:b/>
          <w:lang w:val="el-GR"/>
        </w:rPr>
        <w:t xml:space="preserve">«Προμήθεια </w:t>
      </w:r>
      <w:r w:rsidR="00801903">
        <w:rPr>
          <w:b/>
          <w:lang w:val="el-GR"/>
        </w:rPr>
        <w:t>υλικών</w:t>
      </w:r>
      <w:r w:rsidR="00626FAC">
        <w:rPr>
          <w:b/>
          <w:lang w:val="el-GR"/>
        </w:rPr>
        <w:t xml:space="preserve"> για </w:t>
      </w:r>
      <w:proofErr w:type="spellStart"/>
      <w:r w:rsidR="00626FAC">
        <w:rPr>
          <w:b/>
          <w:lang w:val="el-GR"/>
        </w:rPr>
        <w:t>σιδηροκατασκευές</w:t>
      </w:r>
      <w:proofErr w:type="spellEnd"/>
      <w:r w:rsidR="00F95B12" w:rsidRPr="00F95B12">
        <w:rPr>
          <w:b/>
          <w:lang w:val="el-GR"/>
        </w:rPr>
        <w:t>»</w:t>
      </w:r>
    </w:p>
    <w:p w14:paraId="24ECAB42" w14:textId="30B1EE6A"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με αναθέτουσα αρχή </w:t>
      </w:r>
      <w:r w:rsidR="009A0527">
        <w:rPr>
          <w:rFonts w:cs="Cambria"/>
          <w:b/>
          <w:szCs w:val="22"/>
          <w:lang w:val="el-GR" w:eastAsia="el-GR"/>
        </w:rPr>
        <w:t>ΤΟ ΔΗΜΟ</w:t>
      </w:r>
      <w:r w:rsidR="00AE12D2">
        <w:rPr>
          <w:rFonts w:cs="Cambria"/>
          <w:b/>
          <w:szCs w:val="22"/>
          <w:lang w:val="el-GR" w:eastAsia="el-GR"/>
        </w:rPr>
        <w:t xml:space="preserve"> ΞΑΝΘΗΣ</w:t>
      </w:r>
    </w:p>
    <w:p w14:paraId="2672C165" w14:textId="167B0638"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και ημερομηνία λήξης προθεσμίας υποβολής προσφορών </w:t>
      </w:r>
      <w:r w:rsidR="00ED15DB">
        <w:rPr>
          <w:rFonts w:cs="Cambria"/>
          <w:b/>
          <w:szCs w:val="22"/>
          <w:lang w:val="el-GR" w:eastAsia="el-GR"/>
        </w:rPr>
        <w:t xml:space="preserve">την </w:t>
      </w:r>
      <w:r w:rsidR="00801903">
        <w:rPr>
          <w:rFonts w:cs="Cambria"/>
          <w:b/>
          <w:szCs w:val="22"/>
          <w:u w:val="single"/>
          <w:lang w:val="el-GR" w:eastAsia="el-GR"/>
        </w:rPr>
        <w:t>………………….</w:t>
      </w:r>
      <w:r w:rsidR="00ED15DB" w:rsidRPr="00FB3956">
        <w:rPr>
          <w:rFonts w:cs="Cambria"/>
          <w:b/>
          <w:szCs w:val="22"/>
          <w:u w:val="single"/>
          <w:lang w:val="el-GR" w:eastAsia="el-GR"/>
        </w:rPr>
        <w:t xml:space="preserve"> </w:t>
      </w:r>
      <w:r w:rsidR="00801903">
        <w:rPr>
          <w:rFonts w:cs="Cambria"/>
          <w:b/>
          <w:szCs w:val="22"/>
          <w:u w:val="single"/>
          <w:lang w:val="el-GR" w:eastAsia="el-GR"/>
        </w:rPr>
        <w:t>……</w:t>
      </w:r>
      <w:r w:rsidRPr="00FB3956">
        <w:rPr>
          <w:rFonts w:cs="Cambria"/>
          <w:b/>
          <w:szCs w:val="22"/>
          <w:u w:val="single"/>
          <w:lang w:val="el-GR" w:eastAsia="el-GR"/>
        </w:rPr>
        <w:t>/</w:t>
      </w:r>
      <w:r w:rsidR="00801903">
        <w:rPr>
          <w:rFonts w:cs="Cambria"/>
          <w:b/>
          <w:szCs w:val="22"/>
          <w:u w:val="single"/>
          <w:lang w:val="el-GR" w:eastAsia="el-GR"/>
        </w:rPr>
        <w:t>……</w:t>
      </w:r>
      <w:r w:rsidR="00F95B12" w:rsidRPr="00FB3956">
        <w:rPr>
          <w:rFonts w:cs="Cambria"/>
          <w:b/>
          <w:szCs w:val="22"/>
          <w:u w:val="single"/>
          <w:lang w:val="el-GR" w:eastAsia="el-GR"/>
        </w:rPr>
        <w:t>/2020</w:t>
      </w:r>
    </w:p>
    <w:p w14:paraId="1B71FEEF" w14:textId="77777777" w:rsidR="000244AB" w:rsidRPr="00FB4E90" w:rsidRDefault="000244AB" w:rsidP="000244AB">
      <w:pPr>
        <w:shd w:val="clear" w:color="auto" w:fill="FFFFFF"/>
        <w:jc w:val="center"/>
        <w:rPr>
          <w:rFonts w:cs="Cambria"/>
          <w:b/>
          <w:szCs w:val="22"/>
          <w:lang w:val="el-GR" w:eastAsia="el-GR"/>
        </w:rPr>
      </w:pPr>
    </w:p>
    <w:p w14:paraId="7F4DD5FC" w14:textId="77777777" w:rsidR="000244AB" w:rsidRPr="00FB4E90" w:rsidRDefault="000244AB" w:rsidP="000244AB">
      <w:pPr>
        <w:shd w:val="clear" w:color="auto" w:fill="FFFFFF"/>
        <w:rPr>
          <w:rFonts w:cs="Cambria"/>
          <w:szCs w:val="22"/>
          <w:lang w:val="el-GR"/>
        </w:rPr>
      </w:pPr>
      <w:r w:rsidRPr="00FB4E90">
        <w:rPr>
          <w:rFonts w:cs="Cambria"/>
          <w:szCs w:val="22"/>
          <w:lang w:val="el-GR"/>
        </w:rPr>
        <w:t>Ο κυρίως φάκελος της προσφοράς συνοδεύεται από α</w:t>
      </w:r>
      <w:r w:rsidRPr="00FB4E90">
        <w:rPr>
          <w:rFonts w:cs="Cambria"/>
          <w:bCs/>
          <w:szCs w:val="22"/>
          <w:lang w:val="el-GR"/>
        </w:rPr>
        <w:t>ίτηση υποβολής προσφοράς</w:t>
      </w:r>
      <w:r w:rsidRPr="00FB4E90">
        <w:rPr>
          <w:rFonts w:cs="Cambria"/>
          <w:szCs w:val="22"/>
          <w:lang w:val="el-GR"/>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FB4E90">
        <w:rPr>
          <w:rFonts w:cs="Cambria"/>
          <w:szCs w:val="22"/>
          <w:lang w:val="en-US"/>
        </w:rPr>
        <w:t>fax</w:t>
      </w:r>
      <w:r w:rsidRPr="00FB4E90">
        <w:rPr>
          <w:rFonts w:cs="Cambria"/>
          <w:szCs w:val="22"/>
          <w:lang w:val="el-GR"/>
        </w:rPr>
        <w:t xml:space="preserve">, </w:t>
      </w:r>
      <w:r w:rsidRPr="00FB4E90">
        <w:rPr>
          <w:rFonts w:cs="Cambria"/>
          <w:szCs w:val="22"/>
          <w:lang w:val="en-US"/>
        </w:rPr>
        <w:t>e</w:t>
      </w:r>
      <w:r w:rsidRPr="00FB4E90">
        <w:rPr>
          <w:rFonts w:cs="Cambria"/>
          <w:szCs w:val="22"/>
          <w:lang w:val="el-GR"/>
        </w:rPr>
        <w:t>-</w:t>
      </w:r>
      <w:r w:rsidRPr="00FB4E90">
        <w:rPr>
          <w:rFonts w:cs="Cambria"/>
          <w:szCs w:val="22"/>
          <w:lang w:val="en-US"/>
        </w:rPr>
        <w:t>mail</w:t>
      </w:r>
      <w:r w:rsidRPr="00FB4E90">
        <w:rPr>
          <w:rFonts w:cs="Cambria"/>
          <w:szCs w:val="22"/>
          <w:lang w:val="el-GR"/>
        </w:rPr>
        <w:t>).</w:t>
      </w:r>
    </w:p>
    <w:p w14:paraId="68172978"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Εντός του κυρίως φακέλου της προσφοράς περιλαμβάνονται τα ακόλουθα:</w:t>
      </w:r>
    </w:p>
    <w:p w14:paraId="5B9EC36C" w14:textId="77777777" w:rsidR="000244AB" w:rsidRPr="00FB4E90" w:rsidRDefault="000244AB" w:rsidP="000244AB">
      <w:pPr>
        <w:shd w:val="clear" w:color="auto" w:fill="FFFFFF"/>
        <w:ind w:firstLine="720"/>
        <w:rPr>
          <w:rFonts w:cs="Cambria"/>
          <w:szCs w:val="22"/>
          <w:lang w:val="el-GR" w:eastAsia="el-GR"/>
        </w:rPr>
      </w:pPr>
      <w:r w:rsidRPr="00FB4E90">
        <w:rPr>
          <w:rFonts w:cs="Cambria"/>
          <w:szCs w:val="22"/>
          <w:lang w:val="el-GR" w:eastAsia="el-GR"/>
        </w:rPr>
        <w:t>α) ξεχωριστός σφραγισμένος φάκελος, με την ένδειξη «Δικαιολογητικά Συμμετοχής</w:t>
      </w:r>
      <w:r w:rsidR="0005686C">
        <w:rPr>
          <w:rFonts w:cs="Cambria"/>
          <w:szCs w:val="22"/>
          <w:lang w:val="el-GR" w:eastAsia="el-GR"/>
        </w:rPr>
        <w:t xml:space="preserve"> – Τεχνική Προσφορά</w:t>
      </w:r>
      <w:r w:rsidRPr="00FB4E90">
        <w:rPr>
          <w:rFonts w:cs="Cambria"/>
          <w:szCs w:val="22"/>
          <w:lang w:val="el-GR" w:eastAsia="el-GR"/>
        </w:rPr>
        <w:t>»,</w:t>
      </w:r>
    </w:p>
    <w:p w14:paraId="74BBF679" w14:textId="77777777" w:rsidR="000244AB" w:rsidRPr="00FB4E90" w:rsidRDefault="000244AB" w:rsidP="000244AB">
      <w:pPr>
        <w:shd w:val="clear" w:color="auto" w:fill="FFFFFF"/>
        <w:ind w:firstLine="720"/>
        <w:rPr>
          <w:rFonts w:cs="Cambria"/>
          <w:szCs w:val="22"/>
          <w:lang w:val="el-GR" w:eastAsia="el-GR"/>
        </w:rPr>
      </w:pPr>
      <w:r w:rsidRPr="00FB4E90">
        <w:rPr>
          <w:rFonts w:cs="Cambria"/>
          <w:szCs w:val="22"/>
          <w:lang w:val="el-GR" w:eastAsia="el-GR"/>
        </w:rPr>
        <w:t>β) ξεχωριστός σφραγισμένος φάκελος (</w:t>
      </w:r>
      <w:r w:rsidRPr="00FB4E90">
        <w:rPr>
          <w:rFonts w:cs="Cambria"/>
          <w:szCs w:val="22"/>
          <w:lang w:val="el-GR"/>
        </w:rPr>
        <w:t xml:space="preserve">κλεισμένος με τρόπο που δε μπορεί να ανοιχθεί χωρίς να καταστεί τούτο αντιληπτό, </w:t>
      </w:r>
      <w:r w:rsidRPr="00FB4E90">
        <w:rPr>
          <w:rFonts w:cs="Cambria"/>
          <w:b/>
          <w:szCs w:val="22"/>
          <w:lang w:val="el-GR"/>
        </w:rPr>
        <w:t>επί ποινή αποκλεισμού</w:t>
      </w:r>
      <w:r w:rsidRPr="00FB4E90">
        <w:rPr>
          <w:rFonts w:cs="Cambria"/>
          <w:szCs w:val="22"/>
          <w:lang w:val="el-GR"/>
        </w:rPr>
        <w:t>)</w:t>
      </w:r>
      <w:r w:rsidRPr="00FB4E90">
        <w:rPr>
          <w:rFonts w:cs="Cambria"/>
          <w:szCs w:val="22"/>
          <w:lang w:val="el-GR" w:eastAsia="el-GR"/>
        </w:rPr>
        <w:t>, με την ένδειξη «Οικονομική Προσφορά», ο οποίος περιέχει τα οικονομικά στοιχεία της προσφοράς.</w:t>
      </w:r>
    </w:p>
    <w:p w14:paraId="69EB83E7"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Οι ως άνω ξεχωριστοί σφραγισμένοι φάκελοι φέρουν επίσης τις ενδείξεις του κυρίως φακέλου.</w:t>
      </w:r>
    </w:p>
    <w:p w14:paraId="0B30302E"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Προσφορές που περιέρχονται στην αναθέτουσα αρχή με οποιοδήποτε τρόπο, πριν από την ημερομηνία  υποβολής του άρθρου 1.5 της παρούσας, δεν αποσφραγίζονται, αλλά παραδίδονται στην Επιτροπή Διαγωνισμού.</w:t>
      </w:r>
    </w:p>
    <w:p w14:paraId="52B50078" w14:textId="77777777" w:rsidR="000244AB" w:rsidRPr="00FB4E90" w:rsidRDefault="000244AB" w:rsidP="000244AB">
      <w:pPr>
        <w:pStyle w:val="para-2"/>
        <w:tabs>
          <w:tab w:val="clear" w:pos="1021"/>
          <w:tab w:val="clear" w:pos="1588"/>
          <w:tab w:val="left" w:pos="0"/>
        </w:tabs>
        <w:ind w:left="0" w:firstLine="0"/>
        <w:rPr>
          <w:rFonts w:ascii="Calibri" w:hAnsi="Calibri" w:cs="Cambria"/>
          <w:szCs w:val="22"/>
          <w:lang w:eastAsia="el-GR"/>
        </w:rPr>
      </w:pPr>
      <w:r w:rsidRPr="00FB4E90">
        <w:rPr>
          <w:rFonts w:ascii="Calibri" w:hAnsi="Calibri" w:cs="Cambria"/>
          <w:szCs w:val="22"/>
          <w:lang w:eastAsia="el-GR"/>
        </w:rPr>
        <w:t>Για τυχόν προσφορές που υποβάλλονται εκπρόθεσμα, η</w:t>
      </w:r>
      <w:r w:rsidRPr="00FB4E90">
        <w:rPr>
          <w:rFonts w:ascii="Calibri" w:hAnsi="Calibri" w:cs="Cambria"/>
          <w:szCs w:val="22"/>
        </w:rPr>
        <w:t xml:space="preserve">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 ως μη κανονικές.</w:t>
      </w:r>
    </w:p>
    <w:p w14:paraId="04DFD86F" w14:textId="77777777" w:rsidR="000244AB" w:rsidRPr="00FB4E90" w:rsidRDefault="000244AB" w:rsidP="000244AB">
      <w:pPr>
        <w:rPr>
          <w:rFonts w:cs="Cambria"/>
          <w:szCs w:val="22"/>
          <w:lang w:val="el-GR"/>
        </w:rPr>
      </w:pPr>
      <w:r w:rsidRPr="00FB4E90">
        <w:rPr>
          <w:rFonts w:cs="Cambria"/>
          <w:szCs w:val="22"/>
          <w:lang w:val="el-GR"/>
        </w:rPr>
        <w:t>Οι προσφορές υπογράφονται και μονογράφονται ανά φύλλο για λογαριασμό του οικονομικού φορέα :</w:t>
      </w:r>
    </w:p>
    <w:p w14:paraId="1A7ECFD3" w14:textId="77777777" w:rsidR="000244AB" w:rsidRPr="00FB4E90" w:rsidRDefault="000244AB" w:rsidP="000244AB">
      <w:pPr>
        <w:ind w:firstLine="720"/>
        <w:rPr>
          <w:rFonts w:cs="Cambria"/>
          <w:szCs w:val="22"/>
          <w:lang w:val="el-GR"/>
        </w:rPr>
      </w:pPr>
      <w:r w:rsidRPr="00FB4E90">
        <w:rPr>
          <w:rFonts w:cs="Cambria"/>
          <w:szCs w:val="22"/>
          <w:lang w:val="el-GR"/>
        </w:rPr>
        <w:t xml:space="preserve">α) από τον ίδιο τον προσφέροντα (σε περίπτωση φυσικού προσώπου), </w:t>
      </w:r>
    </w:p>
    <w:p w14:paraId="0DF79FA8" w14:textId="77777777" w:rsidR="000244AB" w:rsidRPr="00FB4E90" w:rsidRDefault="000244AB" w:rsidP="000244AB">
      <w:pPr>
        <w:ind w:firstLine="720"/>
        <w:rPr>
          <w:rFonts w:cs="Cambria"/>
          <w:szCs w:val="22"/>
          <w:lang w:val="el-GR"/>
        </w:rPr>
      </w:pPr>
      <w:r w:rsidRPr="00FB4E90">
        <w:rPr>
          <w:rFonts w:cs="Cambria"/>
          <w:szCs w:val="22"/>
          <w:lang w:val="el-GR"/>
        </w:rPr>
        <w:t xml:space="preserve">β) το νόμιμο εκπρόσωπο του νομικού προσώπου (σε περίπτωση νομικού προσώπου) και </w:t>
      </w:r>
    </w:p>
    <w:p w14:paraId="6FB4A6E0" w14:textId="77777777" w:rsidR="000244AB" w:rsidRPr="00FB4E90" w:rsidRDefault="000244AB" w:rsidP="000244AB">
      <w:pPr>
        <w:ind w:firstLine="720"/>
        <w:rPr>
          <w:rFonts w:cs="Cambria"/>
          <w:szCs w:val="22"/>
          <w:lang w:val="el-GR"/>
        </w:rPr>
      </w:pPr>
      <w:r w:rsidRPr="00FB4E90">
        <w:rPr>
          <w:rFonts w:cs="Cambria"/>
          <w:szCs w:val="22"/>
          <w:lang w:val="el-GR"/>
        </w:rPr>
        <w:t xml:space="preserve">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w:t>
      </w:r>
    </w:p>
    <w:p w14:paraId="0072DE15" w14:textId="77777777" w:rsidR="000244AB" w:rsidRPr="00FB4E90" w:rsidRDefault="000244AB" w:rsidP="000244AB">
      <w:pPr>
        <w:rPr>
          <w:rFonts w:cs="Arial"/>
          <w:lang w:val="el-GR"/>
        </w:rPr>
      </w:pPr>
      <w:r w:rsidRPr="00FB4E90">
        <w:rPr>
          <w:rFonts w:cs="Cambria"/>
          <w:szCs w:val="22"/>
          <w:lang w:val="el-GR"/>
        </w:rPr>
        <w:t>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14:paraId="51BE8519" w14:textId="77777777" w:rsidR="006D2695" w:rsidRDefault="006D2695">
      <w:pPr>
        <w:rPr>
          <w:lang w:val="el-GR"/>
        </w:rPr>
      </w:pPr>
      <w:r>
        <w:rPr>
          <w:lang w:val="el-GR"/>
        </w:rPr>
        <w:t>Από τον προσφέροντα σημαίνονται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1504F623" w14:textId="77777777" w:rsidR="006D2695" w:rsidRDefault="006D2695">
      <w:pPr>
        <w:rPr>
          <w:lang w:val="el-GR"/>
        </w:rPr>
      </w:pPr>
      <w:r>
        <w:rPr>
          <w:lang w:val="el-GR"/>
        </w:rPr>
        <w:t xml:space="preserve">Δεν χαρακτηρίζονται ως εμπιστευτικές πληροφορίες σχετικά με τις τιμές </w:t>
      </w:r>
      <w:proofErr w:type="spellStart"/>
      <w:r>
        <w:rPr>
          <w:lang w:val="el-GR"/>
        </w:rPr>
        <w:t>μονάδος</w:t>
      </w:r>
      <w:proofErr w:type="spellEnd"/>
      <w:r>
        <w:rPr>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A636AC9" w14:textId="77777777" w:rsidR="00865D99" w:rsidRDefault="0007705E">
      <w:pPr>
        <w:rPr>
          <w:lang w:val="el-GR"/>
        </w:rPr>
      </w:pPr>
      <w:r w:rsidRPr="0007705E">
        <w:rPr>
          <w:lang w:val="el-GR"/>
        </w:rPr>
        <w:t xml:space="preserve">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w:t>
      </w:r>
      <w:r w:rsidRPr="0007705E">
        <w:rPr>
          <w:lang w:val="el-GR"/>
        </w:rPr>
        <w:lastRenderedPageBreak/>
        <w:t>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14:paraId="5304AB90" w14:textId="77777777" w:rsidR="006D2695" w:rsidRDefault="006D2695">
      <w:pPr>
        <w:pStyle w:val="3"/>
        <w:rPr>
          <w:i/>
          <w:iCs/>
          <w:color w:val="5B9BD5"/>
          <w:lang w:val="el-GR"/>
        </w:rPr>
      </w:pPr>
      <w:bookmarkStart w:id="96" w:name="_Toc492031029"/>
      <w:bookmarkStart w:id="97" w:name="_Toc45784121"/>
      <w:r>
        <w:rPr>
          <w:lang w:val="el-GR"/>
        </w:rPr>
        <w:t>2.4.3</w:t>
      </w:r>
      <w:r>
        <w:rPr>
          <w:lang w:val="el-GR"/>
        </w:rPr>
        <w:tab/>
        <w:t>Περιεχόμενα Φακέλου «Δικαιολογητικά Συμμετοχής- Τεχνική Προσφορά»</w:t>
      </w:r>
      <w:bookmarkEnd w:id="96"/>
      <w:bookmarkEnd w:id="97"/>
      <w:r>
        <w:rPr>
          <w:lang w:val="el-GR"/>
        </w:rPr>
        <w:t xml:space="preserve"> </w:t>
      </w:r>
    </w:p>
    <w:p w14:paraId="7536879B" w14:textId="21B3003C" w:rsidR="006D2695" w:rsidRDefault="00DF09BA">
      <w:pPr>
        <w:rPr>
          <w:lang w:val="el-GR"/>
        </w:rPr>
      </w:pPr>
      <w:r w:rsidRPr="00A750F9">
        <w:rPr>
          <w:b/>
          <w:lang w:val="el-GR"/>
        </w:rPr>
        <w:t>2.4.3.</w:t>
      </w:r>
      <w:r>
        <w:rPr>
          <w:b/>
          <w:lang w:val="el-GR"/>
        </w:rPr>
        <w:t>1</w:t>
      </w:r>
      <w:r w:rsidRPr="00A750F9">
        <w:rPr>
          <w:lang w:val="el-GR"/>
        </w:rPr>
        <w:t xml:space="preserve"> </w:t>
      </w:r>
      <w:r w:rsidR="006D2695">
        <w:rPr>
          <w:lang w:val="el-GR"/>
        </w:rPr>
        <w:t xml:space="preserve">Τα στοιχεία και δικαιολογητικά για την συμμετοχή των προσφερόντων στη διαγωνιστική διαδικασία περιλαμβάνουν </w:t>
      </w:r>
      <w:r w:rsidR="007879AA">
        <w:rPr>
          <w:lang w:val="el-GR"/>
        </w:rPr>
        <w:t>τ</w:t>
      </w:r>
      <w:r w:rsidR="006D2695">
        <w:rPr>
          <w:lang w:val="el-GR"/>
        </w:rPr>
        <w:t xml:space="preserve">ο </w:t>
      </w:r>
      <w:r w:rsidR="001A04B1" w:rsidRPr="001A04B1">
        <w:rPr>
          <w:lang w:val="el-GR"/>
        </w:rPr>
        <w:t>Ευρωπαϊκό Ενιαίο Έγγραφο Σύμβασης (Ε.Ε.Ε.Σ.)</w:t>
      </w:r>
      <w:r w:rsidR="001A04B1">
        <w:rPr>
          <w:lang w:val="el-GR"/>
        </w:rPr>
        <w:t xml:space="preserve">, </w:t>
      </w:r>
      <w:r w:rsidR="006D2695">
        <w:rPr>
          <w:lang w:val="el-GR"/>
        </w:rPr>
        <w:t>όπως προβλέπεται στην παρ. 4 του άρθρου 79 του ν. 4412/2016, σύμφωνα με την παράγραφο 2.2.</w:t>
      </w:r>
      <w:r w:rsidR="007879AA">
        <w:rPr>
          <w:lang w:val="el-GR"/>
        </w:rPr>
        <w:t>7</w:t>
      </w:r>
      <w:r w:rsidR="006D2695">
        <w:rPr>
          <w:lang w:val="el-GR"/>
        </w:rPr>
        <w:t xml:space="preserve">.1. της παρούσας διακήρυξης. Οι προσφέροντες συμπληρώνουν το σχετικό πρότυπο </w:t>
      </w:r>
      <w:r w:rsidR="003F6CD5">
        <w:rPr>
          <w:lang w:val="el-GR"/>
        </w:rPr>
        <w:t>Ε.Ε.Ε.Σ.</w:t>
      </w:r>
      <w:r w:rsidR="006D2695">
        <w:rPr>
          <w:lang w:val="el-GR"/>
        </w:rPr>
        <w:t xml:space="preserve"> το οποίο έχει αναρτηθεί, και σε επεξεργάσιμη μορφή αρχείου </w:t>
      </w:r>
      <w:r w:rsidR="006D2695">
        <w:rPr>
          <w:lang w:val="en-US"/>
        </w:rPr>
        <w:t>doc</w:t>
      </w:r>
      <w:r w:rsidR="006D2695">
        <w:rPr>
          <w:lang w:val="el-GR"/>
        </w:rPr>
        <w:t>, και αποτελεί α</w:t>
      </w:r>
      <w:r w:rsidR="0070171B">
        <w:rPr>
          <w:lang w:val="el-GR"/>
        </w:rPr>
        <w:t>ναπόσπαστο τμήμα της διακήρυξης</w:t>
      </w:r>
      <w:r w:rsidR="002D59FB" w:rsidRPr="00C742E5">
        <w:rPr>
          <w:lang w:val="el-GR"/>
        </w:rPr>
        <w:t>,</w:t>
      </w:r>
    </w:p>
    <w:p w14:paraId="47FD2C69" w14:textId="7A820644" w:rsidR="006D2695" w:rsidRDefault="006D2695">
      <w:pPr>
        <w:rPr>
          <w:b/>
          <w:bCs/>
          <w:lang w:val="el-GR"/>
        </w:rPr>
      </w:pPr>
      <w:r>
        <w:rPr>
          <w:lang w:val="el-GR"/>
        </w:rPr>
        <w:t xml:space="preserve">Οι ενώσεις οικονομικών φορέων που υποβάλλουν κοινή προσφορά, υποβάλλουν το </w:t>
      </w:r>
      <w:r w:rsidR="001A04B1">
        <w:rPr>
          <w:lang w:val="el-GR"/>
        </w:rPr>
        <w:t>Ε.Ε.Ε.Σ.</w:t>
      </w:r>
      <w:r>
        <w:rPr>
          <w:lang w:val="el-GR"/>
        </w:rPr>
        <w:t xml:space="preserve"> για κάθε οικονομικό φορέα που συμμετέχει στην ένωση.</w:t>
      </w:r>
    </w:p>
    <w:p w14:paraId="569D8F96" w14:textId="77777777" w:rsidR="009C73FA" w:rsidRDefault="006D2695">
      <w:pPr>
        <w:rPr>
          <w:lang w:val="el-GR"/>
        </w:rPr>
      </w:pPr>
      <w:r>
        <w:rPr>
          <w:b/>
          <w:bCs/>
          <w:lang w:val="el-GR"/>
        </w:rPr>
        <w:t>2.4.3.2</w:t>
      </w:r>
      <w:r>
        <w:rPr>
          <w:lang w:val="el-GR"/>
        </w:rPr>
        <w:t xml:space="preserve"> </w:t>
      </w: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w:t>
      </w:r>
      <w:r w:rsidR="0070171B">
        <w:rPr>
          <w:lang w:val="el-GR"/>
        </w:rPr>
        <w:t>της Διακήρυξης</w:t>
      </w:r>
      <w:r>
        <w:rPr>
          <w:lang w:val="el-GR"/>
        </w:rPr>
        <w:t xml:space="preserve">, περιγράφοντας ακριβώς πώς οι συγκεκριμένες απαιτήσεις και προδιαγραφές πληρούνται. </w:t>
      </w:r>
    </w:p>
    <w:p w14:paraId="759A465B" w14:textId="77777777" w:rsidR="004162F2" w:rsidRDefault="004162F2">
      <w:pPr>
        <w:rPr>
          <w:rStyle w:val="WW-FootnoteReference9"/>
          <w:lang w:val="el-GR"/>
        </w:rPr>
      </w:pPr>
      <w:r>
        <w:rPr>
          <w:lang w:val="el-GR"/>
        </w:rPr>
        <w:t xml:space="preserve">Προς απόδειξη των παραπάνω απαιτείται η κατάθεση: </w:t>
      </w:r>
    </w:p>
    <w:p w14:paraId="3A89FB3C" w14:textId="779C90C1" w:rsidR="00E574D5" w:rsidRDefault="00D51152" w:rsidP="00C07D39">
      <w:pPr>
        <w:rPr>
          <w:rStyle w:val="WW-FootnoteReference9"/>
          <w:vertAlign w:val="baseline"/>
          <w:lang w:val="el-GR"/>
        </w:rPr>
      </w:pPr>
      <w:r w:rsidRPr="00D51152">
        <w:rPr>
          <w:rStyle w:val="WW-FootnoteReference9"/>
          <w:vertAlign w:val="baseline"/>
          <w:lang w:val="el-GR"/>
        </w:rPr>
        <w:t xml:space="preserve">α) </w:t>
      </w:r>
      <w:r w:rsidR="00C07D39" w:rsidRPr="00C07D39">
        <w:rPr>
          <w:rStyle w:val="WW-FootnoteReference9"/>
          <w:vertAlign w:val="baseline"/>
          <w:lang w:val="el-GR"/>
        </w:rPr>
        <w:t>Υπεύθυνη</w:t>
      </w:r>
      <w:r w:rsidR="001826DA">
        <w:rPr>
          <w:rStyle w:val="WW-FootnoteReference9"/>
          <w:vertAlign w:val="baseline"/>
          <w:lang w:val="el-GR"/>
        </w:rPr>
        <w:t>ς</w:t>
      </w:r>
      <w:r w:rsidR="00C07D39" w:rsidRPr="00C07D39">
        <w:rPr>
          <w:rStyle w:val="WW-FootnoteReference9"/>
          <w:vertAlign w:val="baseline"/>
          <w:lang w:val="el-GR"/>
        </w:rPr>
        <w:t xml:space="preserve"> δήλωση</w:t>
      </w:r>
      <w:r w:rsidR="001826DA">
        <w:rPr>
          <w:rStyle w:val="WW-FootnoteReference9"/>
          <w:vertAlign w:val="baseline"/>
          <w:lang w:val="el-GR"/>
        </w:rPr>
        <w:t>ς</w:t>
      </w:r>
      <w:r w:rsidR="00C07D39" w:rsidRPr="00C07D39">
        <w:rPr>
          <w:rStyle w:val="WW-FootnoteReference9"/>
          <w:vertAlign w:val="baseline"/>
          <w:lang w:val="el-GR"/>
        </w:rPr>
        <w:t xml:space="preserve"> του άρθρου 8. παρ. 4 του ν. 1599/1986,  </w:t>
      </w:r>
      <w:r w:rsidR="001826DA">
        <w:rPr>
          <w:rStyle w:val="WW-FootnoteReference9"/>
          <w:vertAlign w:val="baseline"/>
          <w:lang w:val="el-GR"/>
        </w:rPr>
        <w:t xml:space="preserve">που να αναφέρεται </w:t>
      </w:r>
      <w:r w:rsidR="00C07D39" w:rsidRPr="00C07D39">
        <w:rPr>
          <w:rStyle w:val="WW-FootnoteReference9"/>
          <w:vertAlign w:val="baseline"/>
          <w:lang w:val="el-GR"/>
        </w:rPr>
        <w:t>ότι</w:t>
      </w:r>
      <w:r w:rsidR="001826DA">
        <w:rPr>
          <w:rStyle w:val="WW-FootnoteReference9"/>
          <w:vertAlign w:val="baseline"/>
          <w:lang w:val="el-GR"/>
        </w:rPr>
        <w:t>,</w:t>
      </w:r>
      <w:r w:rsidR="00C07D39" w:rsidRPr="00C07D39">
        <w:rPr>
          <w:rStyle w:val="WW-FootnoteReference9"/>
          <w:vertAlign w:val="baseline"/>
          <w:lang w:val="el-GR"/>
        </w:rPr>
        <w:t xml:space="preserve"> τα προσφε</w:t>
      </w:r>
      <w:r w:rsidR="001826DA">
        <w:rPr>
          <w:rStyle w:val="WW-FootnoteReference9"/>
          <w:vertAlign w:val="baseline"/>
          <w:lang w:val="el-GR"/>
        </w:rPr>
        <w:t>ρ</w:t>
      </w:r>
      <w:r w:rsidR="00801903">
        <w:rPr>
          <w:rStyle w:val="WW-FootnoteReference9"/>
          <w:vertAlign w:val="baseline"/>
          <w:lang w:val="el-GR"/>
        </w:rPr>
        <w:t>όμενα</w:t>
      </w:r>
      <w:r w:rsidR="001826DA">
        <w:rPr>
          <w:rStyle w:val="WW-FootnoteReference9"/>
          <w:vertAlign w:val="baseline"/>
          <w:lang w:val="el-GR"/>
        </w:rPr>
        <w:t xml:space="preserve"> είδη</w:t>
      </w:r>
      <w:r w:rsidR="00C07D39" w:rsidRPr="00C07D39">
        <w:rPr>
          <w:rStyle w:val="WW-FootnoteReference9"/>
          <w:vertAlign w:val="baseline"/>
          <w:lang w:val="el-GR"/>
        </w:rPr>
        <w:t xml:space="preserve"> </w:t>
      </w:r>
      <w:r w:rsidR="00801903">
        <w:rPr>
          <w:rStyle w:val="WW-FootnoteReference9"/>
          <w:vertAlign w:val="baseline"/>
          <w:lang w:val="el-GR"/>
        </w:rPr>
        <w:t>καλύπτουν</w:t>
      </w:r>
      <w:r w:rsidR="00C07D39" w:rsidRPr="00C07D39">
        <w:rPr>
          <w:rStyle w:val="WW-FootnoteReference9"/>
          <w:vertAlign w:val="baseline"/>
          <w:lang w:val="el-GR"/>
        </w:rPr>
        <w:t xml:space="preserve"> τις προδιαγραφές που περιγράφονται στην με αριθ. Π-</w:t>
      </w:r>
      <w:r w:rsidR="00F57F1D">
        <w:rPr>
          <w:rStyle w:val="WW-FootnoteReference9"/>
          <w:vertAlign w:val="baseline"/>
          <w:lang w:val="el-GR"/>
        </w:rPr>
        <w:t>03</w:t>
      </w:r>
      <w:r w:rsidR="00C07D39" w:rsidRPr="00C07D39">
        <w:rPr>
          <w:rStyle w:val="WW-FootnoteReference9"/>
          <w:vertAlign w:val="baseline"/>
          <w:lang w:val="el-GR"/>
        </w:rPr>
        <w:t>/20</w:t>
      </w:r>
      <w:r w:rsidR="00BD783B">
        <w:rPr>
          <w:rStyle w:val="WW-FootnoteReference9"/>
          <w:vertAlign w:val="baseline"/>
          <w:lang w:val="el-GR"/>
        </w:rPr>
        <w:t>20</w:t>
      </w:r>
      <w:r w:rsidR="00D0290A">
        <w:rPr>
          <w:rStyle w:val="WW-FootnoteReference9"/>
          <w:vertAlign w:val="baseline"/>
          <w:lang w:val="el-GR"/>
        </w:rPr>
        <w:t xml:space="preserve"> Μ</w:t>
      </w:r>
      <w:r w:rsidR="00C07D39" w:rsidRPr="00C07D39">
        <w:rPr>
          <w:rStyle w:val="WW-FootnoteReference9"/>
          <w:vertAlign w:val="baseline"/>
          <w:lang w:val="el-GR"/>
        </w:rPr>
        <w:t xml:space="preserve">ελέτη – Τεχνική Περιγραφή της Διεύθυνσης </w:t>
      </w:r>
      <w:r w:rsidR="00801903">
        <w:rPr>
          <w:rStyle w:val="WW-FootnoteReference9"/>
          <w:vertAlign w:val="baseline"/>
          <w:lang w:val="el-GR"/>
        </w:rPr>
        <w:t>Τεχνικών Υπηρεσιών</w:t>
      </w:r>
      <w:r w:rsidR="00C07D39" w:rsidRPr="00C07D39">
        <w:rPr>
          <w:rStyle w:val="WW-FootnoteReference9"/>
          <w:vertAlign w:val="baseline"/>
          <w:lang w:val="el-GR"/>
        </w:rPr>
        <w:t xml:space="preserve"> του Δήμου Ξάνθης</w:t>
      </w:r>
      <w:r w:rsidR="00295C71">
        <w:rPr>
          <w:rStyle w:val="WW-FootnoteReference9"/>
          <w:vertAlign w:val="baseline"/>
          <w:lang w:val="el-GR"/>
        </w:rPr>
        <w:t>, όπως επίσης θα είναι σύμφωνα με τα αντίστοιχα ελληνικά πρότυπα και κανονισμούς (ΕΛΟΤ, ΕΝ) και με τις διεθνώς ακολουθούμενες πιστοποιήσεις (</w:t>
      </w:r>
      <w:r w:rsidR="00295C71">
        <w:rPr>
          <w:rStyle w:val="WW-FootnoteReference9"/>
          <w:vertAlign w:val="baseline"/>
          <w:lang w:val="en-US"/>
        </w:rPr>
        <w:t>DIN</w:t>
      </w:r>
      <w:r w:rsidR="00295C71" w:rsidRPr="00295C71">
        <w:rPr>
          <w:rStyle w:val="WW-FootnoteReference9"/>
          <w:vertAlign w:val="baseline"/>
          <w:lang w:val="el-GR"/>
        </w:rPr>
        <w:t xml:space="preserve">, </w:t>
      </w:r>
      <w:r w:rsidR="00295C71">
        <w:rPr>
          <w:rStyle w:val="WW-FootnoteReference9"/>
          <w:vertAlign w:val="baseline"/>
          <w:lang w:val="en-US"/>
        </w:rPr>
        <w:t>ESO</w:t>
      </w:r>
      <w:r w:rsidR="00B77FC3">
        <w:rPr>
          <w:rStyle w:val="WW-FootnoteReference9"/>
          <w:vertAlign w:val="baseline"/>
          <w:lang w:val="el-GR"/>
        </w:rPr>
        <w:t>,</w:t>
      </w:r>
      <w:r w:rsidR="00295C71" w:rsidRPr="00295C71">
        <w:rPr>
          <w:rStyle w:val="WW-FootnoteReference9"/>
          <w:vertAlign w:val="baseline"/>
          <w:lang w:val="el-GR"/>
        </w:rPr>
        <w:t xml:space="preserve"> </w:t>
      </w:r>
      <w:proofErr w:type="spellStart"/>
      <w:r w:rsidR="00295C71">
        <w:rPr>
          <w:rStyle w:val="WW-FootnoteReference9"/>
          <w:vertAlign w:val="baseline"/>
          <w:lang w:val="el-GR"/>
        </w:rPr>
        <w:t>κ.λ.π</w:t>
      </w:r>
      <w:proofErr w:type="spellEnd"/>
      <w:r w:rsidR="00295C71">
        <w:rPr>
          <w:rStyle w:val="WW-FootnoteReference9"/>
          <w:vertAlign w:val="baseline"/>
          <w:lang w:val="el-GR"/>
        </w:rPr>
        <w:t>.)</w:t>
      </w:r>
      <w:r w:rsidR="00D01E6E">
        <w:rPr>
          <w:rStyle w:val="WW-FootnoteReference9"/>
          <w:vertAlign w:val="baseline"/>
          <w:lang w:val="el-GR"/>
        </w:rPr>
        <w:t>,</w:t>
      </w:r>
      <w:r w:rsidR="008D7707">
        <w:rPr>
          <w:rStyle w:val="WW-FootnoteReference9"/>
          <w:vertAlign w:val="baseline"/>
          <w:lang w:val="el-GR"/>
        </w:rPr>
        <w:t xml:space="preserve"> η </w:t>
      </w:r>
      <w:r w:rsidR="00B77FC3">
        <w:rPr>
          <w:rStyle w:val="WW-FootnoteReference9"/>
          <w:vertAlign w:val="baseline"/>
          <w:lang w:val="el-GR"/>
        </w:rPr>
        <w:t xml:space="preserve">δε </w:t>
      </w:r>
      <w:r w:rsidR="008D7707">
        <w:rPr>
          <w:rStyle w:val="WW-FootnoteReference9"/>
          <w:vertAlign w:val="baseline"/>
          <w:lang w:val="el-GR"/>
        </w:rPr>
        <w:t xml:space="preserve">παράδοση των ειδών θα πραγματοποιείται σε διάστημα επτά (7) ημερών από την έγγραφη παραγγελία τους, στις εγκαταστάσεις του Δήμου.  </w:t>
      </w:r>
    </w:p>
    <w:p w14:paraId="5A77EF1B" w14:textId="604B89D4" w:rsidR="00073764" w:rsidRDefault="00073764" w:rsidP="00FD024F">
      <w:pPr>
        <w:rPr>
          <w:rStyle w:val="WW-FootnoteReference9"/>
          <w:vertAlign w:val="baseline"/>
          <w:lang w:val="el-GR"/>
        </w:rPr>
      </w:pPr>
      <w:r>
        <w:rPr>
          <w:rStyle w:val="WW-FootnoteReference9"/>
          <w:vertAlign w:val="baseline"/>
          <w:lang w:val="el-GR"/>
        </w:rPr>
        <w:t xml:space="preserve">β) </w:t>
      </w:r>
      <w:r w:rsidRPr="00073764">
        <w:rPr>
          <w:rStyle w:val="WW-FootnoteReference9"/>
          <w:vertAlign w:val="baseline"/>
          <w:lang w:val="el-GR"/>
        </w:rPr>
        <w:t>Οι εγκατεστημένοι στην Ελλάδα οικονομικοί φορείς προσκομίζουν βεβαίωση εγγραφής στο Βιοτεχνικό ή Εμπορικό ή Βιομηχανικό Επιμελητήριο</w:t>
      </w:r>
      <w:r>
        <w:rPr>
          <w:rStyle w:val="WW-FootnoteReference9"/>
          <w:vertAlign w:val="baseline"/>
          <w:lang w:val="el-GR"/>
        </w:rPr>
        <w:t xml:space="preserve"> </w:t>
      </w:r>
      <w:r w:rsidR="00FD024F">
        <w:rPr>
          <w:rStyle w:val="WW-FootnoteReference9"/>
          <w:vertAlign w:val="baseline"/>
          <w:lang w:val="el-GR"/>
        </w:rPr>
        <w:t xml:space="preserve">από το οποίο να προκύπτει ότι, </w:t>
      </w:r>
      <w:r w:rsidR="00FD024F" w:rsidRPr="00FD024F">
        <w:rPr>
          <w:rStyle w:val="WW-FootnoteReference9"/>
          <w:vertAlign w:val="baseline"/>
          <w:lang w:val="el-GR"/>
        </w:rPr>
        <w:t>ασκούν εμπορική ή βιομηχανική ή βιοτεχνική δραστηριότητα συναφή με το αντικείμενο της προμήθειας</w:t>
      </w:r>
      <w:r w:rsidR="00FD024F">
        <w:rPr>
          <w:rStyle w:val="WW-FootnoteReference9"/>
          <w:vertAlign w:val="baseline"/>
          <w:lang w:val="el-GR"/>
        </w:rPr>
        <w:t>.</w:t>
      </w:r>
    </w:p>
    <w:p w14:paraId="461CD57F" w14:textId="77777777" w:rsidR="006D2695" w:rsidRDefault="006D2695">
      <w:pPr>
        <w:pStyle w:val="3"/>
        <w:rPr>
          <w:lang w:val="el-GR"/>
        </w:rPr>
      </w:pPr>
      <w:bookmarkStart w:id="98" w:name="_Toc492031030"/>
      <w:bookmarkStart w:id="99" w:name="_Toc45784122"/>
      <w:r>
        <w:rPr>
          <w:lang w:val="el-GR"/>
        </w:rPr>
        <w:t>2.4.4</w:t>
      </w:r>
      <w:r>
        <w:rPr>
          <w:lang w:val="el-GR"/>
        </w:rPr>
        <w:tab/>
        <w:t>Περιεχόμενα Φακέλου «Οικονομική Προσφορά» / Τρόπος σύνταξης και υποβολής οικονομικών προσφορών</w:t>
      </w:r>
      <w:bookmarkEnd w:id="98"/>
      <w:bookmarkEnd w:id="99"/>
    </w:p>
    <w:p w14:paraId="5B37382F" w14:textId="77777777" w:rsidR="006D2695" w:rsidRDefault="006D2695">
      <w:pPr>
        <w:rPr>
          <w:i/>
          <w:color w:val="5B9BD5"/>
          <w:lang w:val="el-GR" w:eastAsia="el-GR"/>
        </w:rPr>
      </w:pPr>
      <w:r>
        <w:rPr>
          <w:lang w:val="el-GR"/>
        </w:rPr>
        <w:t xml:space="preserve">Η Οικονομική Προσφορά συντάσσεται με βάση το αναγραφόμενο στην παρούσα κριτήριο ανάθεσης όπως ορίζεται κατωτέρω </w:t>
      </w:r>
      <w:r w:rsidR="007879AA">
        <w:rPr>
          <w:lang w:val="el-GR"/>
        </w:rPr>
        <w:t xml:space="preserve"> και </w:t>
      </w:r>
      <w:r>
        <w:rPr>
          <w:lang w:val="el-GR"/>
        </w:rPr>
        <w:t xml:space="preserve">σύμφωνα με τα οριζόμενα της διακήρυξης: </w:t>
      </w:r>
    </w:p>
    <w:p w14:paraId="7073551D" w14:textId="4C6A44EF" w:rsidR="006D2695" w:rsidRPr="006C6613" w:rsidRDefault="006D2695">
      <w:pPr>
        <w:rPr>
          <w:u w:val="single"/>
          <w:lang w:val="el-GR"/>
        </w:rPr>
      </w:pPr>
      <w:r w:rsidRPr="006C6613">
        <w:rPr>
          <w:u w:val="single"/>
          <w:lang w:val="el-GR"/>
        </w:rPr>
        <w:t>Στην οικονομική π</w:t>
      </w:r>
      <w:r w:rsidR="0015666C">
        <w:rPr>
          <w:u w:val="single"/>
          <w:lang w:val="el-GR"/>
        </w:rPr>
        <w:t>ροσφορά δίνεται το προσφερόμενο</w:t>
      </w:r>
      <w:r w:rsidR="0070171B" w:rsidRPr="006C6613">
        <w:rPr>
          <w:u w:val="single"/>
          <w:lang w:val="el-GR"/>
        </w:rPr>
        <w:t xml:space="preserve"> </w:t>
      </w:r>
      <w:r w:rsidR="00D0290A">
        <w:rPr>
          <w:u w:val="single"/>
          <w:lang w:val="el-GR"/>
        </w:rPr>
        <w:t xml:space="preserve">ενιαίο </w:t>
      </w:r>
      <w:r w:rsidR="0015666C">
        <w:rPr>
          <w:u w:val="single"/>
          <w:lang w:val="el-GR"/>
        </w:rPr>
        <w:t>ποσ</w:t>
      </w:r>
      <w:r w:rsidR="00C07D39">
        <w:rPr>
          <w:u w:val="single"/>
          <w:lang w:val="el-GR"/>
        </w:rPr>
        <w:t>οστό</w:t>
      </w:r>
      <w:r w:rsidRPr="006C6613">
        <w:rPr>
          <w:u w:val="single"/>
          <w:lang w:val="el-GR"/>
        </w:rPr>
        <w:t xml:space="preserve"> έκπτωσης </w:t>
      </w:r>
      <w:r w:rsidR="0015666C">
        <w:rPr>
          <w:u w:val="single"/>
          <w:lang w:val="el-GR"/>
        </w:rPr>
        <w:t>επιμέρους</w:t>
      </w:r>
      <w:r w:rsidR="00E574D5">
        <w:rPr>
          <w:u w:val="single"/>
          <w:lang w:val="el-GR"/>
        </w:rPr>
        <w:t xml:space="preserve"> σε ευρώ</w:t>
      </w:r>
      <w:r w:rsidR="0015666C">
        <w:rPr>
          <w:u w:val="single"/>
          <w:lang w:val="el-GR"/>
        </w:rPr>
        <w:t xml:space="preserve">, </w:t>
      </w:r>
      <w:r w:rsidR="0070171B" w:rsidRPr="006C6613">
        <w:rPr>
          <w:u w:val="single"/>
          <w:lang w:val="el-GR"/>
        </w:rPr>
        <w:t>βάσει των κατωτέρω τιμ</w:t>
      </w:r>
      <w:r w:rsidRPr="006C6613">
        <w:rPr>
          <w:u w:val="single"/>
          <w:lang w:val="el-GR"/>
        </w:rPr>
        <w:t>ών αναφοράς</w:t>
      </w:r>
      <w:r w:rsidR="0005686C" w:rsidRPr="006C6613">
        <w:rPr>
          <w:u w:val="single"/>
          <w:lang w:val="el-GR"/>
        </w:rPr>
        <w:t xml:space="preserve"> </w:t>
      </w:r>
      <w:r w:rsidR="0015666C">
        <w:rPr>
          <w:u w:val="single"/>
          <w:lang w:val="el-GR"/>
        </w:rPr>
        <w:t>του Ενδεικτικού Προϋπολογισμού,</w:t>
      </w:r>
      <w:r w:rsidRPr="006C6613">
        <w:rPr>
          <w:u w:val="single"/>
          <w:lang w:val="el-GR" w:eastAsia="el-GR"/>
        </w:rPr>
        <w:t xml:space="preserve"> σ</w:t>
      </w:r>
      <w:r w:rsidR="0070171B" w:rsidRPr="006C6613">
        <w:rPr>
          <w:u w:val="single"/>
          <w:lang w:val="el-GR" w:eastAsia="el-GR"/>
        </w:rPr>
        <w:t>ύμφωνα με την κείμενη νομοθεσία.</w:t>
      </w:r>
    </w:p>
    <w:p w14:paraId="139524E9" w14:textId="47975300" w:rsidR="006D2695" w:rsidRDefault="006D2695" w:rsidP="007879AA">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w:t>
      </w:r>
      <w:r w:rsidR="0070171B">
        <w:rPr>
          <w:lang w:val="el-GR" w:eastAsia="el-GR"/>
        </w:rPr>
        <w:t>προμήθεια</w:t>
      </w:r>
      <w:r>
        <w:rPr>
          <w:lang w:val="el-GR" w:eastAsia="el-GR"/>
        </w:rPr>
        <w:t xml:space="preserve"> στον τόπο και με τον τρόπο που προβλέπεται στα έγγραφα της σύμβασης</w:t>
      </w:r>
      <w:r>
        <w:rPr>
          <w:rStyle w:val="WW-FootnoteReference9"/>
          <w:lang w:val="el-GR" w:eastAsia="el-GR"/>
        </w:rPr>
        <w:t>.</w:t>
      </w:r>
    </w:p>
    <w:p w14:paraId="5BB5BD5C" w14:textId="23E35261" w:rsidR="006D2695" w:rsidRDefault="006D2695">
      <w:pPr>
        <w:rPr>
          <w:lang w:val="el-GR"/>
        </w:rPr>
      </w:pPr>
      <w:r>
        <w:rPr>
          <w:lang w:val="el-GR"/>
        </w:rPr>
        <w:t>Οι υπέρ τρίτων κρατήσεις υπόκεινται στο εκάστοτε ισχύον αναλογικό τέλος χαρτοσήμου</w:t>
      </w:r>
      <w:r w:rsidR="002D59FB">
        <w:rPr>
          <w:lang w:val="el-GR"/>
        </w:rPr>
        <w:t xml:space="preserve"> </w:t>
      </w:r>
      <w:r w:rsidR="007879AA">
        <w:rPr>
          <w:lang w:val="el-GR"/>
        </w:rPr>
        <w:t>3</w:t>
      </w:r>
      <w:r w:rsidR="002D59FB">
        <w:rPr>
          <w:lang w:val="el-GR"/>
        </w:rPr>
        <w:t xml:space="preserve"> % </w:t>
      </w:r>
      <w:r>
        <w:rPr>
          <w:lang w:val="el-GR"/>
        </w:rPr>
        <w:t xml:space="preserve">και στην επ’ αυτού εισφορά υπέρ ΟΓΑ </w:t>
      </w:r>
      <w:r w:rsidR="002D59FB">
        <w:rPr>
          <w:lang w:val="el-GR"/>
        </w:rPr>
        <w:t xml:space="preserve"> </w:t>
      </w:r>
      <w:r w:rsidR="007879AA">
        <w:rPr>
          <w:lang w:val="el-GR"/>
        </w:rPr>
        <w:t>0,6</w:t>
      </w:r>
      <w:r w:rsidR="002D59FB">
        <w:rPr>
          <w:lang w:val="el-GR"/>
        </w:rPr>
        <w:t xml:space="preserve"> </w:t>
      </w:r>
      <w:r>
        <w:rPr>
          <w:lang w:val="el-GR"/>
        </w:rPr>
        <w:t>%.</w:t>
      </w:r>
    </w:p>
    <w:p w14:paraId="662E4D88" w14:textId="77777777" w:rsidR="006D2695" w:rsidRDefault="006D2695">
      <w:pPr>
        <w:rPr>
          <w:lang w:val="el-GR"/>
        </w:rPr>
      </w:pPr>
      <w:r>
        <w:rPr>
          <w:lang w:val="el-GR"/>
        </w:rPr>
        <w:t xml:space="preserve">Οι προσφερόμενες τιμές είναι σταθερές καθ’ όλη τη διάρκεια της σύμβασης και δεν αναπροσαρμόζονται </w:t>
      </w:r>
      <w:r w:rsidR="007879AA">
        <w:rPr>
          <w:i/>
          <w:color w:val="5B9BD5"/>
          <w:lang w:val="el-GR" w:eastAsia="el-GR"/>
        </w:rPr>
        <w:t>.</w:t>
      </w:r>
    </w:p>
    <w:p w14:paraId="196155D1" w14:textId="77777777" w:rsidR="006D2695" w:rsidRDefault="006D2695">
      <w:pPr>
        <w:rPr>
          <w:lang w:val="el-GR"/>
        </w:rPr>
      </w:pPr>
      <w:r>
        <w:rPr>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κεφάλαιο του Παραρτήματος </w:t>
      </w:r>
      <w:r w:rsidR="005950EA">
        <w:rPr>
          <w:lang w:val="el-GR"/>
        </w:rPr>
        <w:t>Ενδεικτικός Προϋπολογισμός</w:t>
      </w:r>
      <w:r w:rsidR="002D59FB">
        <w:rPr>
          <w:lang w:val="el-GR"/>
        </w:rPr>
        <w:t xml:space="preserve"> </w:t>
      </w:r>
      <w:r>
        <w:rPr>
          <w:lang w:val="el-GR"/>
        </w:rPr>
        <w:t xml:space="preserve">της παρούσας διακήρυξης. </w:t>
      </w:r>
    </w:p>
    <w:p w14:paraId="4625EC9F" w14:textId="77777777" w:rsidR="006D2695" w:rsidRDefault="006D2695">
      <w:pPr>
        <w:pStyle w:val="3"/>
        <w:rPr>
          <w:lang w:val="el-GR" w:eastAsia="el-GR"/>
        </w:rPr>
      </w:pPr>
      <w:bookmarkStart w:id="100" w:name="_Toc492031031"/>
      <w:bookmarkStart w:id="101" w:name="_Toc45784123"/>
      <w:r>
        <w:rPr>
          <w:lang w:val="el-GR"/>
        </w:rPr>
        <w:t>2.4.5</w:t>
      </w:r>
      <w:r>
        <w:rPr>
          <w:lang w:val="el-GR"/>
        </w:rPr>
        <w:tab/>
        <w:t>Χρόνος ισχύος των προσφορών</w:t>
      </w:r>
      <w:bookmarkEnd w:id="100"/>
      <w:bookmarkEnd w:id="101"/>
      <w:r>
        <w:rPr>
          <w:lang w:val="el-GR"/>
        </w:rPr>
        <w:t xml:space="preserve">  </w:t>
      </w:r>
    </w:p>
    <w:p w14:paraId="37F3645B" w14:textId="3342CC3A" w:rsidR="006D2695" w:rsidRDefault="006D2695">
      <w:pPr>
        <w:rPr>
          <w:lang w:val="el-GR" w:eastAsia="el-GR"/>
        </w:rPr>
      </w:pPr>
      <w:r>
        <w:rPr>
          <w:lang w:val="el-GR" w:eastAsia="el-GR"/>
        </w:rPr>
        <w:t xml:space="preserve">Οι υποβαλλόμενες προσφορές ισχύουν και δεσμεύουν τους οικονομικούς φορείς για </w:t>
      </w:r>
      <w:r w:rsidRPr="0070171B">
        <w:rPr>
          <w:lang w:val="el-GR" w:eastAsia="el-GR"/>
        </w:rPr>
        <w:t xml:space="preserve">διάστημα </w:t>
      </w:r>
      <w:r w:rsidR="00A71249">
        <w:rPr>
          <w:lang w:val="el-GR" w:eastAsia="el-GR"/>
        </w:rPr>
        <w:t>δώδεκα (</w:t>
      </w:r>
      <w:r w:rsidR="00A71249">
        <w:rPr>
          <w:u w:val="single"/>
          <w:lang w:val="el-GR" w:eastAsia="el-GR"/>
        </w:rPr>
        <w:t>12)</w:t>
      </w:r>
      <w:r w:rsidR="0070171B" w:rsidRPr="009F1053">
        <w:rPr>
          <w:u w:val="single"/>
          <w:lang w:val="el-GR" w:eastAsia="el-GR"/>
        </w:rPr>
        <w:t xml:space="preserve"> μηνών</w:t>
      </w:r>
      <w:r w:rsidR="00DC2372" w:rsidRPr="0015666C">
        <w:rPr>
          <w:lang w:val="el-GR" w:eastAsia="el-GR"/>
        </w:rPr>
        <w:t xml:space="preserve"> </w:t>
      </w:r>
      <w:r>
        <w:rPr>
          <w:lang w:val="el-GR" w:eastAsia="el-GR"/>
        </w:rPr>
        <w:t xml:space="preserve">από την επόμενη της διενέργειας του διαγωνισμού </w:t>
      </w:r>
    </w:p>
    <w:p w14:paraId="0F5DD3AC" w14:textId="77777777" w:rsidR="006D2695" w:rsidRDefault="006D2695">
      <w:pPr>
        <w:rPr>
          <w:lang w:val="el-GR" w:eastAsia="el-GR"/>
        </w:rPr>
      </w:pPr>
      <w:r>
        <w:rPr>
          <w:lang w:val="el-GR" w:eastAsia="el-GR"/>
        </w:rPr>
        <w:t>Προσφορά η οποία ορίζει χρόνο ισχύος μικρότερο από τον ανωτέρω προβλεπόμενο απορρίπτεται.</w:t>
      </w:r>
    </w:p>
    <w:p w14:paraId="1D8E3472" w14:textId="77777777" w:rsidR="006D2695" w:rsidRDefault="006D2695">
      <w:pPr>
        <w:rPr>
          <w:lang w:val="el-GR" w:eastAsia="el-GR"/>
        </w:rPr>
      </w:pPr>
      <w:r>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14:paraId="737EAD69" w14:textId="77777777" w:rsidR="006D2695" w:rsidRDefault="006D2695">
      <w:pPr>
        <w:rPr>
          <w:lang w:val="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lang w:val="el-GR" w:eastAsia="el-GR"/>
        </w:rPr>
        <w:t>παρέτειναν</w:t>
      </w:r>
      <w:proofErr w:type="spellEnd"/>
      <w:r>
        <w:rPr>
          <w:lang w:val="el-GR" w:eastAsia="el-GR"/>
        </w:rPr>
        <w:t xml:space="preserve"> τις προσφορές τους και αποκλείονται οι λοιποί οικονομικοί φορείς.</w:t>
      </w:r>
    </w:p>
    <w:p w14:paraId="5DCF9798" w14:textId="77777777" w:rsidR="006D2695" w:rsidRPr="00444085" w:rsidRDefault="006D2695">
      <w:pPr>
        <w:pStyle w:val="3"/>
        <w:rPr>
          <w:lang w:val="el-GR"/>
        </w:rPr>
      </w:pPr>
      <w:bookmarkStart w:id="102" w:name="_Toc492031032"/>
      <w:bookmarkStart w:id="103" w:name="_Toc45784124"/>
      <w:r>
        <w:rPr>
          <w:lang w:val="el-GR"/>
        </w:rPr>
        <w:t>2.4.6</w:t>
      </w:r>
      <w:r>
        <w:rPr>
          <w:lang w:val="el-GR"/>
        </w:rPr>
        <w:tab/>
        <w:t>Λόγοι απόρριψης προσφορών</w:t>
      </w:r>
      <w:bookmarkEnd w:id="102"/>
      <w:bookmarkEnd w:id="103"/>
    </w:p>
    <w:p w14:paraId="7FF78532" w14:textId="77777777" w:rsidR="006D2695" w:rsidRDefault="006D2695">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5BDCD58" w14:textId="77777777" w:rsidR="006D2695" w:rsidRDefault="006D2695">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w:t>
      </w:r>
      <w:r w:rsidR="001D10CF" w:rsidRPr="001D10CF">
        <w:rPr>
          <w:lang w:val="el-GR"/>
        </w:rPr>
        <w:t>προσωρινού αναδόχου</w:t>
      </w:r>
      <w:r>
        <w:rPr>
          <w:lang w:val="el-GR"/>
        </w:rPr>
        <w:t xml:space="preserve">) της παρούσας, </w:t>
      </w:r>
    </w:p>
    <w:p w14:paraId="6D7B7E4F" w14:textId="77777777" w:rsidR="006D2695" w:rsidRDefault="006D2695">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35A998A2" w14:textId="77777777" w:rsidR="006D2695" w:rsidRDefault="006D2695">
      <w:pPr>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14:paraId="4651431C" w14:textId="77777777" w:rsidR="006D2695" w:rsidRPr="00B36724" w:rsidRDefault="006D2695">
      <w:pPr>
        <w:rPr>
          <w:lang w:val="el-GR"/>
        </w:rPr>
      </w:pPr>
      <w:r>
        <w:rPr>
          <w:lang w:val="el-GR"/>
        </w:rPr>
        <w:t xml:space="preserve">δ) η οποία είναι εναλλακτική προσφορά, </w:t>
      </w:r>
    </w:p>
    <w:p w14:paraId="36887538" w14:textId="77777777" w:rsidR="006D2695" w:rsidRPr="00A06724" w:rsidRDefault="006D2695">
      <w:pPr>
        <w:rPr>
          <w:strike/>
          <w:lang w:val="el-GR"/>
        </w:rPr>
      </w:pPr>
      <w:r>
        <w:rPr>
          <w:lang w:val="el-GR"/>
        </w:rPr>
        <w:t>ε) η οποία υποβάλλεται από έναν προσφέροντα που έχει υποβάλλει δύο ή περισσότερες προσφορές</w:t>
      </w:r>
      <w:r>
        <w:rPr>
          <w:i/>
          <w:iCs/>
          <w:color w:val="5B9BD5"/>
          <w:lang w:val="el-GR"/>
        </w:rPr>
        <w:t>.</w:t>
      </w:r>
      <w:r>
        <w:rPr>
          <w:lang w:val="el-GR"/>
        </w:rPr>
        <w:t xml:space="preserve"> </w:t>
      </w:r>
      <w:r w:rsidRPr="0005686C">
        <w:rPr>
          <w:lang w:val="el-GR"/>
        </w:rPr>
        <w:t xml:space="preserve">Ο περιορισμός αυτός ισχύει,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C05BC56" w14:textId="77777777" w:rsidR="006D2695" w:rsidRDefault="006D2695">
      <w:pPr>
        <w:rPr>
          <w:lang w:val="el-GR"/>
        </w:rPr>
      </w:pPr>
      <w:r>
        <w:rPr>
          <w:lang w:val="el-GR"/>
        </w:rPr>
        <w:t>ζ) η οποία είναι υπό αίρεση,</w:t>
      </w:r>
    </w:p>
    <w:p w14:paraId="731704A8" w14:textId="77777777" w:rsidR="006D2695" w:rsidRDefault="006D2695">
      <w:pPr>
        <w:rPr>
          <w:lang w:val="el-GR"/>
        </w:rPr>
      </w:pPr>
      <w:r>
        <w:rPr>
          <w:lang w:val="el-GR"/>
        </w:rPr>
        <w:t xml:space="preserve">η) </w:t>
      </w:r>
      <w:r w:rsidR="00DC2372" w:rsidRPr="002D59FB">
        <w:rPr>
          <w:lang w:val="el-GR"/>
        </w:rPr>
        <w:t>η</w:t>
      </w:r>
      <w:r>
        <w:rPr>
          <w:lang w:val="el-GR"/>
        </w:rPr>
        <w:t xml:space="preserve"> οποία θέτει όρο αναπροσαρμογής, </w:t>
      </w:r>
    </w:p>
    <w:p w14:paraId="551AA3EE" w14:textId="77777777" w:rsidR="006D2695" w:rsidRDefault="006D2695">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7A0FC7E2" w14:textId="77777777" w:rsidR="006D2695" w:rsidRDefault="006D2695">
      <w:pPr>
        <w:pStyle w:val="1"/>
        <w:tabs>
          <w:tab w:val="left" w:pos="567"/>
        </w:tabs>
        <w:ind w:left="567" w:hanging="567"/>
        <w:rPr>
          <w:lang w:val="el-GR"/>
        </w:rPr>
      </w:pPr>
      <w:bookmarkStart w:id="104" w:name="_Toc45784125"/>
      <w:r>
        <w:rPr>
          <w:lang w:val="el-GR"/>
        </w:rPr>
        <w:lastRenderedPageBreak/>
        <w:t>3.</w:t>
      </w:r>
      <w:r>
        <w:rPr>
          <w:lang w:val="el-GR"/>
        </w:rPr>
        <w:tab/>
        <w:t>ΔΙΕΝΕΡΓΕΙΑ ΔΙΑΔΙΚΑΣΙΑΣ - ΑΞΙΟΛΟΓΗΣΗ ΠΡΟΣΦΟΡΩΝ</w:t>
      </w:r>
      <w:bookmarkEnd w:id="104"/>
      <w:r>
        <w:rPr>
          <w:lang w:val="el-GR"/>
        </w:rPr>
        <w:t xml:space="preserve">  </w:t>
      </w:r>
    </w:p>
    <w:p w14:paraId="4A7434EB" w14:textId="77777777" w:rsidR="006D2695" w:rsidRDefault="006D2695">
      <w:pPr>
        <w:pStyle w:val="2"/>
        <w:rPr>
          <w:lang w:val="el-GR"/>
        </w:rPr>
      </w:pPr>
      <w:bookmarkStart w:id="105" w:name="_Toc492031033"/>
      <w:bookmarkStart w:id="106" w:name="_Toc45784126"/>
      <w:r>
        <w:rPr>
          <w:lang w:val="el-GR"/>
        </w:rPr>
        <w:t>3.1</w:t>
      </w:r>
      <w:r>
        <w:rPr>
          <w:lang w:val="el-GR"/>
        </w:rPr>
        <w:tab/>
        <w:t>Αποσφράγιση και αξιολόγηση προσφορών</w:t>
      </w:r>
      <w:bookmarkEnd w:id="105"/>
      <w:bookmarkEnd w:id="106"/>
      <w:r>
        <w:rPr>
          <w:lang w:val="el-GR"/>
        </w:rPr>
        <w:t xml:space="preserve"> </w:t>
      </w:r>
    </w:p>
    <w:p w14:paraId="671EF31C" w14:textId="77777777" w:rsidR="006D2695" w:rsidRDefault="006D2695">
      <w:pPr>
        <w:pStyle w:val="3"/>
        <w:rPr>
          <w:lang w:val="el-GR"/>
        </w:rPr>
      </w:pPr>
      <w:bookmarkStart w:id="107" w:name="_Toc492031034"/>
      <w:bookmarkStart w:id="108" w:name="_Toc45784127"/>
      <w:r>
        <w:rPr>
          <w:lang w:val="el-GR"/>
        </w:rPr>
        <w:t>3.1.1</w:t>
      </w:r>
      <w:r>
        <w:rPr>
          <w:lang w:val="el-GR"/>
        </w:rPr>
        <w:tab/>
      </w:r>
      <w:r w:rsidR="00FC2ADB">
        <w:rPr>
          <w:lang w:val="el-GR"/>
        </w:rPr>
        <w:t xml:space="preserve">Κατάθεση και </w:t>
      </w:r>
      <w:r w:rsidR="00A06724">
        <w:rPr>
          <w:lang w:val="el-GR"/>
        </w:rPr>
        <w:t>Α</w:t>
      </w:r>
      <w:r>
        <w:rPr>
          <w:lang w:val="el-GR"/>
        </w:rPr>
        <w:t>ποσφράγιση προσφορών</w:t>
      </w:r>
      <w:bookmarkEnd w:id="107"/>
      <w:bookmarkEnd w:id="108"/>
    </w:p>
    <w:p w14:paraId="29616DE9" w14:textId="77777777" w:rsidR="00B36724" w:rsidRPr="00B36724" w:rsidRDefault="00B36724" w:rsidP="00B36724">
      <w:pPr>
        <w:rPr>
          <w:lang w:val="el-GR"/>
        </w:rPr>
      </w:pPr>
      <w:r w:rsidRPr="00B36724">
        <w:rPr>
          <w:lang w:val="el-GR"/>
        </w:rPr>
        <w:t xml:space="preserve">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 της προθεσμίας του άρθρου </w:t>
      </w:r>
      <w:r>
        <w:rPr>
          <w:lang w:val="el-GR"/>
        </w:rPr>
        <w:t xml:space="preserve">1.5 </w:t>
      </w:r>
      <w:r w:rsidR="007D0FBD">
        <w:rPr>
          <w:lang w:val="el-GR"/>
        </w:rPr>
        <w:t>της παρούσης</w:t>
      </w:r>
      <w:r w:rsidRPr="00B36724">
        <w:rPr>
          <w:lang w:val="el-GR"/>
        </w:rPr>
        <w:t>.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14:paraId="19C25D56" w14:textId="77777777" w:rsidR="00B36724" w:rsidRDefault="00B36724" w:rsidP="00B36724">
      <w:pPr>
        <w:rPr>
          <w:rFonts w:ascii="Cambria" w:hAnsi="Cambria" w:cs="Cambria"/>
          <w:szCs w:val="22"/>
          <w:lang w:val="el-GR"/>
        </w:rPr>
      </w:pPr>
      <w:r w:rsidRPr="00B36724">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w:t>
      </w:r>
      <w:r>
        <w:rPr>
          <w:lang w:val="el-GR"/>
        </w:rPr>
        <w:t>2.4.2</w:t>
      </w:r>
      <w:r w:rsidRPr="00B36724">
        <w:rPr>
          <w:lang w:val="el-GR"/>
        </w:rPr>
        <w:t xml:space="preserve"> </w:t>
      </w:r>
      <w:r w:rsidR="007D0FBD">
        <w:rPr>
          <w:lang w:val="el-GR"/>
        </w:rPr>
        <w:t>της παρούσης</w:t>
      </w:r>
      <w:r w:rsidRPr="00B36724">
        <w:rPr>
          <w:lang w:val="el-GR"/>
        </w:rPr>
        <w:t xml:space="preserve">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Pr="00B36724">
        <w:rPr>
          <w:rFonts w:ascii="Cambria" w:hAnsi="Cambria" w:cs="Cambria"/>
          <w:szCs w:val="22"/>
          <w:lang w:val="el-GR"/>
        </w:rPr>
        <w:t xml:space="preserve"> </w:t>
      </w:r>
    </w:p>
    <w:p w14:paraId="50836FFA" w14:textId="77777777" w:rsidR="007D0FBD" w:rsidRDefault="007D0FBD" w:rsidP="007D0FBD">
      <w:pPr>
        <w:rPr>
          <w:lang w:val="el-GR"/>
        </w:rPr>
      </w:pPr>
      <w:r w:rsidRPr="007D0FBD">
        <w:rPr>
          <w:lang w:val="el-GR"/>
        </w:rPr>
        <w:t xml:space="preserve">Η Επιτροπή Διαγωνισμού στην καθορισμένη από την παρούσα ημέρα και ώρα, ή μετά τη λήξη της παραλαβής σύμφωνα με τα προβλεπόμενα στο άρθρο </w:t>
      </w:r>
      <w:r>
        <w:rPr>
          <w:lang w:val="el-GR"/>
        </w:rPr>
        <w:t>2.4.2</w:t>
      </w:r>
      <w:r w:rsidRPr="007D0FBD">
        <w:rPr>
          <w:lang w:val="el-GR"/>
        </w:rPr>
        <w:t xml:space="preserve"> </w:t>
      </w:r>
      <w:r>
        <w:rPr>
          <w:lang w:val="el-GR"/>
        </w:rPr>
        <w:t>της παρούσης</w:t>
      </w:r>
      <w:r w:rsidRPr="007D0FBD">
        <w:rPr>
          <w:lang w:val="el-GR"/>
        </w:rPr>
        <w:t>, αποσφραγίζει τους κυρίως φακέλους και στη συνέχεια, τους φακέλους των δικαιολογητικών συμμετοχής</w:t>
      </w:r>
      <w:r w:rsidR="00A90F4C" w:rsidRPr="008B5906">
        <w:rPr>
          <w:lang w:val="el-GR"/>
        </w:rPr>
        <w:t xml:space="preserve"> με την επιφύλαξη των πτυχών εκείνων της κάθε προσφοράς, που έχουν χαρακτηρισθεί ως εμπιστευτικές</w:t>
      </w:r>
      <w:r w:rsidRPr="007D0FBD">
        <w:rPr>
          <w:lang w:val="el-GR"/>
        </w:rPr>
        <w:t xml:space="preserve">. </w:t>
      </w:r>
    </w:p>
    <w:p w14:paraId="5D6BAB73" w14:textId="77777777" w:rsidR="006D2695" w:rsidRDefault="006D2695" w:rsidP="007D0FBD">
      <w:pPr>
        <w:rPr>
          <w:lang w:val="el-GR"/>
        </w:rPr>
      </w:pPr>
      <w:r>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069D4E9F" w14:textId="77777777" w:rsidR="006D2695" w:rsidRDefault="006D2695">
      <w:pPr>
        <w:pStyle w:val="3"/>
        <w:rPr>
          <w:lang w:val="el-GR"/>
        </w:rPr>
      </w:pPr>
      <w:bookmarkStart w:id="109" w:name="_Toc492031035"/>
      <w:bookmarkStart w:id="110" w:name="_Toc45784128"/>
      <w:r>
        <w:rPr>
          <w:lang w:val="el-GR"/>
        </w:rPr>
        <w:t>3.1.2</w:t>
      </w:r>
      <w:r>
        <w:rPr>
          <w:lang w:val="el-GR"/>
        </w:rPr>
        <w:tab/>
        <w:t>Αξιολόγηση προσφορών</w:t>
      </w:r>
      <w:bookmarkEnd w:id="109"/>
      <w:bookmarkEnd w:id="110"/>
    </w:p>
    <w:p w14:paraId="5BDDD631" w14:textId="77777777" w:rsidR="007D0FBD" w:rsidRDefault="007D0FBD" w:rsidP="007D0FBD">
      <w:pPr>
        <w:rPr>
          <w:lang w:val="el-GR"/>
        </w:rPr>
      </w:pPr>
      <w:r>
        <w:rPr>
          <w:lang w:val="el-GR"/>
        </w:rPr>
        <w:t xml:space="preserve">Μετά </w:t>
      </w:r>
      <w:r w:rsidRPr="00FC2ADB">
        <w:rPr>
          <w:lang w:val="el-GR"/>
        </w:rPr>
        <w:t>την αποσφράγιση</w:t>
      </w:r>
      <w:r>
        <w:rPr>
          <w:lang w:val="el-GR"/>
        </w:rPr>
        <w:t xml:space="preserve"> των προσφορών η Αναθέτουσα Αρχή προβαίνει στην αξιολόγηση αυτών, εφαρμοζόμενων των κειμένων διατάξεων.</w:t>
      </w:r>
    </w:p>
    <w:p w14:paraId="686F0AFD" w14:textId="77777777" w:rsidR="007D0FBD" w:rsidRDefault="007D0FBD" w:rsidP="007D0FBD">
      <w:pPr>
        <w:rPr>
          <w:lang w:val="el-GR"/>
        </w:rPr>
      </w:pPr>
      <w:r>
        <w:rPr>
          <w:lang w:val="el-GR"/>
        </w:rPr>
        <w:t>Ειδικότερα :</w:t>
      </w:r>
    </w:p>
    <w:p w14:paraId="0705690D" w14:textId="77777777" w:rsidR="007D0FBD" w:rsidRDefault="007D0FBD" w:rsidP="007D0FBD">
      <w:pPr>
        <w:rPr>
          <w:lang w:val="el-GR"/>
        </w:rPr>
      </w:pPr>
      <w:r>
        <w:rPr>
          <w:lang w:val="el-GR"/>
        </w:rPr>
        <w:t xml:space="preserve">α) </w:t>
      </w:r>
      <w:r w:rsidRPr="007D0FBD">
        <w:rPr>
          <w:lang w:val="el-GR"/>
        </w:rPr>
        <w:t>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14:paraId="759BC2BB" w14:textId="77777777" w:rsidR="0036560C" w:rsidRPr="0036560C" w:rsidRDefault="0036560C" w:rsidP="0036560C">
      <w:pPr>
        <w:rPr>
          <w:lang w:val="el-GR"/>
        </w:rPr>
      </w:pPr>
      <w:r w:rsidRPr="0036560C">
        <w:rPr>
          <w:lang w:val="el-GR"/>
        </w:rPr>
        <w:t xml:space="preserve">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14:paraId="738A63CF" w14:textId="77777777" w:rsidR="0036560C" w:rsidRPr="0036560C" w:rsidRDefault="0036560C" w:rsidP="0036560C">
      <w:pPr>
        <w:rPr>
          <w:lang w:val="el-GR"/>
        </w:rPr>
      </w:pPr>
      <w:r w:rsidRPr="0036560C">
        <w:rPr>
          <w:lang w:val="el-GR"/>
        </w:rPr>
        <w:t>γ) Με την ολοκλήρωση διαδικασίας,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1F240159" w14:textId="77777777" w:rsidR="006A5708" w:rsidRPr="00105314" w:rsidRDefault="006D2695" w:rsidP="006A5708">
      <w:pPr>
        <w:textAlignment w:val="baseline"/>
        <w:rPr>
          <w:lang w:val="el-GR"/>
        </w:rPr>
      </w:pPr>
      <w:r>
        <w:rPr>
          <w:lang w:val="el-GR"/>
        </w:rPr>
        <w:t xml:space="preserve">δ) </w:t>
      </w:r>
      <w:r w:rsidR="006A5708">
        <w:rPr>
          <w:kern w:val="1"/>
          <w:lang w:val="el-GR"/>
        </w:rPr>
        <w:t>Το αρμόδιο γνωμοδοτικό όργανο</w:t>
      </w:r>
      <w:r w:rsidR="006A5708" w:rsidRPr="00A90752">
        <w:rPr>
          <w:kern w:val="1"/>
          <w:lang w:val="el-GR"/>
        </w:rPr>
        <w:t xml:space="preserve"> προβαίνει στην αξιολόγηση των οικονομικών προσφορών </w:t>
      </w:r>
      <w:r w:rsidR="006A5708" w:rsidRPr="00752608">
        <w:rPr>
          <w:kern w:val="1"/>
          <w:lang w:val="el-GR"/>
        </w:rPr>
        <w:t>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w:t>
      </w:r>
      <w:r w:rsidR="006A5708">
        <w:rPr>
          <w:kern w:val="1"/>
          <w:lang w:val="el-GR"/>
        </w:rPr>
        <w:t xml:space="preserve"> </w:t>
      </w:r>
      <w:r w:rsidR="006A5708" w:rsidRPr="00A90752">
        <w:rPr>
          <w:kern w:val="1"/>
          <w:lang w:val="el-GR"/>
        </w:rPr>
        <w:t xml:space="preserve">και συντάσσει πρακτικό στο οποίο εισηγείται αιτιολογημένα την αποδοχή ή απόρριψή τους, την κατάταξη των προσφορών και την ανάδειξη του </w:t>
      </w:r>
      <w:r w:rsidR="006A5708" w:rsidRPr="00A90752">
        <w:rPr>
          <w:kern w:val="1"/>
          <w:lang w:val="el-GR"/>
        </w:rPr>
        <w:lastRenderedPageBreak/>
        <w:t>προσωρινού αναδόχου.</w:t>
      </w:r>
      <w:r w:rsidR="006A5708" w:rsidRPr="002947AA">
        <w:rPr>
          <w:lang w:val="el-GR"/>
        </w:rPr>
        <w:t xml:space="preserve"> </w:t>
      </w:r>
      <w:r w:rsidR="006A5708" w:rsidRPr="00752608">
        <w:rPr>
          <w:kern w:val="1"/>
          <w:lang w:val="el-GR"/>
        </w:rPr>
        <w:t>Το εν λόγω πρακτικό κοινοποιείται από το ως άνω όργανο, στην αναθέτουσα αρχή  προς έγκριση</w:t>
      </w:r>
      <w:r w:rsidR="006A5708">
        <w:rPr>
          <w:kern w:val="1"/>
          <w:lang w:val="el-GR"/>
        </w:rPr>
        <w:t>.</w:t>
      </w:r>
    </w:p>
    <w:p w14:paraId="435484A1" w14:textId="77777777" w:rsidR="006A5708" w:rsidRPr="00105314" w:rsidRDefault="006A5708" w:rsidP="006A5708">
      <w:pPr>
        <w:textAlignment w:val="baseline"/>
        <w:rPr>
          <w:lang w:val="el-GR"/>
        </w:rPr>
      </w:pPr>
      <w:r w:rsidRPr="00A90752">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14:paraId="1C70F167" w14:textId="77777777" w:rsidR="006A5708" w:rsidRDefault="006A5708" w:rsidP="006A5708">
      <w:pPr>
        <w:textAlignment w:val="baseline"/>
        <w:rPr>
          <w:kern w:val="1"/>
          <w:lang w:val="el-GR"/>
        </w:rPr>
      </w:pPr>
      <w:r w:rsidRPr="00A90752">
        <w:rPr>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kern w:val="1"/>
          <w:lang w:val="el-GR"/>
        </w:rPr>
        <w:t>.</w:t>
      </w:r>
      <w:r w:rsidRPr="008B5906">
        <w:rPr>
          <w:rStyle w:val="ab"/>
          <w:lang w:val="el-GR"/>
        </w:rPr>
        <w:footnoteReference w:id="4"/>
      </w:r>
    </w:p>
    <w:p w14:paraId="33E9B8E3" w14:textId="77777777" w:rsidR="006A5708" w:rsidRPr="008B5906" w:rsidRDefault="006A5708" w:rsidP="006A5708">
      <w:pPr>
        <w:textAlignment w:val="baseline"/>
        <w:rPr>
          <w:b/>
          <w:bCs/>
          <w:kern w:val="1"/>
          <w:lang w:val="el-GR"/>
        </w:rPr>
      </w:pPr>
      <w:r w:rsidRPr="008B5906">
        <w:rPr>
          <w:b/>
          <w:bCs/>
          <w:kern w:val="1"/>
          <w:lang w:val="el-GR"/>
        </w:rPr>
        <w:t>Τα αποτελέσματα των ανωτέρω σταδίων</w:t>
      </w:r>
      <w:r w:rsidRPr="008B5906">
        <w:rPr>
          <w:b/>
          <w:bCs/>
        </w:rPr>
        <w:footnoteReference w:id="5"/>
      </w:r>
      <w:r w:rsidRPr="008B5906">
        <w:rPr>
          <w:b/>
          <w:bCs/>
          <w:kern w:val="1"/>
          <w:lang w:val="el-GR"/>
        </w:rPr>
        <w:t xml:space="preserve"> («Δικαιολογητικά Συμμετοχής», «Τεχνική Προσφορά» και «Οικονομική Προσφορά») επικυρώνονται με μια απόφαση του αποφαινόμενου οργάνου της αναθέτουσας αρχής, η οποία κοινοποιείται με επιμέλεια αυτής, στους προσφέροντες μαζί με αντίγραφο των αντιστοίχων πρακτικών της διαδικασίας ελέγχου και αξιολόγησης των προσφορών των ως άνω σταδίων</w:t>
      </w:r>
      <w:r w:rsidRPr="008B5906">
        <w:rPr>
          <w:rStyle w:val="ab"/>
          <w:lang w:val="el-GR"/>
        </w:rPr>
        <w:footnoteReference w:id="6"/>
      </w:r>
      <w:r w:rsidRPr="008B5906">
        <w:rPr>
          <w:b/>
          <w:bCs/>
          <w:kern w:val="1"/>
          <w:lang w:val="el-GR"/>
        </w:rPr>
        <w:t xml:space="preserve">. </w:t>
      </w:r>
    </w:p>
    <w:p w14:paraId="2866A659" w14:textId="77777777" w:rsidR="006A5708" w:rsidRPr="008B5906" w:rsidRDefault="006A5708" w:rsidP="006A5708">
      <w:pPr>
        <w:textAlignment w:val="baseline"/>
        <w:rPr>
          <w:b/>
          <w:bCs/>
          <w:kern w:val="1"/>
          <w:lang w:val="el-GR"/>
        </w:rPr>
      </w:pPr>
      <w:r w:rsidRPr="008B5906">
        <w:rPr>
          <w:b/>
          <w:bCs/>
          <w:kern w:val="1"/>
          <w:lang w:val="el-GR"/>
        </w:rPr>
        <w:t>Κατά της εν λόγω απόφασης χωρεί ένσταση σύμφωνα με τα οριζόμενα στο άρθρο 3.4 της παρούσας.</w:t>
      </w:r>
    </w:p>
    <w:p w14:paraId="05085B8F" w14:textId="77777777" w:rsidR="006D2695" w:rsidRDefault="006D2695">
      <w:pPr>
        <w:pStyle w:val="2"/>
        <w:rPr>
          <w:lang w:val="el-GR"/>
        </w:rPr>
      </w:pPr>
      <w:bookmarkStart w:id="111" w:name="_Toc492031036"/>
      <w:bookmarkStart w:id="112" w:name="_Toc45784129"/>
      <w:r>
        <w:rPr>
          <w:lang w:val="el-GR"/>
        </w:rPr>
        <w:t>3.2</w:t>
      </w:r>
      <w:r>
        <w:rPr>
          <w:lang w:val="el-GR"/>
        </w:rPr>
        <w:tab/>
        <w:t xml:space="preserve">Πρόσκληση υποβολής δικαιολογητικών </w:t>
      </w:r>
      <w:r w:rsidR="001D10CF">
        <w:rPr>
          <w:lang w:val="el-GR"/>
        </w:rPr>
        <w:t>προσωρινού αναδόχου</w:t>
      </w:r>
      <w:r>
        <w:rPr>
          <w:rStyle w:val="WW-FootnoteReference11"/>
          <w:lang w:val="el-GR"/>
        </w:rPr>
        <w:footnoteReference w:id="7"/>
      </w:r>
      <w:r>
        <w:rPr>
          <w:lang w:val="el-GR"/>
        </w:rPr>
        <w:t xml:space="preserve"> - Δικαιολογητικά </w:t>
      </w:r>
      <w:bookmarkEnd w:id="111"/>
      <w:r w:rsidR="001D10CF">
        <w:rPr>
          <w:lang w:val="el-GR"/>
        </w:rPr>
        <w:t>προσωρινού αναδόχου</w:t>
      </w:r>
      <w:bookmarkEnd w:id="112"/>
    </w:p>
    <w:p w14:paraId="2CAD2B68" w14:textId="77777777" w:rsidR="00F64DAE" w:rsidRDefault="00F64DAE" w:rsidP="00F64DAE">
      <w:pPr>
        <w:rPr>
          <w:lang w:val="el-GR"/>
        </w:rPr>
      </w:pPr>
      <w:r>
        <w:rPr>
          <w:lang w:val="el-GR"/>
        </w:rPr>
        <w:t xml:space="preserve">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 </w:t>
      </w:r>
      <w:r w:rsidRPr="002947AA">
        <w:rPr>
          <w:lang w:val="el-GR"/>
        </w:rPr>
        <w:t>δέκα (10)</w:t>
      </w:r>
      <w:r w:rsidRPr="00B80ADF">
        <w:rPr>
          <w:lang w:val="el-GR"/>
        </w:rPr>
        <w:t xml:space="preserve"> </w:t>
      </w:r>
      <w:r>
        <w:rPr>
          <w:lang w:val="el-GR"/>
        </w:rPr>
        <w:t xml:space="preserve">ημερών  από την κοινοποίηση της σχετικής  έγγραφης ειδοποίησης σε αυτόν, </w:t>
      </w:r>
      <w:r w:rsidRPr="00383CEF">
        <w:rPr>
          <w:lang w:val="el-GR"/>
        </w:rPr>
        <w:t>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w:t>
      </w:r>
      <w:r>
        <w:rPr>
          <w:lang w:val="el-GR"/>
        </w:rPr>
        <w:t>7</w:t>
      </w:r>
      <w:r w:rsidRPr="00383CEF">
        <w:rPr>
          <w:lang w:val="el-GR"/>
        </w:rPr>
        <w:t>.2. της παρούσας διακήρυξης, ως αποδεικτικά στοιχεία για τη μη συνδρομή των λόγων αποκλεισμού της παραγράφου 2.2.</w:t>
      </w:r>
      <w:r>
        <w:rPr>
          <w:lang w:val="el-GR"/>
        </w:rPr>
        <w:t>2</w:t>
      </w:r>
      <w:r w:rsidRPr="00383CEF">
        <w:rPr>
          <w:lang w:val="el-GR"/>
        </w:rPr>
        <w:t xml:space="preserve"> της διακήρυξης, καθώς και για την πλήρωση των κριτηρίων ποιοτικής επιλογής των παραγράφων 2.2.</w:t>
      </w:r>
      <w:r>
        <w:rPr>
          <w:lang w:val="el-GR"/>
        </w:rPr>
        <w:t>3</w:t>
      </w:r>
      <w:r w:rsidRPr="00383CEF">
        <w:rPr>
          <w:lang w:val="el-GR"/>
        </w:rPr>
        <w:t xml:space="preserve"> - 2.2.</w:t>
      </w:r>
      <w:r>
        <w:rPr>
          <w:lang w:val="el-GR"/>
        </w:rPr>
        <w:t>6</w:t>
      </w:r>
      <w:r w:rsidRPr="00383CEF">
        <w:rPr>
          <w:lang w:val="el-GR"/>
        </w:rPr>
        <w:t xml:space="preserve">  αυτής.</w:t>
      </w:r>
      <w:r>
        <w:rPr>
          <w:lang w:val="el-GR"/>
        </w:rPr>
        <w:t xml:space="preserve">  </w:t>
      </w:r>
      <w:r w:rsidRPr="00617DC2">
        <w:rPr>
          <w:lang w:val="el-GR"/>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Pr>
          <w:lang w:val="el-GR"/>
        </w:rPr>
        <w:t>.</w:t>
      </w:r>
      <w:r>
        <w:rPr>
          <w:rStyle w:val="ab"/>
          <w:lang w:val="el-GR"/>
        </w:rPr>
        <w:footnoteReference w:id="8"/>
      </w:r>
    </w:p>
    <w:p w14:paraId="0A66FFF0" w14:textId="77777777" w:rsidR="00F64DAE" w:rsidRDefault="00F64DAE" w:rsidP="00F64DAE">
      <w:pPr>
        <w:rPr>
          <w:lang w:val="el-GR"/>
        </w:rPr>
      </w:pPr>
      <w:r w:rsidRPr="00617DC2">
        <w:rPr>
          <w:lang w:val="el-GR"/>
        </w:rPr>
        <w:t xml:space="preserve">Αν δεν προσκομισθούν τα παραπάνω δικαιολογητικά ή υπάρχουν ελλείψεις σε αυτά που </w:t>
      </w:r>
      <w:proofErr w:type="spellStart"/>
      <w:r w:rsidRPr="00617DC2">
        <w:rPr>
          <w:lang w:val="el-GR"/>
        </w:rPr>
        <w:t>υπoβλήθηκαν</w:t>
      </w:r>
      <w:proofErr w:type="spellEnd"/>
      <w:r w:rsidRPr="00617DC2">
        <w:rPr>
          <w:lang w:val="el-GR"/>
        </w:rPr>
        <w:t xml:space="preserve">, και ο προσωρινός ανάδοχος υποβάλει εντός της προθεσμίας της παρ. 5.3.1 </w:t>
      </w:r>
      <w:r>
        <w:rPr>
          <w:lang w:val="el-GR"/>
        </w:rPr>
        <w:t>της παρούσας</w:t>
      </w:r>
      <w:r w:rsidRPr="00617DC2">
        <w:rPr>
          <w:lang w:val="el-GR"/>
        </w:rPr>
        <w:t>,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r>
        <w:rPr>
          <w:rStyle w:val="ab"/>
          <w:lang w:val="el-GR"/>
        </w:rPr>
        <w:footnoteReference w:id="9"/>
      </w:r>
      <w:r>
        <w:rPr>
          <w:lang w:val="el-GR"/>
        </w:rPr>
        <w:t>.</w:t>
      </w:r>
    </w:p>
    <w:p w14:paraId="2C7554C8" w14:textId="77777777" w:rsidR="00F64DAE" w:rsidRPr="00105314" w:rsidRDefault="00F64DAE" w:rsidP="00F64DAE">
      <w:pPr>
        <w:rPr>
          <w:lang w:val="el-GR"/>
        </w:rPr>
      </w:pPr>
      <w:r>
        <w:rPr>
          <w:lang w:val="el-GR"/>
        </w:rPr>
        <w:t xml:space="preserve"> </w:t>
      </w:r>
      <w:r w:rsidRPr="00617DC2">
        <w:rPr>
          <w:lang w:val="el-GR"/>
        </w:rPr>
        <w:t>Όσοι δεν έχουν αποκλειστεί οριστικά</w:t>
      </w:r>
      <w:r w:rsidRPr="00617DC2" w:rsidDel="00617DC2">
        <w:rPr>
          <w:lang w:val="el-GR"/>
        </w:rPr>
        <w:t xml:space="preserve"> </w:t>
      </w:r>
      <w:r>
        <w:rPr>
          <w:rStyle w:val="ab"/>
          <w:lang w:val="el-GR"/>
        </w:rPr>
        <w:footnoteReference w:id="10"/>
      </w:r>
      <w:r>
        <w:rPr>
          <w:lang w:val="el-GR"/>
        </w:rPr>
        <w:t>λαμβάνουν γνώση των παραπάνω δικαιολογητικών που κατατέθηκαν.</w:t>
      </w:r>
    </w:p>
    <w:p w14:paraId="2C425825" w14:textId="77777777" w:rsidR="00F64DAE" w:rsidRPr="00105314" w:rsidRDefault="00F64DAE" w:rsidP="00F64DAE">
      <w:pPr>
        <w:rPr>
          <w:lang w:val="el-GR"/>
        </w:rPr>
      </w:pPr>
      <w:r>
        <w:rPr>
          <w:lang w:val="el-GR"/>
        </w:rPr>
        <w:lastRenderedPageBreak/>
        <w:t>Απορρίπτεται η προσφορά του προσωρινού αναδόχου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83C54F8" w14:textId="27222022" w:rsidR="006D2695" w:rsidRDefault="006D2695">
      <w:pPr>
        <w:rPr>
          <w:lang w:val="el-GR"/>
        </w:rPr>
      </w:pPr>
      <w:r>
        <w:rPr>
          <w:lang w:val="el-GR"/>
        </w:rPr>
        <w:t xml:space="preserve">i)  κατά τον έλεγχο των παραπάνω δικαιολογητικών διαπιστωθεί ότι τα στοιχεία που δηλώθηκαν με </w:t>
      </w:r>
      <w:r>
        <w:rPr>
          <w:i/>
          <w:color w:val="5B9BD5"/>
          <w:lang w:val="el-GR" w:eastAsia="el-GR"/>
        </w:rPr>
        <w:t xml:space="preserve"> </w:t>
      </w:r>
      <w:r>
        <w:rPr>
          <w:lang w:val="el-GR"/>
        </w:rPr>
        <w:t xml:space="preserve">το </w:t>
      </w:r>
      <w:r w:rsidR="00837C0C">
        <w:rPr>
          <w:lang w:val="el-GR"/>
        </w:rPr>
        <w:t>Ε.Ε.Ε.Σ</w:t>
      </w:r>
      <w:r>
        <w:rPr>
          <w:lang w:val="el-GR"/>
        </w:rPr>
        <w:t xml:space="preserve">., είναι ψευδή ή ανακριβή, ή </w:t>
      </w:r>
    </w:p>
    <w:p w14:paraId="0D945330" w14:textId="77777777" w:rsidR="006D2695" w:rsidRDefault="006D2695">
      <w:pPr>
        <w:rPr>
          <w:lang w:val="el-GR"/>
        </w:rPr>
      </w:pPr>
      <w:proofErr w:type="spellStart"/>
      <w:r>
        <w:rPr>
          <w:lang w:val="el-GR"/>
        </w:rPr>
        <w:t>ii</w:t>
      </w:r>
      <w:proofErr w:type="spellEnd"/>
      <w:r>
        <w:rPr>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0E48088B" w14:textId="77777777" w:rsidR="006D2695" w:rsidRDefault="006D2695">
      <w:pPr>
        <w:rPr>
          <w:lang w:val="el-GR"/>
        </w:rPr>
      </w:pPr>
      <w:proofErr w:type="spellStart"/>
      <w:r>
        <w:rPr>
          <w:lang w:val="el-GR"/>
        </w:rPr>
        <w:t>iii</w:t>
      </w:r>
      <w:proofErr w:type="spellEnd"/>
      <w:r>
        <w:rPr>
          <w:lang w:val="el-GR"/>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w:t>
      </w:r>
      <w:r w:rsidRPr="00DA3AC6">
        <w:rPr>
          <w:lang w:val="el-GR"/>
        </w:rPr>
        <w:t>άρθρα 2.2.</w:t>
      </w:r>
      <w:r w:rsidR="00DA3AC6" w:rsidRPr="00DA3AC6">
        <w:rPr>
          <w:lang w:val="el-GR"/>
        </w:rPr>
        <w:t xml:space="preserve">2 </w:t>
      </w:r>
      <w:r w:rsidRPr="00DA3AC6">
        <w:rPr>
          <w:lang w:val="el-GR"/>
        </w:rPr>
        <w:t>(λόγοι αποκλεισμού) και 2.2.</w:t>
      </w:r>
      <w:r w:rsidR="00DA3AC6" w:rsidRPr="00DA3AC6">
        <w:rPr>
          <w:lang w:val="el-GR"/>
        </w:rPr>
        <w:t xml:space="preserve">3 </w:t>
      </w:r>
      <w:r w:rsidRPr="00DA3AC6">
        <w:rPr>
          <w:lang w:val="el-GR"/>
        </w:rPr>
        <w:t>έως 2.2.</w:t>
      </w:r>
      <w:r w:rsidR="00DA3AC6" w:rsidRPr="00DA3AC6">
        <w:rPr>
          <w:lang w:val="el-GR"/>
        </w:rPr>
        <w:t xml:space="preserve">6 </w:t>
      </w:r>
      <w:r w:rsidRPr="00DA3AC6">
        <w:rPr>
          <w:lang w:val="el-GR"/>
        </w:rPr>
        <w:t>(κριτήρια ποιοτικής επιλογής) της παρούσας,</w:t>
      </w:r>
      <w:r>
        <w:rPr>
          <w:lang w:val="el-GR"/>
        </w:rPr>
        <w:t xml:space="preserve"> </w:t>
      </w:r>
    </w:p>
    <w:p w14:paraId="7C7C877F" w14:textId="351425FC" w:rsidR="00E91E00" w:rsidRPr="00E91E00" w:rsidRDefault="00E91E00" w:rsidP="00E91E00">
      <w:pPr>
        <w:rPr>
          <w:lang w:val="el-GR"/>
        </w:rPr>
      </w:pPr>
      <w:r w:rsidRPr="00E91E00">
        <w:rPr>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w:t>
      </w:r>
      <w:r w:rsidR="000C3E93">
        <w:rPr>
          <w:lang w:val="el-GR"/>
        </w:rPr>
        <w:t>Ε.Ε.Ε.Σ</w:t>
      </w:r>
      <w:r w:rsidRPr="00E91E00">
        <w:rPr>
          <w:lang w:val="el-GR"/>
        </w:rPr>
        <w:t>.,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E91E00">
        <w:rPr>
          <w:lang w:val="el-GR"/>
        </w:rPr>
        <w:t>οψιγενείς</w:t>
      </w:r>
      <w:proofErr w:type="spellEnd"/>
      <w:r w:rsidRPr="00E91E00">
        <w:rPr>
          <w:lang w:val="el-GR"/>
        </w:rPr>
        <w:t xml:space="preserve"> μεταβολές), δεν καταπίπτει υπέρ της αναθέτουσας αρχής η εγγύηση συμμετοχής του.</w:t>
      </w:r>
    </w:p>
    <w:p w14:paraId="50670C85" w14:textId="77777777" w:rsidR="006D2695" w:rsidRDefault="006D2695">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w:t>
      </w:r>
      <w:r w:rsidR="00DA3AC6">
        <w:rPr>
          <w:lang w:val="el-GR"/>
        </w:rPr>
        <w:t xml:space="preserve">3 </w:t>
      </w:r>
      <w:r>
        <w:rPr>
          <w:lang w:val="el-GR"/>
        </w:rPr>
        <w:t>-2.2.</w:t>
      </w:r>
      <w:r w:rsidR="00DA3AC6">
        <w:rPr>
          <w:lang w:val="el-GR"/>
        </w:rPr>
        <w:t xml:space="preserve">6 </w:t>
      </w:r>
      <w:r>
        <w:rPr>
          <w:lang w:val="el-GR"/>
        </w:rPr>
        <w:t xml:space="preserve">της παρούσας διακήρυξης, η διαδικασία ματαιώνεται. </w:t>
      </w:r>
    </w:p>
    <w:p w14:paraId="1C582E0C" w14:textId="77777777" w:rsidR="006A28DA" w:rsidRDefault="006D2695">
      <w:pPr>
        <w:rPr>
          <w:lang w:val="el-GR"/>
        </w:rPr>
      </w:pPr>
      <w:r>
        <w:rPr>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w:t>
      </w:r>
      <w:r w:rsidR="006A28DA">
        <w:rPr>
          <w:lang w:val="el-GR"/>
        </w:rPr>
        <w:t>εκατό και ως εξής:  Ποσοστό 15%</w:t>
      </w:r>
      <w:r>
        <w:rPr>
          <w:rStyle w:val="FootnoteReference2"/>
          <w:lang w:val="el-GR"/>
        </w:rPr>
        <w:footnoteReference w:id="11"/>
      </w:r>
      <w:r>
        <w:rPr>
          <w:lang w:val="el-GR"/>
        </w:rPr>
        <w:t xml:space="preserve"> στην περίπτωση της μεγαλ</w:t>
      </w:r>
      <w:r w:rsidR="006A28DA">
        <w:rPr>
          <w:lang w:val="el-GR"/>
        </w:rPr>
        <w:t>ύτερης ποσότητας και ποσοστό 50%</w:t>
      </w:r>
      <w:r>
        <w:rPr>
          <w:rStyle w:val="FootnoteReference2"/>
          <w:lang w:val="el-GR"/>
        </w:rPr>
        <w:footnoteReference w:id="12"/>
      </w:r>
      <w:r>
        <w:rPr>
          <w:lang w:val="el-GR"/>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w:t>
      </w:r>
    </w:p>
    <w:p w14:paraId="7DEB5321" w14:textId="77777777" w:rsidR="006D2695" w:rsidRDefault="006D2695">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47E111D9" w14:textId="77777777" w:rsidR="006D2695" w:rsidRDefault="006D2695">
      <w:pPr>
        <w:pStyle w:val="2"/>
        <w:rPr>
          <w:i/>
          <w:color w:val="5B9BD5"/>
          <w:lang w:val="el-GR" w:eastAsia="el-GR"/>
        </w:rPr>
      </w:pPr>
      <w:bookmarkStart w:id="114" w:name="_Toc492031037"/>
      <w:bookmarkStart w:id="115" w:name="_Toc45784130"/>
      <w:r>
        <w:rPr>
          <w:lang w:val="el-GR"/>
        </w:rPr>
        <w:t>3.3</w:t>
      </w:r>
      <w:r>
        <w:rPr>
          <w:lang w:val="el-GR"/>
        </w:rPr>
        <w:tab/>
        <w:t>Κατακύρωση - σύναψη σύμβασης</w:t>
      </w:r>
      <w:bookmarkEnd w:id="114"/>
      <w:bookmarkEnd w:id="115"/>
      <w:r>
        <w:rPr>
          <w:lang w:val="el-GR"/>
        </w:rPr>
        <w:t xml:space="preserve"> </w:t>
      </w:r>
    </w:p>
    <w:p w14:paraId="20768B39" w14:textId="77777777" w:rsidR="006D2695" w:rsidRDefault="006D2695">
      <w:pPr>
        <w:rPr>
          <w:lang w:val="el-GR"/>
        </w:rPr>
      </w:pPr>
      <w:r>
        <w:rPr>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w:t>
      </w:r>
      <w:r w:rsidR="00E609F9">
        <w:rPr>
          <w:lang w:val="el-GR"/>
        </w:rPr>
        <w:t>.</w:t>
      </w:r>
      <w:r>
        <w:rPr>
          <w:lang w:val="el-GR"/>
        </w:rPr>
        <w:t xml:space="preserve"> </w:t>
      </w:r>
    </w:p>
    <w:p w14:paraId="7EC7D7EE" w14:textId="77777777" w:rsidR="0026688B" w:rsidRPr="0026688B" w:rsidRDefault="0026688B" w:rsidP="0026688B">
      <w:pPr>
        <w:rPr>
          <w:lang w:val="el-GR"/>
        </w:rPr>
      </w:pPr>
      <w:r w:rsidRPr="0026688B">
        <w:rPr>
          <w:lang w:val="el-GR"/>
        </w:rPr>
        <w:t xml:space="preserve">Η εν λόγω απόφαση αναφέρει την προθεσμία για την αναστολή της σύναψης της σύμβασης σύμφωνα με την επόμενη παράγραφο 3.4. </w:t>
      </w:r>
    </w:p>
    <w:p w14:paraId="53B3B793" w14:textId="77777777" w:rsidR="0026688B" w:rsidRPr="0026688B" w:rsidRDefault="0026688B" w:rsidP="0026688B">
      <w:pPr>
        <w:rPr>
          <w:lang w:val="el-GR"/>
        </w:rPr>
      </w:pPr>
      <w:r w:rsidRPr="0026688B">
        <w:rPr>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309674D2" w14:textId="77777777" w:rsidR="0026688B" w:rsidRPr="0026688B" w:rsidRDefault="0026688B" w:rsidP="0026688B">
      <w:pPr>
        <w:rPr>
          <w:lang w:val="el-GR"/>
        </w:rPr>
      </w:pPr>
      <w:r w:rsidRPr="0026688B">
        <w:rPr>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14:paraId="170C5DC7" w14:textId="77777777" w:rsidR="00E91E00" w:rsidRDefault="0026688B">
      <w:pPr>
        <w:rPr>
          <w:lang w:val="el-GR"/>
        </w:rPr>
      </w:pPr>
      <w:r w:rsidRPr="0026688B">
        <w:rPr>
          <w:lang w:val="el-GR"/>
        </w:rPr>
        <w:t xml:space="preserve">Στην περίπτωση που ο ανάδοχος δεν προσέλθει να υπογράψει το ως άνω συμφωνητικό μέσα στην </w:t>
      </w:r>
      <w:proofErr w:type="spellStart"/>
      <w:r w:rsidRPr="0026688B">
        <w:rPr>
          <w:lang w:val="el-GR"/>
        </w:rPr>
        <w:t>τεθείσα</w:t>
      </w:r>
      <w:proofErr w:type="spellEnd"/>
      <w:r w:rsidRPr="0026688B">
        <w:rPr>
          <w:lang w:val="el-GR"/>
        </w:rPr>
        <w:t xml:space="preserve"> προθεσμία, κηρύσσεται έκπτωτος, και ακολουθείται η διαδικασία του άρθρου 103 του ν. 4412/2016 για τον προσφέροντα που υπέβαλε την  αμέσως επόμενη πλέον συμφέρουσα από οικονομική άποψη προσφορά.</w:t>
      </w:r>
    </w:p>
    <w:p w14:paraId="50766BB1" w14:textId="77777777" w:rsidR="006D2695" w:rsidRDefault="006D2695" w:rsidP="0026688B">
      <w:pPr>
        <w:pStyle w:val="2"/>
        <w:ind w:left="0" w:firstLine="0"/>
        <w:rPr>
          <w:i/>
          <w:iCs/>
          <w:color w:val="5B9BD5"/>
          <w:spacing w:val="5"/>
          <w:lang w:val="el-GR"/>
        </w:rPr>
      </w:pPr>
      <w:bookmarkStart w:id="116" w:name="_Toc492031038"/>
      <w:bookmarkStart w:id="117" w:name="_Toc45784131"/>
      <w:r>
        <w:rPr>
          <w:lang w:val="el-GR"/>
        </w:rPr>
        <w:lastRenderedPageBreak/>
        <w:t>3.4</w:t>
      </w:r>
      <w:r>
        <w:rPr>
          <w:lang w:val="el-GR"/>
        </w:rPr>
        <w:tab/>
        <w:t>Ενστάσεις</w:t>
      </w:r>
      <w:bookmarkEnd w:id="116"/>
      <w:bookmarkEnd w:id="117"/>
      <w:r>
        <w:rPr>
          <w:lang w:val="el-GR"/>
        </w:rPr>
        <w:t xml:space="preserve"> </w:t>
      </w:r>
    </w:p>
    <w:p w14:paraId="6A0E3B51" w14:textId="71C33562" w:rsidR="00A77967" w:rsidRPr="00A77967" w:rsidRDefault="00A77967" w:rsidP="00A77967">
      <w:pPr>
        <w:spacing w:after="0"/>
        <w:rPr>
          <w:spacing w:val="5"/>
          <w:lang w:val="el-GR"/>
        </w:rPr>
      </w:pPr>
      <w:r w:rsidRPr="00A77967">
        <w:rPr>
          <w:spacing w:val="5"/>
          <w:lang w:val="el-GR"/>
        </w:rPr>
        <w:t>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υποβάλλεται σε προθεσμία που εκτείνεται μέχρι το ήμισυ του χρονικού διαστήματος από τη δημοσίευση της παρούσας διακήρυξης στο ΚΗΜΔΗΣ μέχρι την καταληκτική ημερομηνία υποβολής των προσφορών του άρθρου 14 της παρούσας. Για τον υπολογισμό της προθεσμίας αυτής συνυπολογίζονται και οι ημερομηνίες της δημοσίευσης και της υποβολής των προσφορών.</w:t>
      </w:r>
    </w:p>
    <w:p w14:paraId="3F068059" w14:textId="77777777" w:rsidR="00A77967" w:rsidRPr="00A77967" w:rsidRDefault="00A77967" w:rsidP="00A77967">
      <w:pPr>
        <w:spacing w:after="0"/>
        <w:rPr>
          <w:spacing w:val="5"/>
          <w:lang w:val="el-GR"/>
        </w:rPr>
      </w:pPr>
      <w:r w:rsidRPr="00A77967">
        <w:rPr>
          <w:spacing w:val="5"/>
          <w:lang w:val="el-GR"/>
        </w:rPr>
        <w:t xml:space="preserve">Η ένσταση υποβάλλεται ενώπιον της αναθέτουσας αρχής, η οποία αποφασίζει, ύστερα από γνώμη της Επιτροπής Αξιολόγησης Ενστάσεων, εντός προθεσμίας δέκα (10) ημερών από την κοινοποίηση της ένστασης. 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w:t>
      </w:r>
      <w:proofErr w:type="spellStart"/>
      <w:r w:rsidRPr="00A77967">
        <w:rPr>
          <w:spacing w:val="5"/>
          <w:lang w:val="el-GR"/>
        </w:rPr>
        <w:t>παραβόλου</w:t>
      </w:r>
      <w:proofErr w:type="spellEnd"/>
      <w:r w:rsidRPr="00A77967">
        <w:rPr>
          <w:spacing w:val="5"/>
          <w:lang w:val="el-GR"/>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w:t>
      </w:r>
      <w:proofErr w:type="spellStart"/>
      <w:r w:rsidRPr="00A77967">
        <w:rPr>
          <w:spacing w:val="5"/>
          <w:lang w:val="el-GR"/>
        </w:rPr>
        <w:t>αποφασίζον</w:t>
      </w:r>
      <w:proofErr w:type="spellEnd"/>
      <w:r w:rsidRPr="00A77967">
        <w:rPr>
          <w:spacing w:val="5"/>
          <w:lang w:val="el-GR"/>
        </w:rPr>
        <w:t xml:space="preserve"> διοικητικό όργανο.  </w:t>
      </w:r>
    </w:p>
    <w:p w14:paraId="77769BB6" w14:textId="77777777" w:rsidR="00A77967" w:rsidRPr="00A77967" w:rsidRDefault="00A77967" w:rsidP="00A77967">
      <w:pPr>
        <w:spacing w:after="0"/>
        <w:rPr>
          <w:spacing w:val="5"/>
          <w:lang w:val="el-GR"/>
        </w:rPr>
      </w:pPr>
      <w:r w:rsidRPr="00A77967">
        <w:rPr>
          <w:spacing w:val="5"/>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14:paraId="1C409CF7" w14:textId="77777777" w:rsidR="00A77967" w:rsidRPr="00A77967" w:rsidRDefault="00A77967" w:rsidP="00A77967">
      <w:pPr>
        <w:spacing w:after="0"/>
        <w:rPr>
          <w:spacing w:val="5"/>
          <w:lang w:val="el-GR"/>
        </w:rPr>
      </w:pPr>
      <w:r w:rsidRPr="00A77967">
        <w:rPr>
          <w:spacing w:val="5"/>
          <w:lang w:val="el-GR"/>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w:t>
      </w:r>
      <w:proofErr w:type="spellStart"/>
      <w:r w:rsidRPr="00A77967">
        <w:rPr>
          <w:spacing w:val="5"/>
          <w:lang w:val="el-GR"/>
        </w:rPr>
        <w:t>π.δ.</w:t>
      </w:r>
      <w:proofErr w:type="spellEnd"/>
      <w:r w:rsidRPr="00A77967">
        <w:rPr>
          <w:spacing w:val="5"/>
          <w:lang w:val="el-GR"/>
        </w:rPr>
        <w:t xml:space="preserve"> 18/1989 (Α΄ 8).</w:t>
      </w:r>
    </w:p>
    <w:p w14:paraId="75D26F57" w14:textId="77777777" w:rsidR="00A77967" w:rsidRPr="00A77967" w:rsidRDefault="00A77967" w:rsidP="00A77967">
      <w:pPr>
        <w:spacing w:after="0"/>
        <w:rPr>
          <w:spacing w:val="5"/>
          <w:lang w:val="el-GR"/>
        </w:rPr>
      </w:pPr>
      <w:r w:rsidRPr="00A77967">
        <w:rPr>
          <w:spacing w:val="5"/>
          <w:lang w:val="el-GR"/>
        </w:rPr>
        <w:t xml:space="preserve">Η άσκηση της ένστασης αποτελεί προϋπόθεση για την άσκηση των ενδίκων βοηθημάτων του παρόντος. Πέραν από την </w:t>
      </w:r>
      <w:proofErr w:type="spellStart"/>
      <w:r w:rsidRPr="00A77967">
        <w:rPr>
          <w:spacing w:val="5"/>
          <w:lang w:val="el-GR"/>
        </w:rPr>
        <w:t>ενδικοφανή</w:t>
      </w:r>
      <w:proofErr w:type="spellEnd"/>
      <w:r w:rsidRPr="00A77967">
        <w:rPr>
          <w:spacing w:val="5"/>
          <w:lang w:val="el-GR"/>
        </w:rPr>
        <w:t xml:space="preserve"> αυτή προσφυγή δεν χωρεί καμία άλλη τυχόν προβλεπόμενη από γενική διάταξη </w:t>
      </w:r>
      <w:proofErr w:type="spellStart"/>
      <w:r w:rsidRPr="00A77967">
        <w:rPr>
          <w:spacing w:val="5"/>
          <w:lang w:val="el-GR"/>
        </w:rPr>
        <w:t>ενδικοφανής</w:t>
      </w:r>
      <w:proofErr w:type="spellEnd"/>
      <w:r w:rsidRPr="00A77967">
        <w:rPr>
          <w:spacing w:val="5"/>
          <w:lang w:val="el-GR"/>
        </w:rPr>
        <w:t xml:space="preserve"> προσφυγή ή ειδική προσφυγή νομιμότητας.</w:t>
      </w:r>
    </w:p>
    <w:p w14:paraId="250664FA" w14:textId="77777777" w:rsidR="00A77967" w:rsidRDefault="00A77967" w:rsidP="005A3A6B">
      <w:pPr>
        <w:spacing w:after="0"/>
        <w:rPr>
          <w:spacing w:val="5"/>
          <w:lang w:val="el-GR"/>
        </w:rPr>
      </w:pPr>
      <w:r w:rsidRPr="00A77967">
        <w:rPr>
          <w:spacing w:val="5"/>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A77967">
        <w:rPr>
          <w:spacing w:val="5"/>
          <w:lang w:val="el-GR"/>
        </w:rPr>
        <w:t>π.δ.</w:t>
      </w:r>
      <w:proofErr w:type="spellEnd"/>
      <w:r w:rsidRPr="00A77967">
        <w:rPr>
          <w:spacing w:val="5"/>
          <w:lang w:val="el-GR"/>
        </w:rPr>
        <w:t xml:space="preserve"> 18/1989 (Α΄ 8).</w:t>
      </w:r>
    </w:p>
    <w:p w14:paraId="015C94C7" w14:textId="77777777" w:rsidR="006D2695" w:rsidRDefault="006D2695">
      <w:pPr>
        <w:pStyle w:val="2"/>
        <w:rPr>
          <w:lang w:val="el-GR"/>
        </w:rPr>
      </w:pPr>
      <w:bookmarkStart w:id="118" w:name="_Toc492031039"/>
      <w:bookmarkStart w:id="119" w:name="_Toc45784132"/>
      <w:r>
        <w:rPr>
          <w:lang w:val="el-GR"/>
        </w:rPr>
        <w:t>3.5</w:t>
      </w:r>
      <w:r>
        <w:rPr>
          <w:lang w:val="el-GR"/>
        </w:rPr>
        <w:tab/>
        <w:t>Ματαίωση Διαδικασίας</w:t>
      </w:r>
      <w:bookmarkEnd w:id="118"/>
      <w:bookmarkEnd w:id="119"/>
    </w:p>
    <w:p w14:paraId="57C4547B" w14:textId="77777777" w:rsidR="006D2695" w:rsidRDefault="006D269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1E9E9BF" w14:textId="77777777" w:rsidR="006D2695" w:rsidRDefault="006D2695">
      <w:pPr>
        <w:pStyle w:val="1"/>
        <w:rPr>
          <w:lang w:val="el-GR"/>
        </w:rPr>
      </w:pPr>
      <w:bookmarkStart w:id="120" w:name="_Toc45784133"/>
      <w:r>
        <w:rPr>
          <w:lang w:val="el-GR"/>
        </w:rPr>
        <w:lastRenderedPageBreak/>
        <w:t>4.</w:t>
      </w:r>
      <w:r>
        <w:rPr>
          <w:lang w:val="el-GR"/>
        </w:rPr>
        <w:tab/>
        <w:t>ΟΡΟΙ ΕΚΤΕΛΕΣΗΣ ΤΗΣ ΣΥΜΒΑΣΗΣ</w:t>
      </w:r>
      <w:bookmarkEnd w:id="120"/>
      <w:r>
        <w:rPr>
          <w:lang w:val="el-GR"/>
        </w:rPr>
        <w:t xml:space="preserve"> </w:t>
      </w:r>
    </w:p>
    <w:p w14:paraId="25B91B61" w14:textId="77777777" w:rsidR="006D2695" w:rsidRDefault="00BA000F">
      <w:pPr>
        <w:pStyle w:val="2"/>
        <w:rPr>
          <w:lang w:val="el-GR"/>
        </w:rPr>
      </w:pPr>
      <w:bookmarkStart w:id="121" w:name="_Toc492031040"/>
      <w:bookmarkStart w:id="122" w:name="_Toc45784134"/>
      <w:r>
        <w:rPr>
          <w:lang w:val="el-GR"/>
        </w:rPr>
        <w:t>4.1</w:t>
      </w:r>
      <w:r>
        <w:rPr>
          <w:lang w:val="el-GR"/>
        </w:rPr>
        <w:tab/>
        <w:t>Εγγύηση  καλής εκτέλεσης</w:t>
      </w:r>
      <w:bookmarkEnd w:id="121"/>
      <w:bookmarkEnd w:id="122"/>
    </w:p>
    <w:p w14:paraId="495C2DA8" w14:textId="77777777" w:rsidR="006D2695" w:rsidRDefault="006D2695">
      <w:pPr>
        <w:rPr>
          <w:lang w:val="el-GR"/>
        </w:rPr>
      </w:pPr>
      <w:r>
        <w:rPr>
          <w:lang w:val="el-GR"/>
        </w:rPr>
        <w:t>Εγγύηση καλής εκτ</w:t>
      </w:r>
      <w:r w:rsidR="00BA000F">
        <w:rPr>
          <w:lang w:val="el-GR"/>
        </w:rPr>
        <w:t xml:space="preserve">έλεσης </w:t>
      </w:r>
    </w:p>
    <w:p w14:paraId="70506291" w14:textId="77777777" w:rsidR="006D2695" w:rsidRDefault="006D2695">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14:paraId="56E23B07" w14:textId="77777777" w:rsidR="006D2695" w:rsidRDefault="006D2695">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w:t>
      </w:r>
      <w:r w:rsidRPr="00F061CC">
        <w:rPr>
          <w:lang w:val="el-GR"/>
        </w:rPr>
        <w:t>στην παράγραφο 2.1.5. στοιχεία της</w:t>
      </w:r>
      <w:r>
        <w:rPr>
          <w:lang w:val="el-GR"/>
        </w:rPr>
        <w:t xml:space="preserve"> παρούσας και επιπλέον τον αριθμό και τον τίτλο της σχετικής σύμβασης</w:t>
      </w:r>
      <w:r w:rsidR="001F29E0" w:rsidRPr="001F29E0">
        <w:rPr>
          <w:lang w:val="el-GR"/>
        </w:rPr>
        <w:t>.</w:t>
      </w:r>
      <w:r>
        <w:rPr>
          <w:lang w:val="el-GR"/>
        </w:rPr>
        <w:t xml:space="preserve"> Το περιεχόμενό της είναι σύμφωνο με τα οριζόμενα στο άρθρο 72 του ν. 4412/2016.</w:t>
      </w:r>
    </w:p>
    <w:p w14:paraId="3FFF5A2D" w14:textId="77777777" w:rsidR="006D2695" w:rsidRDefault="006D2695">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w:t>
      </w:r>
      <w:r w:rsidR="00BA000F">
        <w:rPr>
          <w:lang w:val="el-GR"/>
        </w:rPr>
        <w:t>ουσας αρχής έναντι του αναδόχου</w:t>
      </w:r>
      <w:r w:rsidR="00637D20">
        <w:rPr>
          <w:strike/>
          <w:lang w:val="el-GR"/>
        </w:rPr>
        <w:t>.</w:t>
      </w:r>
      <w:r w:rsidRPr="00C959C6">
        <w:rPr>
          <w:rStyle w:val="FootnoteReference2"/>
          <w:strike/>
          <w:lang w:val="el-GR"/>
        </w:rPr>
        <w:footnoteReference w:id="13"/>
      </w:r>
    </w:p>
    <w:p w14:paraId="423359FF" w14:textId="77777777" w:rsidR="006D2695" w:rsidRDefault="006D2695">
      <w:pPr>
        <w:rPr>
          <w:lang w:val="el-GR"/>
        </w:rPr>
      </w:pPr>
      <w:r>
        <w:rPr>
          <w:lang w:val="el-GR"/>
        </w:rPr>
        <w:t>Σε περίπτωση τροποποίησης της σύμβασης κατά την παράγραφο 4.</w:t>
      </w:r>
      <w:r w:rsidR="00BA000F">
        <w:rPr>
          <w:lang w:val="el-GR"/>
        </w:rPr>
        <w:t>5</w:t>
      </w:r>
      <w:r>
        <w:rPr>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471069D2" w14:textId="77777777" w:rsidR="006D2695" w:rsidRDefault="006D2695">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14:paraId="5BB8837D" w14:textId="77777777" w:rsidR="006D2695" w:rsidRDefault="006D2695">
      <w:pPr>
        <w:rPr>
          <w:lang w:val="el-GR"/>
        </w:rPr>
      </w:pPr>
      <w:r>
        <w:rPr>
          <w:lang w:val="el-GR"/>
        </w:rPr>
        <w:t>Η εγγύηση καλής εκτέλεσης επιστρέφ</w:t>
      </w:r>
      <w:r w:rsidR="001F29E0">
        <w:rPr>
          <w:lang w:val="el-GR"/>
        </w:rPr>
        <w:t>ε</w:t>
      </w:r>
      <w:r>
        <w:rPr>
          <w:lang w:val="el-GR"/>
        </w:rPr>
        <w:t xml:space="preserve">ται στο σύνολό </w:t>
      </w:r>
      <w:r w:rsidR="00FC2ADB">
        <w:rPr>
          <w:lang w:val="el-GR"/>
        </w:rPr>
        <w:t>της</w:t>
      </w:r>
      <w:r>
        <w:rPr>
          <w:i/>
          <w:iCs/>
          <w:color w:val="5B9BD5"/>
          <w:spacing w:val="5"/>
          <w:lang w:val="el-GR"/>
        </w:rPr>
        <w:t xml:space="preserve"> </w:t>
      </w:r>
      <w:r>
        <w:rPr>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50994952" w14:textId="77777777" w:rsidR="006D2695" w:rsidRDefault="006D2695">
      <w:pPr>
        <w:pStyle w:val="2"/>
        <w:rPr>
          <w:lang w:val="el-GR"/>
        </w:rPr>
      </w:pPr>
      <w:bookmarkStart w:id="123" w:name="_Toc492031041"/>
      <w:bookmarkStart w:id="124" w:name="_Toc45784135"/>
      <w:r>
        <w:rPr>
          <w:lang w:val="el-GR"/>
        </w:rPr>
        <w:t xml:space="preserve">4.2 </w:t>
      </w:r>
      <w:r>
        <w:rPr>
          <w:lang w:val="el-GR"/>
        </w:rPr>
        <w:tab/>
        <w:t>Συμβατικό Πλαίσιο - Εφαρμοστέα Νομοθεσία</w:t>
      </w:r>
      <w:bookmarkEnd w:id="123"/>
      <w:bookmarkEnd w:id="124"/>
      <w:r>
        <w:rPr>
          <w:lang w:val="el-GR"/>
        </w:rPr>
        <w:t xml:space="preserve"> </w:t>
      </w:r>
    </w:p>
    <w:p w14:paraId="239EB2BF" w14:textId="77777777" w:rsidR="006D2695" w:rsidRDefault="006D2695">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A3C08B4" w14:textId="77777777" w:rsidR="006D2695" w:rsidRDefault="006D2695">
      <w:pPr>
        <w:pStyle w:val="2"/>
        <w:rPr>
          <w:lang w:val="el-GR"/>
        </w:rPr>
      </w:pPr>
      <w:bookmarkStart w:id="125" w:name="_Toc492031042"/>
      <w:bookmarkStart w:id="126" w:name="_Toc45784136"/>
      <w:r>
        <w:rPr>
          <w:lang w:val="el-GR"/>
        </w:rPr>
        <w:t>4.3</w:t>
      </w:r>
      <w:r>
        <w:rPr>
          <w:lang w:val="el-GR"/>
        </w:rPr>
        <w:tab/>
        <w:t>Όροι εκτέλεσης της σύμβασης</w:t>
      </w:r>
      <w:bookmarkEnd w:id="125"/>
      <w:bookmarkEnd w:id="126"/>
    </w:p>
    <w:p w14:paraId="0C26A787" w14:textId="77777777" w:rsidR="006D2695" w:rsidRDefault="006D2695">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41F59A1E" w14:textId="77777777" w:rsidR="006D2695" w:rsidRDefault="006D2695">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62653F5" w14:textId="77777777" w:rsidR="006D2695" w:rsidRDefault="006D2695">
      <w:pPr>
        <w:pStyle w:val="2"/>
        <w:rPr>
          <w:lang w:val="el-GR"/>
        </w:rPr>
      </w:pPr>
      <w:bookmarkStart w:id="127" w:name="_Toc492031043"/>
      <w:bookmarkStart w:id="128" w:name="_Toc45784137"/>
      <w:r>
        <w:rPr>
          <w:lang w:val="el-GR"/>
        </w:rPr>
        <w:t>4.4</w:t>
      </w:r>
      <w:r>
        <w:rPr>
          <w:lang w:val="el-GR"/>
        </w:rPr>
        <w:tab/>
        <w:t>Τροποποίηση σύμβασης κατά τη διάρκειά της</w:t>
      </w:r>
      <w:bookmarkEnd w:id="127"/>
      <w:bookmarkEnd w:id="128"/>
      <w:r>
        <w:rPr>
          <w:lang w:val="el-GR"/>
        </w:rPr>
        <w:t xml:space="preserve"> </w:t>
      </w:r>
    </w:p>
    <w:p w14:paraId="076F966E" w14:textId="77777777" w:rsidR="006D2695" w:rsidRDefault="006D2695">
      <w:pPr>
        <w:rPr>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w:t>
      </w:r>
      <w:r w:rsidR="00EC007E" w:rsidRPr="00EC007E">
        <w:rPr>
          <w:lang w:val="el-GR"/>
        </w:rPr>
        <w:t xml:space="preserve">κατόπιν γνωμοδότησης της Επιτροπής της περ. β  της παρ. 11 του άρθρου 221 του </w:t>
      </w:r>
      <w:r w:rsidR="00EC007E">
        <w:rPr>
          <w:lang w:val="el-GR"/>
        </w:rPr>
        <w:t>ν. 4412/2016.</w:t>
      </w:r>
      <w:r w:rsidR="00EC007E" w:rsidRPr="00EC007E">
        <w:rPr>
          <w:lang w:val="el-GR"/>
        </w:rPr>
        <w:t xml:space="preserve">  </w:t>
      </w:r>
    </w:p>
    <w:p w14:paraId="5EEAA4D2" w14:textId="77777777" w:rsidR="000062C2" w:rsidRDefault="000062C2" w:rsidP="000062C2">
      <w:pPr>
        <w:pStyle w:val="normalwithoutspacing"/>
      </w:pPr>
      <w:r>
        <w:t xml:space="preserve">Υφίστανται για τη παρούσα σύμβαση δικαίωμα προαίρεσης και δικαίωμα παράτασης με αύξηση φυσικού – οικονομικού αντικειμένου και για τις δύο παραπάνω ομάδες.    </w:t>
      </w:r>
    </w:p>
    <w:p w14:paraId="6AC1E23B" w14:textId="77777777" w:rsidR="006D2695" w:rsidRDefault="006D2695">
      <w:pPr>
        <w:pStyle w:val="2"/>
        <w:rPr>
          <w:bCs/>
          <w:lang w:val="el-GR"/>
        </w:rPr>
      </w:pPr>
      <w:bookmarkStart w:id="129" w:name="_Toc492031044"/>
      <w:bookmarkStart w:id="130" w:name="_Toc45784138"/>
      <w:r>
        <w:rPr>
          <w:lang w:val="el-GR"/>
        </w:rPr>
        <w:t>4.</w:t>
      </w:r>
      <w:r w:rsidR="000532ED">
        <w:rPr>
          <w:lang w:val="el-GR"/>
        </w:rPr>
        <w:t>5</w:t>
      </w:r>
      <w:r>
        <w:rPr>
          <w:lang w:val="el-GR"/>
        </w:rPr>
        <w:tab/>
        <w:t>Δικαίωμα μονομερούς λύσης της σύμβασης</w:t>
      </w:r>
      <w:bookmarkEnd w:id="129"/>
      <w:bookmarkEnd w:id="130"/>
      <w:r>
        <w:rPr>
          <w:lang w:val="el-GR"/>
        </w:rPr>
        <w:t xml:space="preserve"> </w:t>
      </w:r>
    </w:p>
    <w:p w14:paraId="2B10D863" w14:textId="77777777" w:rsidR="006D2695" w:rsidRDefault="006D2695">
      <w:pPr>
        <w:rPr>
          <w:lang w:val="el-GR"/>
        </w:rPr>
      </w:pPr>
      <w:r>
        <w:rPr>
          <w:b/>
          <w:bCs/>
          <w:lang w:val="el-GR"/>
        </w:rPr>
        <w:t>4.</w:t>
      </w:r>
      <w:r w:rsidR="000532ED">
        <w:rPr>
          <w:b/>
          <w:bCs/>
          <w:lang w:val="el-GR"/>
        </w:rPr>
        <w:t>5</w:t>
      </w:r>
      <w:r>
        <w:rPr>
          <w:b/>
          <w:bCs/>
          <w:lang w:val="el-GR"/>
        </w:rPr>
        <w:t>.1.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04A1778" w14:textId="541E34F0" w:rsidR="006D2695" w:rsidRDefault="006D2695">
      <w:pPr>
        <w:rPr>
          <w:lang w:val="el-GR"/>
        </w:rPr>
      </w:pPr>
      <w:r>
        <w:rPr>
          <w:lang w:val="el-GR"/>
        </w:rPr>
        <w:lastRenderedPageBreak/>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C15E71">
        <w:rPr>
          <w:lang w:val="el-GR"/>
        </w:rPr>
        <w:t>,</w:t>
      </w:r>
      <w:r>
        <w:rPr>
          <w:lang w:val="el-GR"/>
        </w:rPr>
        <w:t xml:space="preserve"> </w:t>
      </w:r>
    </w:p>
    <w:p w14:paraId="757337B3" w14:textId="77777777" w:rsidR="006D2695" w:rsidRDefault="006D2695">
      <w:pPr>
        <w:rPr>
          <w:szCs w:val="22"/>
          <w:lang w:val="el-GR"/>
        </w:rPr>
      </w:pPr>
      <w:r>
        <w:rPr>
          <w:lang w:val="el-GR"/>
        </w:rPr>
        <w:t xml:space="preserve">β) ο ανάδοχος, κατά το χρόνο της ανάθεσης της σύμβασης, τελούσε σε μια από τις καταστάσεις που </w:t>
      </w:r>
      <w:r w:rsidR="00EC007E">
        <w:rPr>
          <w:lang w:val="el-GR"/>
        </w:rPr>
        <w:t>αναφέρονται στην παράγραφο 2.2.2</w:t>
      </w:r>
      <w:r>
        <w:rPr>
          <w:lang w:val="el-GR"/>
        </w:rPr>
        <w:t>.1 και, ως εκ τούτου, θα έπρεπε να έχει αποκλειστεί από τη διαδικασία σύναψης της σύμβασης,</w:t>
      </w:r>
    </w:p>
    <w:p w14:paraId="602CB773" w14:textId="77777777" w:rsidR="006D2695" w:rsidRDefault="006D2695">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E86A67F" w14:textId="77777777" w:rsidR="006D2695" w:rsidRDefault="006D2695">
      <w:pPr>
        <w:rPr>
          <w:lang w:val="el-GR"/>
        </w:rPr>
      </w:pPr>
    </w:p>
    <w:p w14:paraId="7EAE294E" w14:textId="77777777" w:rsidR="006D2695" w:rsidRDefault="006D2695">
      <w:pPr>
        <w:rPr>
          <w:lang w:val="el-GR"/>
        </w:rPr>
      </w:pPr>
    </w:p>
    <w:p w14:paraId="7A738700" w14:textId="77777777" w:rsidR="006D2695" w:rsidRDefault="006D2695">
      <w:pPr>
        <w:pStyle w:val="1"/>
        <w:rPr>
          <w:lang w:val="el-GR"/>
        </w:rPr>
      </w:pPr>
      <w:bookmarkStart w:id="131" w:name="_Toc45784139"/>
      <w:r>
        <w:rPr>
          <w:lang w:val="el-GR"/>
        </w:rPr>
        <w:lastRenderedPageBreak/>
        <w:t>5.</w:t>
      </w:r>
      <w:r>
        <w:rPr>
          <w:lang w:val="el-GR"/>
        </w:rPr>
        <w:tab/>
        <w:t>ΕΙΔΙΚΟΙ ΟΡΟΙ ΕΚΤΕΛΕΣΗΣ ΤΗΣ ΣΥΜΒΑΣΗΣ</w:t>
      </w:r>
      <w:bookmarkEnd w:id="131"/>
      <w:r>
        <w:rPr>
          <w:lang w:val="el-GR"/>
        </w:rPr>
        <w:t xml:space="preserve"> </w:t>
      </w:r>
    </w:p>
    <w:p w14:paraId="3D0EF9F8" w14:textId="77777777" w:rsidR="006D2695" w:rsidRDefault="006D2695">
      <w:pPr>
        <w:pStyle w:val="2"/>
        <w:rPr>
          <w:bCs/>
          <w:lang w:val="el-GR"/>
        </w:rPr>
      </w:pPr>
      <w:bookmarkStart w:id="132" w:name="_Toc492031045"/>
      <w:bookmarkStart w:id="133" w:name="_Toc45784140"/>
      <w:r>
        <w:rPr>
          <w:lang w:val="el-GR"/>
        </w:rPr>
        <w:t>5.1</w:t>
      </w:r>
      <w:r>
        <w:rPr>
          <w:lang w:val="el-GR"/>
        </w:rPr>
        <w:tab/>
        <w:t>Τρόπος πληρωμής</w:t>
      </w:r>
      <w:bookmarkEnd w:id="132"/>
      <w:bookmarkEnd w:id="133"/>
      <w:r>
        <w:rPr>
          <w:lang w:val="el-GR"/>
        </w:rPr>
        <w:t xml:space="preserve"> </w:t>
      </w:r>
    </w:p>
    <w:p w14:paraId="02987963" w14:textId="77777777" w:rsidR="00D54DB1" w:rsidRDefault="006D2695">
      <w:pPr>
        <w:rPr>
          <w:b/>
          <w:lang w:val="el-GR"/>
        </w:rPr>
      </w:pPr>
      <w:r>
        <w:rPr>
          <w:b/>
          <w:bCs/>
          <w:lang w:val="el-GR"/>
        </w:rPr>
        <w:t>5.1.1.</w:t>
      </w:r>
      <w:r>
        <w:rPr>
          <w:lang w:val="el-GR"/>
        </w:rPr>
        <w:t xml:space="preserve"> Η πληρωμή του αναδόχου θα πραγμα</w:t>
      </w:r>
      <w:r w:rsidR="00C84A15">
        <w:rPr>
          <w:lang w:val="el-GR"/>
        </w:rPr>
        <w:t>τοποιηθεί με τον πιο κάτω τρόπο</w:t>
      </w:r>
      <w:r>
        <w:rPr>
          <w:b/>
          <w:lang w:val="el-GR"/>
        </w:rPr>
        <w:t xml:space="preserve">: </w:t>
      </w:r>
    </w:p>
    <w:p w14:paraId="2E7579B9" w14:textId="77777777" w:rsidR="00D54DB1" w:rsidRDefault="006D2695">
      <w:pPr>
        <w:rPr>
          <w:b/>
          <w:lang w:val="el-GR"/>
        </w:rPr>
      </w:pPr>
      <w:r>
        <w:rPr>
          <w:lang w:val="el-GR"/>
        </w:rPr>
        <w:t xml:space="preserve">Το </w:t>
      </w:r>
      <w:r>
        <w:rPr>
          <w:b/>
          <w:lang w:val="el-GR"/>
        </w:rPr>
        <w:t>100%</w:t>
      </w:r>
      <w:r>
        <w:rPr>
          <w:lang w:val="el-GR"/>
        </w:rPr>
        <w:t xml:space="preserve"> της συμβατικής αξίας μετά την οριστική παραλαβή των υλικών</w:t>
      </w:r>
      <w:r>
        <w:rPr>
          <w:b/>
          <w:lang w:val="el-GR"/>
        </w:rPr>
        <w:t xml:space="preserve"> </w:t>
      </w:r>
      <w:r w:rsidR="005333B2" w:rsidRPr="005333B2">
        <w:rPr>
          <w:u w:val="single"/>
          <w:lang w:val="el-GR"/>
        </w:rPr>
        <w:t>(τμηματική παράδοση)</w:t>
      </w:r>
      <w:r w:rsidR="003F2EFD">
        <w:rPr>
          <w:u w:val="single"/>
          <w:lang w:val="el-GR"/>
        </w:rPr>
        <w:t>.</w:t>
      </w:r>
    </w:p>
    <w:p w14:paraId="6BCB6EDF" w14:textId="77777777" w:rsidR="006D2695" w:rsidRDefault="006D2695">
      <w:pPr>
        <w:rPr>
          <w:b/>
          <w:bCs/>
          <w:lang w:val="el-GR"/>
        </w:rPr>
      </w:pPr>
      <w:r>
        <w:rPr>
          <w:lang w:val="el-GR"/>
        </w:rPr>
        <w:t xml:space="preserve">Η πληρωμή του συμβατικού τιμήματος θα γίνεται </w:t>
      </w:r>
      <w:r w:rsidR="005333B2" w:rsidRPr="005333B2">
        <w:rPr>
          <w:u w:val="single"/>
          <w:lang w:val="el-GR"/>
        </w:rPr>
        <w:t>(τμηματικά)</w:t>
      </w:r>
      <w:r w:rsidR="005333B2">
        <w:rPr>
          <w:lang w:val="el-GR"/>
        </w:rPr>
        <w:t xml:space="preserve"> </w:t>
      </w:r>
      <w:r>
        <w:rPr>
          <w:lang w:val="el-GR"/>
        </w:rPr>
        <w:t xml:space="preserve">με την προσκόμιση των </w:t>
      </w:r>
      <w:r w:rsidR="001353F0">
        <w:rPr>
          <w:lang w:val="el-GR"/>
        </w:rPr>
        <w:t>νόμιμων</w:t>
      </w:r>
      <w:r>
        <w:rPr>
          <w:lang w:val="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14:paraId="7669487C" w14:textId="77777777" w:rsidR="006D2695" w:rsidRDefault="006D2695">
      <w:pPr>
        <w:rPr>
          <w:lang w:val="el-GR"/>
        </w:rPr>
      </w:pPr>
      <w:r>
        <w:rPr>
          <w:b/>
          <w:bCs/>
          <w:lang w:val="el-GR"/>
        </w:rPr>
        <w:t>5.1.2.</w:t>
      </w:r>
      <w:r w:rsidR="001353F0">
        <w:rPr>
          <w:lang w:val="el-GR"/>
        </w:rPr>
        <w:t xml:space="preserve"> Τον </w:t>
      </w:r>
      <w:r>
        <w:rPr>
          <w:lang w:val="el-GR"/>
        </w:rPr>
        <w:t xml:space="preserve">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r w:rsidR="001353F0">
        <w:rPr>
          <w:lang w:val="el-GR" w:eastAsia="el-GR"/>
        </w:rPr>
        <w:t>βαρύνετε</w:t>
      </w:r>
      <w:r>
        <w:rPr>
          <w:lang w:val="el-GR" w:eastAsia="el-GR"/>
        </w:rPr>
        <w:t xml:space="preserve"> με τις </w:t>
      </w:r>
      <w:r>
        <w:rPr>
          <w:lang w:val="el-GR"/>
        </w:rPr>
        <w:t xml:space="preserve">ακόλουθες κρατήσεις: </w:t>
      </w:r>
    </w:p>
    <w:p w14:paraId="400EB768" w14:textId="77777777" w:rsidR="006D2695" w:rsidRDefault="00C84A15">
      <w:pPr>
        <w:rPr>
          <w:lang w:val="el-GR"/>
        </w:rPr>
      </w:pPr>
      <w:r>
        <w:rPr>
          <w:lang w:val="el-GR"/>
        </w:rPr>
        <w:t>α) Κράτηση 0,07</w:t>
      </w:r>
      <w:r w:rsidR="006D2695">
        <w:rPr>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sidR="00E80E24">
        <w:rPr>
          <w:lang w:val="el-GR"/>
        </w:rPr>
        <w:t xml:space="preserve">υπέρ </w:t>
      </w:r>
      <w:r w:rsidR="006D2695">
        <w:rPr>
          <w:lang w:val="el-GR"/>
        </w:rPr>
        <w:t>της Ενιαίας Ανεξάρτητης Αρχής Δημοσίων Συμβάσεων (άρθρο 4 Ν.4013/2011 όπως ισχύει)</w:t>
      </w:r>
    </w:p>
    <w:p w14:paraId="0F9EDC16" w14:textId="77777777" w:rsidR="006D2695" w:rsidRDefault="006D2695">
      <w:pPr>
        <w:rPr>
          <w:lang w:val="el-GR"/>
        </w:rPr>
      </w:pPr>
      <w:r>
        <w:rPr>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r w:rsidR="001353F0">
        <w:rPr>
          <w:lang w:val="el-GR"/>
        </w:rPr>
        <w:t>παρακρατείτε</w:t>
      </w:r>
      <w:r>
        <w:rPr>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7A3115">
        <w:rPr>
          <w:lang w:val="el-GR"/>
        </w:rPr>
        <w:t>.</w:t>
      </w:r>
    </w:p>
    <w:p w14:paraId="5C6E0085" w14:textId="77777777" w:rsidR="00E80E24" w:rsidRDefault="00E80E24">
      <w:pPr>
        <w:rPr>
          <w:lang w:val="el-GR"/>
        </w:rPr>
      </w:pPr>
      <w:r>
        <w:rPr>
          <w:lang w:val="el-GR"/>
        </w:rPr>
        <w:t>γ) Κράτηση 0,06% η οποία υπολογίζεται επί της αξίας</w:t>
      </w:r>
      <w:r w:rsidR="001353F0">
        <w:rPr>
          <w:lang w:val="el-GR"/>
        </w:rPr>
        <w:t xml:space="preserve"> κάθε πληρωμής προ φόρων και</w:t>
      </w:r>
      <w:r>
        <w:rPr>
          <w:lang w:val="el-GR"/>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14:paraId="0316E7EE" w14:textId="77777777" w:rsidR="006D2695" w:rsidRDefault="006D2695">
      <w:pPr>
        <w:rPr>
          <w:lang w:val="el-GR"/>
        </w:rPr>
      </w:pPr>
      <w:r>
        <w:rPr>
          <w:lang w:val="el-GR"/>
        </w:rPr>
        <w:t xml:space="preserve">Οι υπέρ τρίτων κρατήσεις υπόκεινται στο εκάστοτε ισχύον αναλογικό τέλος χαρτοσήμου </w:t>
      </w:r>
      <w:r w:rsidR="009C72FC">
        <w:rPr>
          <w:lang w:val="el-GR"/>
        </w:rPr>
        <w:t xml:space="preserve"> </w:t>
      </w:r>
      <w:r w:rsidR="001A5C61" w:rsidRPr="001A5C61">
        <w:rPr>
          <w:lang w:val="el-GR"/>
        </w:rPr>
        <w:t>3</w:t>
      </w:r>
      <w:r w:rsidR="009C72FC">
        <w:rPr>
          <w:lang w:val="el-GR"/>
        </w:rPr>
        <w:t xml:space="preserve"> % </w:t>
      </w:r>
      <w:r>
        <w:rPr>
          <w:lang w:val="el-GR"/>
        </w:rPr>
        <w:t xml:space="preserve">και στην επ’ αυτού εισφορά υπέρ ΟΓΑ </w:t>
      </w:r>
      <w:r w:rsidR="001A5C61" w:rsidRPr="001A5C61">
        <w:rPr>
          <w:lang w:val="el-GR"/>
        </w:rPr>
        <w:t>0,6</w:t>
      </w:r>
      <w:r w:rsidR="009C72FC">
        <w:rPr>
          <w:lang w:val="el-GR"/>
        </w:rPr>
        <w:t xml:space="preserve"> </w:t>
      </w:r>
      <w:r>
        <w:rPr>
          <w:lang w:val="el-GR"/>
        </w:rPr>
        <w:t>%.</w:t>
      </w:r>
    </w:p>
    <w:p w14:paraId="20CC415F" w14:textId="77777777" w:rsidR="006D2695" w:rsidRDefault="006D2695">
      <w:pPr>
        <w:rPr>
          <w:lang w:val="el-GR"/>
        </w:rPr>
      </w:pPr>
      <w:r>
        <w:rPr>
          <w:lang w:val="el-GR"/>
        </w:rPr>
        <w:t xml:space="preserve">Με κάθε πληρωμή θα γίνεται η προβλεπόμενη από την κείμενη νομοθεσία παρακράτηση φόρου εισοδήματος </w:t>
      </w:r>
      <w:r w:rsidRPr="00C84A15">
        <w:rPr>
          <w:u w:val="single"/>
          <w:lang w:val="el-GR"/>
        </w:rPr>
        <w:t xml:space="preserve">αξίας </w:t>
      </w:r>
      <w:r w:rsidR="009C72FC" w:rsidRPr="00C84A15">
        <w:rPr>
          <w:u w:val="single"/>
          <w:lang w:val="el-GR"/>
        </w:rPr>
        <w:t xml:space="preserve"> </w:t>
      </w:r>
      <w:r w:rsidR="001A5C61" w:rsidRPr="00C84A15">
        <w:rPr>
          <w:u w:val="single"/>
          <w:lang w:val="el-GR"/>
        </w:rPr>
        <w:t>4</w:t>
      </w:r>
      <w:r w:rsidR="009C72FC" w:rsidRPr="00C84A15">
        <w:rPr>
          <w:u w:val="single"/>
          <w:lang w:val="el-GR"/>
        </w:rPr>
        <w:t xml:space="preserve"> %</w:t>
      </w:r>
      <w:r w:rsidR="009C72FC">
        <w:rPr>
          <w:lang w:val="el-GR"/>
        </w:rPr>
        <w:t xml:space="preserve"> </w:t>
      </w:r>
      <w:r>
        <w:rPr>
          <w:lang w:val="el-GR"/>
        </w:rPr>
        <w:t>επί του καθαρού ποσού.</w:t>
      </w:r>
    </w:p>
    <w:p w14:paraId="56F49DEC" w14:textId="77777777" w:rsidR="006D2695" w:rsidRDefault="006D2695">
      <w:pPr>
        <w:pStyle w:val="2"/>
        <w:rPr>
          <w:bCs/>
          <w:lang w:val="el-GR"/>
        </w:rPr>
      </w:pPr>
      <w:bookmarkStart w:id="134" w:name="_Toc492031046"/>
      <w:bookmarkStart w:id="135" w:name="_Toc45784141"/>
      <w:r>
        <w:rPr>
          <w:lang w:val="el-GR"/>
        </w:rPr>
        <w:t>5.2</w:t>
      </w:r>
      <w:r>
        <w:rPr>
          <w:lang w:val="el-GR"/>
        </w:rPr>
        <w:tab/>
        <w:t>Κήρυξη οικονομικού φορέα εκπτώτου - Κυρώσεις</w:t>
      </w:r>
      <w:bookmarkEnd w:id="134"/>
      <w:bookmarkEnd w:id="135"/>
      <w:r>
        <w:rPr>
          <w:lang w:val="el-GR"/>
        </w:rPr>
        <w:t xml:space="preserve"> </w:t>
      </w:r>
    </w:p>
    <w:p w14:paraId="015B515D" w14:textId="62DC06A3" w:rsidR="00E23412" w:rsidRPr="000C4284" w:rsidRDefault="00E23412" w:rsidP="00E23412">
      <w:pPr>
        <w:suppressAutoHyphens w:val="0"/>
        <w:autoSpaceDE w:val="0"/>
        <w:rPr>
          <w:lang w:val="el-GR"/>
        </w:rPr>
      </w:pPr>
      <w:bookmarkStart w:id="136" w:name="_Toc492031047"/>
      <w:r>
        <w:rPr>
          <w:b/>
          <w:bCs/>
          <w:lang w:val="el-GR"/>
        </w:rPr>
        <w:t>5.2.1.</w:t>
      </w:r>
      <w:r>
        <w:rPr>
          <w:lang w:val="el-GR"/>
        </w:rPr>
        <w:t xml:space="preserve"> Ο ανάδοχος κηρύσσεται υποχρεωτικά έκπτωτος</w:t>
      </w:r>
      <w:r>
        <w:rPr>
          <w:rStyle w:val="WW-FootnoteReference14"/>
          <w:lang w:val="el-GR"/>
        </w:rPr>
        <w:footnoteReference w:id="14"/>
      </w:r>
      <w:r>
        <w:rPr>
          <w:lang w:val="el-GR"/>
        </w:rPr>
        <w:t xml:space="preserve">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την παράγραφο </w:t>
      </w:r>
      <w:r w:rsidRPr="007A3115">
        <w:rPr>
          <w:lang w:val="el-GR"/>
        </w:rPr>
        <w:t>.6.2.</w:t>
      </w:r>
      <w:r>
        <w:rPr>
          <w:lang w:val="el-GR"/>
        </w:rPr>
        <w:t xml:space="preserve"> της παρούσας </w:t>
      </w:r>
    </w:p>
    <w:p w14:paraId="274CFC1B" w14:textId="77777777" w:rsidR="00E23412" w:rsidRPr="000C4284" w:rsidRDefault="00E23412" w:rsidP="00E23412">
      <w:pPr>
        <w:suppressAutoHyphens w:val="0"/>
        <w:autoSpaceDE w:val="0"/>
        <w:rPr>
          <w:lang w:val="el-GR"/>
        </w:rPr>
      </w:pPr>
      <w:r>
        <w:rPr>
          <w:lang w:val="el-GR"/>
        </w:rPr>
        <w:t>Δεν κηρύσσεται έκπτωτος  όταν:</w:t>
      </w:r>
    </w:p>
    <w:p w14:paraId="4F706ECD" w14:textId="77777777" w:rsidR="00E23412" w:rsidRPr="000C4284" w:rsidRDefault="00E23412" w:rsidP="00E23412">
      <w:pPr>
        <w:suppressAutoHyphens w:val="0"/>
        <w:autoSpaceDE w:val="0"/>
        <w:rPr>
          <w:lang w:val="el-GR"/>
        </w:rPr>
      </w:pPr>
      <w:r>
        <w:rPr>
          <w:lang w:val="el-GR"/>
        </w:rPr>
        <w:t>α) το υλικό δεν φορτωθεί ή παραδοθεί ή αντικατασταθεί με ευθύνη του φορέα που εκτελεί τη σύμβαση.</w:t>
      </w:r>
    </w:p>
    <w:p w14:paraId="27578F65" w14:textId="77777777" w:rsidR="00E23412" w:rsidRPr="000C4284" w:rsidRDefault="00E23412" w:rsidP="00E23412">
      <w:pPr>
        <w:suppressAutoHyphens w:val="0"/>
        <w:autoSpaceDE w:val="0"/>
        <w:rPr>
          <w:lang w:val="el-GR"/>
        </w:rPr>
      </w:pPr>
      <w:r>
        <w:rPr>
          <w:lang w:val="el-GR"/>
        </w:rPr>
        <w:t>β) συντρέχουν λόγοι ανωτέρας βίας</w:t>
      </w:r>
    </w:p>
    <w:p w14:paraId="6524DA79" w14:textId="77777777" w:rsidR="00E23412" w:rsidRPr="000C4284" w:rsidRDefault="00E23412" w:rsidP="00E23412">
      <w:pPr>
        <w:suppressAutoHyphens w:val="0"/>
        <w:autoSpaceDE w:val="0"/>
        <w:rPr>
          <w:lang w:val="el-GR"/>
        </w:rPr>
      </w:pPr>
      <w:r>
        <w:rPr>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14:paraId="51DE4A6B" w14:textId="77777777" w:rsidR="00E23412" w:rsidRPr="000C4284" w:rsidRDefault="00E23412" w:rsidP="00E23412">
      <w:pPr>
        <w:suppressAutoHyphens w:val="0"/>
        <w:autoSpaceDE w:val="0"/>
        <w:rPr>
          <w:lang w:val="el-GR"/>
        </w:rPr>
      </w:pPr>
      <w:r>
        <w:rPr>
          <w:lang w:val="el-GR"/>
        </w:rPr>
        <w:t>α) ολική κατάπτωση της εγγύησης καλής εκτέλεσης της σύμβασης,</w:t>
      </w:r>
    </w:p>
    <w:p w14:paraId="595C2047" w14:textId="77777777" w:rsidR="00E23412" w:rsidRPr="000C4284" w:rsidRDefault="00E23412" w:rsidP="00E23412">
      <w:pPr>
        <w:suppressAutoHyphens w:val="0"/>
        <w:autoSpaceDE w:val="0"/>
        <w:rPr>
          <w:lang w:val="el-GR"/>
        </w:rPr>
      </w:pPr>
      <w:r>
        <w:rPr>
          <w:b/>
          <w:bCs/>
          <w:lang w:val="el-GR"/>
        </w:rPr>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Pr>
          <w:rStyle w:val="WW-FootnoteReference14"/>
          <w:lang w:val="el-GR"/>
        </w:rPr>
        <w:footnoteReference w:id="15"/>
      </w:r>
      <w:r>
        <w:rPr>
          <w:lang w:val="el-GR"/>
        </w:rPr>
        <w:t xml:space="preserve"> 5% επί της συμβατικής αξίας της ποσότητας που παραδόθηκε εκπρόθεσμα.</w:t>
      </w:r>
    </w:p>
    <w:p w14:paraId="3E4F2E0B" w14:textId="77777777" w:rsidR="00E23412" w:rsidRPr="000C4284" w:rsidRDefault="00E23412" w:rsidP="00E23412">
      <w:pPr>
        <w:suppressAutoHyphens w:val="0"/>
        <w:autoSpaceDE w:val="0"/>
        <w:rPr>
          <w:lang w:val="el-GR"/>
        </w:rPr>
      </w:pPr>
      <w:r>
        <w:rPr>
          <w:lang w:val="el-GR"/>
        </w:rPr>
        <w:lastRenderedPageBreak/>
        <w:t xml:space="preserve">Το παραπάνω πρόστιμο υπολογίζεται επί της συμβατικής αξίας των εκπρόθεσμα </w:t>
      </w:r>
      <w:proofErr w:type="spellStart"/>
      <w:r>
        <w:rPr>
          <w:lang w:val="el-GR"/>
        </w:rPr>
        <w:t>παραδοθέντων</w:t>
      </w:r>
      <w:proofErr w:type="spellEnd"/>
      <w:r>
        <w:rPr>
          <w:lang w:val="el-GR"/>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EA62533" w14:textId="77777777" w:rsidR="00E23412" w:rsidRPr="000C4284" w:rsidRDefault="00E23412" w:rsidP="00E23412">
      <w:pPr>
        <w:suppressAutoHyphens w:val="0"/>
        <w:autoSpaceDE w:val="0"/>
        <w:rPr>
          <w:lang w:val="el-GR"/>
        </w:rPr>
      </w:pPr>
      <w:r>
        <w:rPr>
          <w:lang w:val="el-GR"/>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Pr>
          <w:lang w:val="el-GR"/>
        </w:rPr>
        <w:t>αποφαινομένου</w:t>
      </w:r>
      <w:proofErr w:type="spellEnd"/>
      <w:r>
        <w:rPr>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46EE0120" w14:textId="77777777" w:rsidR="00E23412" w:rsidRPr="000C4284" w:rsidRDefault="00E23412" w:rsidP="00E23412">
      <w:pPr>
        <w:suppressAutoHyphens w:val="0"/>
        <w:autoSpaceDE w:val="0"/>
        <w:rPr>
          <w:lang w:val="el-GR"/>
        </w:rPr>
      </w:pPr>
      <w:r>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14:paraId="33ADFC2C" w14:textId="77777777" w:rsidR="00E23412" w:rsidRPr="000C4284" w:rsidRDefault="00E23412" w:rsidP="00E23412">
      <w:pPr>
        <w:suppressAutoHyphens w:val="0"/>
        <w:autoSpaceDE w:val="0"/>
        <w:rPr>
          <w:lang w:val="el-GR"/>
        </w:rPr>
      </w:pPr>
      <w:r>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34AFEBC4" w14:textId="77777777" w:rsidR="00E23412" w:rsidRPr="000C4284" w:rsidRDefault="00E23412" w:rsidP="00E23412">
      <w:pPr>
        <w:suppressAutoHyphens w:val="0"/>
        <w:autoSpaceDE w:val="0"/>
        <w:rPr>
          <w:lang w:val="el-GR"/>
        </w:rPr>
      </w:pPr>
      <w:r>
        <w:rPr>
          <w:lang w:val="el-GR"/>
        </w:rPr>
        <w:t>Σε περίπτωση ένωσης οικονομικών φορέων, το πρόστιμο και οι τόκοι επιβάλλονται αναλόγως σε όλα τα μέλη της ένωσης.</w:t>
      </w:r>
    </w:p>
    <w:p w14:paraId="5BF4987E" w14:textId="77777777" w:rsidR="006D2695" w:rsidRDefault="006D2695">
      <w:pPr>
        <w:pStyle w:val="2"/>
        <w:suppressAutoHyphens w:val="0"/>
        <w:autoSpaceDE w:val="0"/>
        <w:rPr>
          <w:lang w:val="el-GR"/>
        </w:rPr>
      </w:pPr>
      <w:bookmarkStart w:id="137" w:name="_Toc45784142"/>
      <w:r>
        <w:rPr>
          <w:lang w:val="el-GR"/>
        </w:rPr>
        <w:t>5.3</w:t>
      </w:r>
      <w:r>
        <w:rPr>
          <w:lang w:val="el-GR"/>
        </w:rPr>
        <w:tab/>
        <w:t>Διοικητικές προσφυγές κατά τη διαδικασία εκτέλεσης των συμβάσεων</w:t>
      </w:r>
      <w:bookmarkEnd w:id="136"/>
      <w:bookmarkEnd w:id="137"/>
      <w:r>
        <w:rPr>
          <w:lang w:val="el-GR"/>
        </w:rPr>
        <w:t xml:space="preserve">  </w:t>
      </w:r>
    </w:p>
    <w:p w14:paraId="518AEEE4" w14:textId="77777777" w:rsidR="00CC2E48" w:rsidRPr="00CC2E48" w:rsidRDefault="00CC2E48" w:rsidP="00CC2E48">
      <w:pPr>
        <w:suppressAutoHyphens w:val="0"/>
        <w:autoSpaceDE w:val="0"/>
        <w:rPr>
          <w:lang w:val="el-GR"/>
        </w:rPr>
      </w:pPr>
      <w:r w:rsidRPr="00CC2E48">
        <w:rPr>
          <w:lang w:val="el-GR"/>
        </w:rPr>
        <w:t>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της αναθέτουσας αρχής μέσα σε ανατρεπτική προθεσμία (30) ημερών από την ημερομηνία της κοινοποίησης ή της πλήρους γνώσης της σχετικής απόφασης.</w:t>
      </w:r>
    </w:p>
    <w:p w14:paraId="59FB87DA" w14:textId="77777777" w:rsidR="006D2695" w:rsidRDefault="00CC2E48" w:rsidP="00CC2E48">
      <w:pPr>
        <w:suppressAutoHyphens w:val="0"/>
        <w:autoSpaceDE w:val="0"/>
        <w:rPr>
          <w:lang w:val="el-GR"/>
        </w:rPr>
      </w:pPr>
      <w:r w:rsidRPr="00CC2E48">
        <w:rPr>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97AD09" w14:textId="77777777" w:rsidR="00176E5B" w:rsidRPr="00D8475A" w:rsidRDefault="00176E5B" w:rsidP="00176E5B">
      <w:pPr>
        <w:pStyle w:val="2"/>
        <w:suppressAutoHyphens w:val="0"/>
        <w:autoSpaceDE w:val="0"/>
        <w:rPr>
          <w:lang w:val="el-GR"/>
        </w:rPr>
      </w:pPr>
      <w:bookmarkStart w:id="138" w:name="_Toc14957831"/>
      <w:bookmarkStart w:id="139" w:name="_Toc45784143"/>
      <w:r w:rsidRPr="00D8475A">
        <w:rPr>
          <w:lang w:val="el-GR"/>
        </w:rPr>
        <w:t>5.4</w:t>
      </w:r>
      <w:r w:rsidRPr="00D8475A">
        <w:rPr>
          <w:lang w:val="el-GR"/>
        </w:rPr>
        <w:tab/>
        <w:t>Δικαστική επίλυση διαφορών</w:t>
      </w:r>
      <w:bookmarkEnd w:id="138"/>
      <w:bookmarkEnd w:id="139"/>
    </w:p>
    <w:p w14:paraId="52D5E8E4" w14:textId="77777777" w:rsidR="00176E5B" w:rsidRPr="00D8475A" w:rsidRDefault="00176E5B" w:rsidP="00176E5B">
      <w:pPr>
        <w:rPr>
          <w:lang w:val="el-GR"/>
        </w:rPr>
      </w:pPr>
    </w:p>
    <w:p w14:paraId="06725240" w14:textId="6B834337" w:rsidR="00176E5B" w:rsidRPr="00860305" w:rsidRDefault="00176E5B" w:rsidP="00EC0C1B">
      <w:pPr>
        <w:rPr>
          <w:lang w:val="el-GR"/>
        </w:rPr>
      </w:pPr>
      <w:r w:rsidRPr="00D8475A">
        <w:rPr>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Pr>
          <w:rStyle w:val="ab"/>
          <w:lang w:val="el-GR"/>
        </w:rPr>
        <w:footnoteReference w:id="16"/>
      </w:r>
      <w:r w:rsidRPr="00D8475A">
        <w:rPr>
          <w:lang w:val="el-GR"/>
        </w:rPr>
        <w:t xml:space="preserve">. Πριν από την άσκηση της προσφυγής στο Διοικητικό Εφετείο προηγείται υποχρεωτικά η τήρηση της προβλεπόμενης στο άρθρο 205 </w:t>
      </w:r>
      <w:proofErr w:type="spellStart"/>
      <w:r w:rsidRPr="00D8475A">
        <w:rPr>
          <w:lang w:val="el-GR"/>
        </w:rPr>
        <w:t>ενδικοφανούς</w:t>
      </w:r>
      <w:proofErr w:type="spellEnd"/>
      <w:r w:rsidRPr="00D8475A">
        <w:rPr>
          <w:lang w:val="el-GR"/>
        </w:rPr>
        <w:t xml:space="preserve"> διαδικασίας, διαφορετικά η προσφυγή απορρίπτεται ως απαράδεκτη</w:t>
      </w:r>
      <w:r w:rsidR="00343633">
        <w:rPr>
          <w:lang w:val="el-GR"/>
        </w:rPr>
        <w:t>.</w:t>
      </w:r>
    </w:p>
    <w:p w14:paraId="6ACA18EB" w14:textId="77777777" w:rsidR="006D2695" w:rsidRDefault="006D2695">
      <w:pPr>
        <w:pStyle w:val="1"/>
        <w:tabs>
          <w:tab w:val="left" w:pos="851"/>
        </w:tabs>
        <w:ind w:left="851" w:hanging="851"/>
        <w:rPr>
          <w:lang w:val="el-GR"/>
        </w:rPr>
      </w:pPr>
      <w:bookmarkStart w:id="140" w:name="_Toc45784144"/>
      <w:r>
        <w:rPr>
          <w:lang w:val="el-GR"/>
        </w:rPr>
        <w:lastRenderedPageBreak/>
        <w:t>6.</w:t>
      </w:r>
      <w:r>
        <w:rPr>
          <w:lang w:val="el-GR"/>
        </w:rPr>
        <w:tab/>
        <w:t>ΕΙΔΙΚΟΙ ΟΡΟΙ ΕΚΤΕΛΕΣΗΣ</w:t>
      </w:r>
      <w:bookmarkEnd w:id="140"/>
      <w:r>
        <w:rPr>
          <w:lang w:val="el-GR"/>
        </w:rPr>
        <w:t xml:space="preserve"> </w:t>
      </w:r>
    </w:p>
    <w:p w14:paraId="662AEDFF" w14:textId="77777777" w:rsidR="006D2695" w:rsidRPr="00444085" w:rsidRDefault="006D2695">
      <w:pPr>
        <w:pStyle w:val="2"/>
        <w:rPr>
          <w:rFonts w:ascii="Calibri" w:hAnsi="Calibri" w:cs="Calibri"/>
          <w:bCs/>
          <w:sz w:val="22"/>
          <w:lang w:val="el-GR" w:eastAsia="el-GR"/>
        </w:rPr>
      </w:pPr>
      <w:bookmarkStart w:id="141" w:name="_Toc492031048"/>
      <w:bookmarkStart w:id="142" w:name="_Toc45784145"/>
      <w:r>
        <w:rPr>
          <w:lang w:val="el-GR"/>
        </w:rPr>
        <w:t xml:space="preserve">6.1 </w:t>
      </w:r>
      <w:r>
        <w:rPr>
          <w:lang w:val="el-GR"/>
        </w:rPr>
        <w:tab/>
        <w:t>Χρόνος παράδοσης υλικών</w:t>
      </w:r>
      <w:bookmarkEnd w:id="141"/>
      <w:bookmarkEnd w:id="142"/>
    </w:p>
    <w:p w14:paraId="17F94EF1" w14:textId="57FCD1C7" w:rsidR="00D17F86" w:rsidRDefault="006D2695" w:rsidP="00D17F86">
      <w:pPr>
        <w:pStyle w:val="Standard"/>
        <w:rPr>
          <w:rFonts w:ascii="Calibri" w:hAnsi="Calibri" w:cs="Calibri"/>
          <w:sz w:val="22"/>
          <w:u w:val="single"/>
          <w:lang w:eastAsia="el-GR" w:bidi="ar-SA"/>
        </w:rPr>
      </w:pPr>
      <w:r>
        <w:rPr>
          <w:rFonts w:ascii="Calibri" w:hAnsi="Calibri" w:cs="Calibri"/>
          <w:b/>
          <w:bCs/>
          <w:sz w:val="22"/>
          <w:lang w:eastAsia="el-GR" w:bidi="ar-SA"/>
        </w:rPr>
        <w:t>6.1.1.</w:t>
      </w:r>
      <w:r w:rsidR="0011631C">
        <w:rPr>
          <w:rFonts w:ascii="Calibri" w:hAnsi="Calibri" w:cs="Calibri"/>
          <w:sz w:val="22"/>
          <w:lang w:eastAsia="el-GR" w:bidi="ar-SA"/>
        </w:rPr>
        <w:t xml:space="preserve"> </w:t>
      </w:r>
      <w:r w:rsidR="00267636">
        <w:rPr>
          <w:rFonts w:ascii="Calibri" w:hAnsi="Calibri" w:cs="Calibri"/>
          <w:sz w:val="22"/>
          <w:lang w:eastAsia="el-GR" w:bidi="ar-SA"/>
        </w:rPr>
        <w:t xml:space="preserve"> </w:t>
      </w:r>
      <w:r w:rsidR="00270B22" w:rsidRPr="00270B22">
        <w:rPr>
          <w:rFonts w:ascii="Calibri" w:hAnsi="Calibri" w:cs="Calibri"/>
          <w:sz w:val="22"/>
          <w:lang w:eastAsia="el-GR" w:bidi="ar-SA"/>
        </w:rPr>
        <w:t>Η παράδοση των ειδών που αναφέρονται στον ενδεικτικό προϋπολογισμό θα γίνεται σταδιακά, κατά τη διάρκεια ισχύος της σύμβασης, δηλαδή για έ</w:t>
      </w:r>
      <w:r w:rsidR="00F57F1D">
        <w:rPr>
          <w:rFonts w:ascii="Calibri" w:hAnsi="Calibri" w:cs="Calibri"/>
          <w:sz w:val="22"/>
          <w:lang w:eastAsia="el-GR" w:bidi="ar-SA"/>
        </w:rPr>
        <w:t>να</w:t>
      </w:r>
      <w:r w:rsidR="00270B22">
        <w:rPr>
          <w:rFonts w:ascii="Calibri" w:hAnsi="Calibri" w:cs="Calibri"/>
          <w:sz w:val="22"/>
          <w:lang w:eastAsia="el-GR" w:bidi="ar-SA"/>
        </w:rPr>
        <w:t xml:space="preserve"> (</w:t>
      </w:r>
      <w:r w:rsidR="00F57F1D">
        <w:rPr>
          <w:rFonts w:ascii="Calibri" w:hAnsi="Calibri" w:cs="Calibri"/>
          <w:sz w:val="22"/>
          <w:lang w:eastAsia="el-GR" w:bidi="ar-SA"/>
        </w:rPr>
        <w:t>1</w:t>
      </w:r>
      <w:r w:rsidR="00270B22">
        <w:rPr>
          <w:rFonts w:ascii="Calibri" w:hAnsi="Calibri" w:cs="Calibri"/>
          <w:sz w:val="22"/>
          <w:lang w:eastAsia="el-GR" w:bidi="ar-SA"/>
        </w:rPr>
        <w:t>)</w:t>
      </w:r>
      <w:r w:rsidR="00270B22" w:rsidRPr="00270B22">
        <w:rPr>
          <w:rFonts w:ascii="Calibri" w:hAnsi="Calibri" w:cs="Calibri"/>
          <w:sz w:val="22"/>
          <w:lang w:eastAsia="el-GR" w:bidi="ar-SA"/>
        </w:rPr>
        <w:t xml:space="preserve"> </w:t>
      </w:r>
      <w:r w:rsidR="00F57F1D">
        <w:rPr>
          <w:rFonts w:ascii="Calibri" w:hAnsi="Calibri" w:cs="Calibri"/>
          <w:sz w:val="22"/>
          <w:lang w:eastAsia="el-GR" w:bidi="ar-SA"/>
        </w:rPr>
        <w:t>έτος</w:t>
      </w:r>
      <w:r w:rsidR="00270B22" w:rsidRPr="00270B22">
        <w:rPr>
          <w:rFonts w:ascii="Calibri" w:hAnsi="Calibri" w:cs="Calibri"/>
          <w:sz w:val="22"/>
          <w:lang w:eastAsia="el-GR" w:bidi="ar-SA"/>
        </w:rPr>
        <w:t xml:space="preserve"> από την υπογραφή της ή μέχρι την ολοκλήρωση του οικονομικού αντικειμένου της (</w:t>
      </w:r>
      <w:r w:rsidR="00270B22">
        <w:rPr>
          <w:rFonts w:ascii="Calibri" w:hAnsi="Calibri" w:cs="Calibri"/>
          <w:sz w:val="22"/>
          <w:lang w:eastAsia="el-GR" w:bidi="ar-SA"/>
        </w:rPr>
        <w:t>συμβατική αξία</w:t>
      </w:r>
      <w:r w:rsidR="00270B22" w:rsidRPr="00270B22">
        <w:rPr>
          <w:rFonts w:ascii="Calibri" w:hAnsi="Calibri" w:cs="Calibri"/>
          <w:sz w:val="22"/>
          <w:lang w:eastAsia="el-GR" w:bidi="ar-SA"/>
        </w:rPr>
        <w:t xml:space="preserve">), ακόμη κι αν δεν έχει έλθει η καταληκτική ημερομηνία αυτής και πάντα με έγγραφη παραγγελία του γραφείου Προμηθειών. </w:t>
      </w:r>
      <w:r w:rsidR="00D17F86" w:rsidRPr="005333B2">
        <w:rPr>
          <w:rFonts w:ascii="Calibri" w:hAnsi="Calibri" w:cs="Calibri"/>
          <w:sz w:val="22"/>
          <w:u w:val="single"/>
          <w:lang w:eastAsia="el-GR" w:bidi="ar-SA"/>
        </w:rPr>
        <w:t>Η ποσότητα των επιμέρους ειδών που αναφέρονται στον ενδεικτικό προϋπολογισμό δεν είναι δεσμευτική, αλλά μπορεί να είναι μεγαλύτερη ή και μικρότερη. Δεσμευτικό όμως είναι το ποσό του συμβατικού προϋπολογισμού.</w:t>
      </w:r>
    </w:p>
    <w:p w14:paraId="01EAF5CC" w14:textId="548FCDF0" w:rsidR="00A71249" w:rsidRPr="00A71249" w:rsidRDefault="00A71249" w:rsidP="00A71249">
      <w:pPr>
        <w:pStyle w:val="Standard"/>
        <w:ind w:firstLine="720"/>
        <w:rPr>
          <w:rFonts w:ascii="Calibri" w:hAnsi="Calibri" w:cs="Calibri"/>
          <w:sz w:val="22"/>
          <w:lang w:eastAsia="el-GR" w:bidi="ar-SA"/>
        </w:rPr>
      </w:pPr>
      <w:r w:rsidRPr="00A71249">
        <w:rPr>
          <w:rFonts w:ascii="Calibri" w:hAnsi="Calibri" w:cs="Calibri"/>
          <w:sz w:val="22"/>
          <w:lang w:eastAsia="el-GR" w:bidi="ar-SA"/>
        </w:rPr>
        <w:t>Η παράδοση των υλικών θα γίνεται τμηματικά, εντός επτά (7) ημερών από την παραγγελία του Δήμου στις εγκαταστάσεις του. Τα έξοδα μεταφοράς βαρύνουν τον ανάδοχο.</w:t>
      </w:r>
    </w:p>
    <w:p w14:paraId="51A200FE" w14:textId="77777777" w:rsidR="0011631C" w:rsidRPr="0011631C" w:rsidRDefault="0011631C" w:rsidP="0011631C">
      <w:pPr>
        <w:pStyle w:val="Standard"/>
        <w:rPr>
          <w:rFonts w:ascii="Calibri" w:hAnsi="Calibri" w:cs="Calibri"/>
          <w:sz w:val="22"/>
          <w:lang w:eastAsia="el-GR" w:bidi="ar-SA"/>
        </w:rPr>
      </w:pPr>
      <w:r w:rsidRPr="0011631C">
        <w:rPr>
          <w:rFonts w:ascii="Calibri" w:hAnsi="Calibri" w:cs="Calibri"/>
          <w:sz w:val="22"/>
          <w:lang w:eastAsia="el-GR" w:bidi="ar-SA"/>
        </w:rPr>
        <w:t>Η παραλαβή των υλικών θα γίνει σύμφωνα με τα οριζόμενα στο άρθρο 208 του Ν. 4412/2016 από επιτροπή η οποία προβλέπεται στο άρθρο 221 του ως άνω νόμου. Ο προμηθευτής ευθύνεται για την ύπαρξη των συμφωνημένων ιδιοτήτων των υλικών και εγγυάται την ανυπαρξία οποιουδήποτε κρυμμένου ελαττώματος.</w:t>
      </w:r>
    </w:p>
    <w:p w14:paraId="4F0D005E" w14:textId="77777777" w:rsidR="0011631C" w:rsidRPr="0011631C" w:rsidRDefault="0011631C" w:rsidP="0011631C">
      <w:pPr>
        <w:pStyle w:val="Standard"/>
        <w:rPr>
          <w:rFonts w:ascii="Calibri" w:hAnsi="Calibri" w:cs="Calibri"/>
          <w:sz w:val="22"/>
          <w:lang w:eastAsia="el-GR" w:bidi="ar-SA"/>
        </w:rPr>
      </w:pPr>
      <w:r w:rsidRPr="0011631C">
        <w:rPr>
          <w:rFonts w:ascii="Calibri" w:hAnsi="Calibri" w:cs="Calibri"/>
          <w:sz w:val="22"/>
          <w:lang w:eastAsia="el-GR" w:bidi="ar-SA"/>
        </w:rPr>
        <w:t xml:space="preserve">Κατά την παραλαβή εξετάζονται και διαπιστώνονται όλες οι ιδιότητες των προσφερόμενων ειδών και τυχόν φθορές, κλπ. λόγω πλημμελούς κατασκευής ή κακής ποιότητας </w:t>
      </w:r>
      <w:proofErr w:type="spellStart"/>
      <w:r w:rsidRPr="0011631C">
        <w:rPr>
          <w:rFonts w:ascii="Calibri" w:hAnsi="Calibri" w:cs="Calibri"/>
          <w:sz w:val="22"/>
          <w:lang w:eastAsia="el-GR" w:bidi="ar-SA"/>
        </w:rPr>
        <w:t>χρησιμοποιηθέντων</w:t>
      </w:r>
      <w:proofErr w:type="spellEnd"/>
      <w:r w:rsidRPr="0011631C">
        <w:rPr>
          <w:rFonts w:ascii="Calibri" w:hAnsi="Calibri" w:cs="Calibri"/>
          <w:sz w:val="22"/>
          <w:lang w:eastAsia="el-GR" w:bidi="ar-SA"/>
        </w:rPr>
        <w:t xml:space="preserve"> υλικών.</w:t>
      </w:r>
    </w:p>
    <w:p w14:paraId="40D3E5CC" w14:textId="77777777" w:rsidR="0011631C" w:rsidRDefault="0011631C" w:rsidP="0011631C">
      <w:pPr>
        <w:pStyle w:val="Standard"/>
        <w:widowControl/>
        <w:spacing w:after="120"/>
        <w:jc w:val="both"/>
        <w:textAlignment w:val="auto"/>
        <w:rPr>
          <w:rFonts w:ascii="Calibri" w:hAnsi="Calibri" w:cs="Calibri"/>
          <w:sz w:val="22"/>
          <w:lang w:eastAsia="el-GR" w:bidi="ar-SA"/>
        </w:rPr>
      </w:pPr>
      <w:r w:rsidRPr="0011631C">
        <w:rPr>
          <w:rFonts w:ascii="Calibri" w:hAnsi="Calibri" w:cs="Calibri"/>
          <w:sz w:val="22"/>
          <w:lang w:eastAsia="el-GR" w:bidi="ar-SA"/>
        </w:rPr>
        <w:t xml:space="preserve">Ο προμηθευτής υποχρεούται με δικές του δαπάνες να αντικαταστήσει κάθε υλικό ή τμήμα αυτού που θα αποδειχθεί ελαττωματικό εντός του χρόνου εγγυήσεως. Για την περίπτωση της μη συμμορφώσεως του προμηθευτή προς την υποχρέωση αυτή, ο Δήμος δικαιούται να προβεί σε αυτό, σε βάρος και για λογαριασμό του προμηθευτή της αξίωσης του ποσού από την εγγύηση της καλής εκτέλεσης. </w:t>
      </w:r>
    </w:p>
    <w:p w14:paraId="1C23A02C" w14:textId="77777777" w:rsidR="006D2695" w:rsidRDefault="006D2695">
      <w:pPr>
        <w:pStyle w:val="Standard"/>
        <w:widowControl/>
        <w:spacing w:after="120"/>
        <w:jc w:val="both"/>
        <w:textAlignment w:val="auto"/>
        <w:rPr>
          <w:rFonts w:ascii="Calibri" w:hAnsi="Calibri" w:cs="Calibri"/>
          <w:b/>
          <w:bCs/>
          <w:sz w:val="22"/>
          <w:lang w:eastAsia="el-GR" w:bidi="ar-SA"/>
        </w:rPr>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14:paraId="1DC48264" w14:textId="77777777" w:rsidR="006D2695" w:rsidRDefault="006D2695">
      <w:pPr>
        <w:pStyle w:val="Standard"/>
        <w:widowControl/>
        <w:spacing w:after="120"/>
        <w:jc w:val="both"/>
        <w:textAlignment w:val="auto"/>
        <w:rPr>
          <w:rFonts w:ascii="Calibri" w:hAnsi="Calibri" w:cs="Calibri"/>
          <w:b/>
          <w:bCs/>
          <w:sz w:val="22"/>
          <w:lang w:eastAsia="el-GR" w:bidi="ar-SA"/>
        </w:rPr>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14:paraId="16CAF7F8" w14:textId="77777777" w:rsidR="006D2695" w:rsidRDefault="006D2695">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14:paraId="03979D12" w14:textId="77777777" w:rsidR="006D2695" w:rsidRDefault="006D2695">
      <w:pPr>
        <w:pStyle w:val="Standard"/>
        <w:widowControl/>
        <w:spacing w:after="120"/>
        <w:jc w:val="both"/>
        <w:textAlignment w:val="auto"/>
        <w:rPr>
          <w:rFonts w:ascii="Calibri" w:hAnsi="Calibri" w:cs="Calibri"/>
          <w:sz w:val="22"/>
          <w:lang w:eastAsia="el-GR" w:bidi="ar-SA"/>
        </w:rPr>
      </w:pPr>
      <w:r>
        <w:rPr>
          <w:rFonts w:ascii="Calibri" w:hAnsi="Calibri" w:cs="Calibri"/>
          <w:sz w:val="22"/>
          <w:lang w:eastAsia="el-GR"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14:paraId="6A7162F3" w14:textId="77777777" w:rsidR="006D2695" w:rsidRDefault="006D2695">
      <w:pPr>
        <w:pStyle w:val="2"/>
        <w:ind w:left="0" w:firstLine="0"/>
        <w:rPr>
          <w:lang w:val="el-GR"/>
        </w:rPr>
      </w:pPr>
      <w:bookmarkStart w:id="143" w:name="_Toc492031049"/>
      <w:bookmarkStart w:id="144" w:name="_Toc45784146"/>
      <w:r>
        <w:rPr>
          <w:lang w:val="el-GR"/>
        </w:rPr>
        <w:t>6</w:t>
      </w:r>
      <w:r w:rsidR="00C575F1">
        <w:rPr>
          <w:lang w:val="el-GR"/>
        </w:rPr>
        <w:t>.2</w:t>
      </w:r>
      <w:r>
        <w:rPr>
          <w:lang w:val="el-GR"/>
        </w:rPr>
        <w:t xml:space="preserve"> </w:t>
      </w:r>
      <w:r>
        <w:rPr>
          <w:lang w:val="el-GR"/>
        </w:rPr>
        <w:tab/>
        <w:t>Παραλαβή υλικών - Χρόνος και τρόπος παραλαβής υλικών</w:t>
      </w:r>
      <w:bookmarkEnd w:id="143"/>
      <w:bookmarkEnd w:id="144"/>
    </w:p>
    <w:p w14:paraId="1AEDF2F3" w14:textId="77777777" w:rsidR="00C16094" w:rsidRDefault="00C575F1">
      <w:pPr>
        <w:rPr>
          <w:lang w:val="el-GR"/>
        </w:rPr>
      </w:pPr>
      <w:r>
        <w:rPr>
          <w:b/>
          <w:lang w:val="el-GR"/>
        </w:rPr>
        <w:t>6.2</w:t>
      </w:r>
      <w:r w:rsidR="006D2695">
        <w:rPr>
          <w:b/>
          <w:lang w:val="el-GR"/>
        </w:rPr>
        <w:t>.1.</w:t>
      </w:r>
      <w:r w:rsidR="006D2695">
        <w:rPr>
          <w:lang w:val="el-GR"/>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006D2695">
        <w:rPr>
          <w:lang w:val="el-GR"/>
        </w:rPr>
        <w:t>εδ</w:t>
      </w:r>
      <w:proofErr w:type="spellEnd"/>
      <w:r w:rsidR="006D2695">
        <w:rPr>
          <w:lang w:val="el-GR"/>
        </w:rPr>
        <w:t>. β του άρθρου 221 του Ν.4412/16</w:t>
      </w:r>
      <w:r w:rsidR="006D2695">
        <w:rPr>
          <w:rStyle w:val="WW-FootnoteReference15"/>
          <w:lang w:val="el-GR"/>
        </w:rPr>
        <w:footnoteReference w:id="17"/>
      </w:r>
      <w:r w:rsidR="006D2695">
        <w:rPr>
          <w:lang w:val="el-GR"/>
        </w:rPr>
        <w:t xml:space="preserve">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14:paraId="358E129E" w14:textId="77777777" w:rsidR="006D2695" w:rsidRDefault="006D2695">
      <w:pPr>
        <w:rPr>
          <w:lang w:val="el-GR"/>
        </w:rPr>
      </w:pPr>
      <w:r>
        <w:rPr>
          <w:lang w:val="el-GR"/>
        </w:rPr>
        <w:lastRenderedPageBreak/>
        <w:t>Το κόστος της διενέργειας των ελέγχων βαρύνει τον ανάδοχο.</w:t>
      </w:r>
    </w:p>
    <w:p w14:paraId="266D1609" w14:textId="77777777" w:rsidR="006D2695" w:rsidRDefault="006D2695">
      <w:pPr>
        <w:rPr>
          <w:lang w:val="el-GR"/>
        </w:rPr>
      </w:pPr>
      <w:r>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14:paraId="41F31A8E" w14:textId="77777777" w:rsidR="006D2695" w:rsidRDefault="006D2695">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14:paraId="264E97C6" w14:textId="77777777" w:rsidR="006D2695" w:rsidRDefault="006D2695">
      <w:pPr>
        <w:rPr>
          <w:lang w:val="el-GR"/>
        </w:rPr>
      </w:pPr>
      <w:r>
        <w:rPr>
          <w:lang w:val="el-GR"/>
        </w:rPr>
        <w:t xml:space="preserve">Υλικά που απορρίφθηκαν ή κρίθηκαν </w:t>
      </w:r>
      <w:proofErr w:type="spellStart"/>
      <w:r>
        <w:rPr>
          <w:lang w:val="el-GR"/>
        </w:rPr>
        <w:t>παραληπτέα</w:t>
      </w:r>
      <w:proofErr w:type="spellEnd"/>
      <w:r>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w:t>
      </w:r>
      <w:r w:rsidR="00E75298">
        <w:rPr>
          <w:lang w:val="el-GR"/>
        </w:rPr>
        <w:t xml:space="preserve"> </w:t>
      </w:r>
      <w:r>
        <w:rPr>
          <w:lang w:val="el-GR"/>
        </w:rPr>
        <w:t>ή αυτεπάγγελτα σύμφωνα με την παρ. 5 του άρθρου 208 του ν.4412/16. Τα έξοδα βαρύνουν σε κάθε περίπτωση τον ανάδοχο.</w:t>
      </w:r>
    </w:p>
    <w:p w14:paraId="302146C5" w14:textId="77777777" w:rsidR="006D2695" w:rsidRDefault="006D2695">
      <w:pPr>
        <w:rPr>
          <w:lang w:val="el-GR"/>
        </w:rPr>
      </w:pPr>
      <w:r>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FC2ADB">
        <w:rPr>
          <w:lang w:val="el-GR"/>
        </w:rPr>
        <w:t>’ έ</w:t>
      </w:r>
      <w:r>
        <w:rPr>
          <w:lang w:val="el-GR"/>
        </w:rPr>
        <w:t xml:space="preserve">φεση των οικείων </w:t>
      </w:r>
      <w:proofErr w:type="spellStart"/>
      <w:r>
        <w:rPr>
          <w:lang w:val="el-GR"/>
        </w:rPr>
        <w:t>αντιδειγμάτων</w:t>
      </w:r>
      <w:proofErr w:type="spellEnd"/>
      <w:r>
        <w:rPr>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14:paraId="07A4C41E" w14:textId="77777777" w:rsidR="006D2695" w:rsidRDefault="006D2695">
      <w:pPr>
        <w:rPr>
          <w:lang w:val="el-GR"/>
        </w:rPr>
      </w:pPr>
      <w:r>
        <w:rPr>
          <w:lang w:val="el-GR"/>
        </w:rPr>
        <w:t>Το αποτέλεσμα  της κατ</w:t>
      </w:r>
      <w:r w:rsidR="00FC2ADB">
        <w:rPr>
          <w:lang w:val="el-GR"/>
        </w:rPr>
        <w:t xml:space="preserve">’ </w:t>
      </w:r>
      <w:r>
        <w:rPr>
          <w:lang w:val="el-GR"/>
        </w:rPr>
        <w:t>έφεση εξέτασης είναι υποχρεωτικό και τελεσίδικο και για τα δύο μέρη.</w:t>
      </w:r>
    </w:p>
    <w:p w14:paraId="5704707D" w14:textId="77777777" w:rsidR="006D2695" w:rsidRDefault="006D2695">
      <w:pPr>
        <w:rPr>
          <w:b/>
          <w:lang w:val="el-GR"/>
        </w:rPr>
      </w:pPr>
      <w:r>
        <w:rPr>
          <w:lang w:val="el-GR"/>
        </w:rPr>
        <w:t>Ο ανάδοχος δεν μπορεί να ζητήσει παραπομπή σε δευτεροβάθμια επιτροπή παραλαβής μετά τα αποτελέσματα της κατ</w:t>
      </w:r>
      <w:r w:rsidR="00FC2ADB">
        <w:rPr>
          <w:lang w:val="el-GR"/>
        </w:rPr>
        <w:t xml:space="preserve">’ </w:t>
      </w:r>
      <w:r>
        <w:rPr>
          <w:lang w:val="el-GR"/>
        </w:rPr>
        <w:t>έφεση εξέτασης.</w:t>
      </w:r>
    </w:p>
    <w:p w14:paraId="605C5116" w14:textId="77777777" w:rsidR="006D2695" w:rsidRDefault="001947F3">
      <w:pPr>
        <w:rPr>
          <w:i/>
          <w:iCs/>
          <w:color w:val="5B9BD5"/>
          <w:spacing w:val="5"/>
          <w:kern w:val="1"/>
          <w:lang w:val="el-GR"/>
        </w:rPr>
      </w:pPr>
      <w:r>
        <w:rPr>
          <w:b/>
          <w:lang w:val="el-GR"/>
        </w:rPr>
        <w:t>6.2</w:t>
      </w:r>
      <w:r w:rsidR="006D2695">
        <w:rPr>
          <w:b/>
          <w:lang w:val="el-GR"/>
        </w:rPr>
        <w:t>.2.</w:t>
      </w:r>
      <w:r w:rsidR="006D2695">
        <w:rPr>
          <w:lang w:val="el-GR"/>
        </w:rPr>
        <w:t xml:space="preserve"> Η παραλαβή των υλικών και η έκδοση των σχετικών πρωτοκόλλων παραλαβής πραγ</w:t>
      </w:r>
      <w:r w:rsidR="003D4C81">
        <w:rPr>
          <w:lang w:val="el-GR"/>
        </w:rPr>
        <w:t>ματοποιείται μέσα στον</w:t>
      </w:r>
      <w:r w:rsidR="006D2695">
        <w:rPr>
          <w:lang w:val="el-GR"/>
        </w:rPr>
        <w:t xml:space="preserve"> καθοριζόμενο χρόνο</w:t>
      </w:r>
      <w:r w:rsidR="003D4C81">
        <w:rPr>
          <w:lang w:val="el-GR"/>
        </w:rPr>
        <w:t xml:space="preserve"> που αναφέρεται στη σύμβαση. </w:t>
      </w:r>
    </w:p>
    <w:p w14:paraId="509FA57D" w14:textId="77777777" w:rsidR="006D2695" w:rsidRDefault="006D2695">
      <w:pPr>
        <w:rPr>
          <w:lang w:val="el-GR"/>
        </w:rPr>
      </w:pPr>
      <w:r>
        <w:rPr>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w:t>
      </w:r>
      <w:r w:rsidR="001353F0">
        <w:rPr>
          <w:lang w:val="el-GR"/>
        </w:rPr>
        <w:t>συντελέστηκε</w:t>
      </w:r>
      <w:r>
        <w:rPr>
          <w:lang w:val="el-GR"/>
        </w:rPr>
        <w:t xml:space="preserve"> αυτοδίκαια, με κάθε επιφύλαξη των δικαιωμάτων του Δημοσίου και εκδίδεται προς τούτο σχετική απόφαση του αρμοδίου </w:t>
      </w:r>
      <w:r w:rsidR="001353F0">
        <w:rPr>
          <w:lang w:val="el-GR"/>
        </w:rPr>
        <w:t>αποφαινόμενου</w:t>
      </w:r>
      <w:r>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179C86DA" w14:textId="77777777" w:rsidR="006D2695" w:rsidRDefault="006D2695">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w:t>
      </w:r>
      <w:r w:rsidR="001353F0">
        <w:rPr>
          <w:lang w:val="el-GR"/>
        </w:rPr>
        <w:t>αποφαινόμενου</w:t>
      </w:r>
      <w:r>
        <w:rPr>
          <w:lang w:val="el-GR"/>
        </w:rPr>
        <w:t xml:space="preserve">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r w:rsidR="001353F0">
        <w:rPr>
          <w:lang w:val="el-GR"/>
        </w:rPr>
        <w:t>προβλεπόμενων</w:t>
      </w:r>
      <w:r>
        <w:rPr>
          <w:lang w:val="el-GR"/>
        </w:rPr>
        <w:t xml:space="preserve"> από τη σύμβαση ελέγχων και τη σύνταξη των σχετικών πρωτοκόλλων.</w:t>
      </w:r>
      <w:r>
        <w:rPr>
          <w:rStyle w:val="WW-FootnoteReference15"/>
          <w:lang w:val="el-GR"/>
        </w:rPr>
        <w:footnoteReference w:id="18"/>
      </w:r>
    </w:p>
    <w:p w14:paraId="6AEE15E3" w14:textId="77777777" w:rsidR="006D2695" w:rsidRDefault="003359D7">
      <w:pPr>
        <w:pStyle w:val="2"/>
        <w:tabs>
          <w:tab w:val="clear" w:pos="567"/>
          <w:tab w:val="left" w:pos="993"/>
        </w:tabs>
        <w:ind w:left="993" w:hanging="993"/>
        <w:rPr>
          <w:lang w:val="el-GR"/>
        </w:rPr>
      </w:pPr>
      <w:bookmarkStart w:id="145" w:name="_Toc492031050"/>
      <w:bookmarkStart w:id="146" w:name="_Toc45784147"/>
      <w:r>
        <w:rPr>
          <w:lang w:val="el-GR"/>
        </w:rPr>
        <w:t>6.3</w:t>
      </w:r>
      <w:r w:rsidR="002348BC">
        <w:rPr>
          <w:lang w:val="el-GR"/>
        </w:rPr>
        <w:t xml:space="preserve">  </w:t>
      </w:r>
      <w:r w:rsidR="006D2695">
        <w:rPr>
          <w:lang w:val="el-GR"/>
        </w:rPr>
        <w:t>Ειδικοί όροι ναύλωσης – ασφάλισης - ανακοίνωσης φόρτωσης και ποιοτικού</w:t>
      </w:r>
      <w:r w:rsidR="002348BC">
        <w:rPr>
          <w:lang w:val="el-GR"/>
        </w:rPr>
        <w:t xml:space="preserve"> </w:t>
      </w:r>
      <w:r w:rsidR="006D2695">
        <w:rPr>
          <w:lang w:val="el-GR"/>
        </w:rPr>
        <w:t>ελέγχου στο εξωτερικό</w:t>
      </w:r>
      <w:bookmarkEnd w:id="145"/>
      <w:bookmarkEnd w:id="146"/>
    </w:p>
    <w:p w14:paraId="4ACA8440" w14:textId="77777777" w:rsidR="003D4C81" w:rsidRPr="003D4C81" w:rsidRDefault="003D4C81" w:rsidP="003D4C81">
      <w:pPr>
        <w:rPr>
          <w:lang w:val="el-GR"/>
        </w:rPr>
      </w:pPr>
      <w:r>
        <w:rPr>
          <w:lang w:val="el-GR"/>
        </w:rPr>
        <w:t xml:space="preserve">Δεν υφίστανται </w:t>
      </w:r>
    </w:p>
    <w:p w14:paraId="56405C8C" w14:textId="77777777" w:rsidR="006D2695" w:rsidRDefault="00BB6406">
      <w:pPr>
        <w:pStyle w:val="2"/>
        <w:rPr>
          <w:rFonts w:eastAsia="SimSun"/>
          <w:bCs/>
          <w:lang w:val="el-GR"/>
        </w:rPr>
      </w:pPr>
      <w:bookmarkStart w:id="147" w:name="_Toc492031051"/>
      <w:bookmarkStart w:id="148" w:name="_Toc45784148"/>
      <w:r>
        <w:rPr>
          <w:lang w:val="el-GR"/>
        </w:rPr>
        <w:t>6.4</w:t>
      </w:r>
      <w:r w:rsidR="006D2695">
        <w:rPr>
          <w:lang w:val="el-GR"/>
        </w:rPr>
        <w:t xml:space="preserve"> </w:t>
      </w:r>
      <w:r w:rsidR="006D2695">
        <w:rPr>
          <w:lang w:val="el-GR"/>
        </w:rPr>
        <w:tab/>
        <w:t>Απόρριψη συμβατικών υλικών – Αντικατάσταση</w:t>
      </w:r>
      <w:bookmarkEnd w:id="147"/>
      <w:bookmarkEnd w:id="148"/>
    </w:p>
    <w:p w14:paraId="7E2B43C4" w14:textId="77777777" w:rsidR="006D2695" w:rsidRDefault="006D7C4A">
      <w:pPr>
        <w:rPr>
          <w:rFonts w:eastAsia="SimSun"/>
          <w:b/>
          <w:bCs/>
          <w:szCs w:val="22"/>
          <w:lang w:val="el-GR"/>
        </w:rPr>
      </w:pPr>
      <w:r>
        <w:rPr>
          <w:rFonts w:eastAsia="SimSun"/>
          <w:b/>
          <w:bCs/>
          <w:szCs w:val="22"/>
          <w:lang w:val="el-GR"/>
        </w:rPr>
        <w:t>6.4</w:t>
      </w:r>
      <w:r w:rsidR="006D2695">
        <w:rPr>
          <w:rFonts w:eastAsia="SimSun"/>
          <w:b/>
          <w:bCs/>
          <w:szCs w:val="22"/>
          <w:lang w:val="el-GR"/>
        </w:rPr>
        <w:t>.1.</w:t>
      </w:r>
      <w:r w:rsidR="006D2695">
        <w:rPr>
          <w:rFonts w:eastAsia="SimSun"/>
          <w:szCs w:val="22"/>
          <w:lang w:val="el-GR"/>
        </w:rPr>
        <w:t xml:space="preserve"> Σε περίπτωση οριστικής απόρριψης ολόκληρης ή μέρους της συμβατικής ποσότητας των υλικών, με απόφαση του </w:t>
      </w:r>
      <w:r w:rsidR="001353F0">
        <w:rPr>
          <w:rFonts w:eastAsia="SimSun"/>
          <w:szCs w:val="22"/>
          <w:lang w:val="el-GR"/>
        </w:rPr>
        <w:t>αποφαινόμενου</w:t>
      </w:r>
      <w:r w:rsidR="006D2695">
        <w:rPr>
          <w:rFonts w:eastAsia="SimSun"/>
          <w:szCs w:val="22"/>
          <w:lang w:val="el-GR"/>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CD3BF65" w14:textId="77777777" w:rsidR="006D2695" w:rsidRDefault="006D7C4A">
      <w:pPr>
        <w:rPr>
          <w:rFonts w:eastAsia="SimSun"/>
          <w:b/>
          <w:bCs/>
          <w:szCs w:val="22"/>
          <w:lang w:val="el-GR"/>
        </w:rPr>
      </w:pPr>
      <w:r>
        <w:rPr>
          <w:rFonts w:eastAsia="SimSun"/>
          <w:b/>
          <w:bCs/>
          <w:szCs w:val="22"/>
          <w:lang w:val="el-GR"/>
        </w:rPr>
        <w:lastRenderedPageBreak/>
        <w:t>6.4</w:t>
      </w:r>
      <w:r w:rsidR="006D2695">
        <w:rPr>
          <w:rFonts w:eastAsia="SimSun"/>
          <w:b/>
          <w:bCs/>
          <w:szCs w:val="22"/>
          <w:lang w:val="el-GR"/>
        </w:rPr>
        <w:t>.2.</w:t>
      </w:r>
      <w:r w:rsidR="006D2695">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006D2695">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42627602" w14:textId="77777777" w:rsidR="006D2695" w:rsidRDefault="006D7C4A">
      <w:pPr>
        <w:rPr>
          <w:lang w:val="el-GR"/>
        </w:rPr>
      </w:pPr>
      <w:r>
        <w:rPr>
          <w:rFonts w:eastAsia="SimSun"/>
          <w:b/>
          <w:bCs/>
          <w:szCs w:val="22"/>
          <w:lang w:val="el-GR"/>
        </w:rPr>
        <w:t>6.4</w:t>
      </w:r>
      <w:r w:rsidR="006D2695">
        <w:rPr>
          <w:rFonts w:eastAsia="SimSun"/>
          <w:b/>
          <w:bCs/>
          <w:szCs w:val="22"/>
          <w:lang w:val="el-GR"/>
        </w:rPr>
        <w:t>.3.</w:t>
      </w:r>
      <w:r w:rsidR="006D2695">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14:paraId="56560F47" w14:textId="77777777" w:rsidR="006D2695" w:rsidRPr="00C959C6" w:rsidRDefault="00B72E07">
      <w:pPr>
        <w:pStyle w:val="2"/>
        <w:rPr>
          <w:i/>
          <w:iCs/>
          <w:color w:val="5B9BD5"/>
          <w:spacing w:val="5"/>
          <w:kern w:val="1"/>
          <w:lang w:val="el-GR"/>
        </w:rPr>
      </w:pPr>
      <w:bookmarkStart w:id="149" w:name="_Toc492031052"/>
      <w:bookmarkStart w:id="150" w:name="_Toc45784149"/>
      <w:r>
        <w:rPr>
          <w:lang w:val="el-GR"/>
        </w:rPr>
        <w:t>6.5</w:t>
      </w:r>
      <w:r w:rsidR="006D2695" w:rsidRPr="00C959C6">
        <w:rPr>
          <w:lang w:val="el-GR"/>
        </w:rPr>
        <w:tab/>
        <w:t>Δείγματα – Δειγματοληψία – Εργαστηριακές εξετάσεις</w:t>
      </w:r>
      <w:bookmarkEnd w:id="149"/>
      <w:bookmarkEnd w:id="150"/>
    </w:p>
    <w:p w14:paraId="3E950DDB" w14:textId="77777777" w:rsidR="003D4C81" w:rsidRPr="003D4C81" w:rsidRDefault="003D4C81">
      <w:pPr>
        <w:rPr>
          <w:iCs/>
          <w:spacing w:val="5"/>
          <w:kern w:val="1"/>
          <w:lang w:val="el-GR"/>
        </w:rPr>
      </w:pPr>
      <w:r w:rsidRPr="003D4C81">
        <w:rPr>
          <w:iCs/>
          <w:spacing w:val="5"/>
          <w:kern w:val="1"/>
          <w:lang w:val="el-GR"/>
        </w:rPr>
        <w:t xml:space="preserve">Δεν προβλέπεται κατάθεση δειγμάτων </w:t>
      </w:r>
    </w:p>
    <w:p w14:paraId="6CF53481" w14:textId="13AB1459" w:rsidR="00CB41E5" w:rsidRPr="00E72B93" w:rsidRDefault="00CB41E5" w:rsidP="008561F7">
      <w:pPr>
        <w:pStyle w:val="2"/>
        <w:rPr>
          <w:lang w:val="el-GR"/>
        </w:rPr>
      </w:pPr>
      <w:bookmarkStart w:id="151" w:name="_Toc14957839"/>
      <w:bookmarkStart w:id="152" w:name="_Toc45784150"/>
      <w:r>
        <w:rPr>
          <w:lang w:val="el-GR"/>
        </w:rPr>
        <w:t>6.</w:t>
      </w:r>
      <w:r w:rsidR="004463C9">
        <w:rPr>
          <w:lang w:val="el-GR"/>
        </w:rPr>
        <w:t>6</w:t>
      </w:r>
      <w:r w:rsidRPr="00E72B93">
        <w:rPr>
          <w:lang w:val="el-GR"/>
        </w:rPr>
        <w:t xml:space="preserve"> </w:t>
      </w:r>
      <w:r w:rsidRPr="00E72B93">
        <w:rPr>
          <w:lang w:val="el-GR"/>
        </w:rPr>
        <w:tab/>
        <w:t>Καταγγελία της σύμβασης- Υποκατάσταση αναδόχου-</w:t>
      </w:r>
      <w:bookmarkEnd w:id="151"/>
      <w:bookmarkEnd w:id="152"/>
      <w:r w:rsidRPr="00E72B93">
        <w:rPr>
          <w:lang w:val="el-GR"/>
        </w:rPr>
        <w:t xml:space="preserve"> </w:t>
      </w:r>
    </w:p>
    <w:p w14:paraId="15EC3014" w14:textId="002700AC" w:rsidR="00CB41E5" w:rsidRPr="00E72B93" w:rsidRDefault="00CB41E5" w:rsidP="00CB41E5">
      <w:pPr>
        <w:rPr>
          <w:lang w:val="el-GR"/>
        </w:rPr>
      </w:pPr>
      <w:r>
        <w:rPr>
          <w:lang w:val="el-GR"/>
        </w:rPr>
        <w:t>6.</w:t>
      </w:r>
      <w:r w:rsidR="008561F7">
        <w:rPr>
          <w:lang w:val="el-GR"/>
        </w:rPr>
        <w:t>6</w:t>
      </w:r>
      <w:r w:rsidRPr="00E72B93">
        <w:rPr>
          <w:lang w:val="el-GR"/>
        </w:rPr>
        <w:t>.1 Στην περίπτωση που, κατά την εκτέλεση της σύμβασης, ο ανάδοχος καταδικαστεί αμετάκλητα για ένα από τα αδικήματα που αναφέρονται στην παρ. 2.2.</w:t>
      </w:r>
      <w:r>
        <w:rPr>
          <w:lang w:val="el-GR"/>
        </w:rPr>
        <w:t>2</w:t>
      </w:r>
      <w:r w:rsidRPr="00E72B93">
        <w:rPr>
          <w:lang w:val="el-GR"/>
        </w:rPr>
        <w:t xml:space="preserve">.1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0FD2272" w14:textId="167BD2A8" w:rsidR="00CB41E5" w:rsidRPr="00E72B93" w:rsidRDefault="00CB41E5" w:rsidP="00CB41E5">
      <w:pPr>
        <w:rPr>
          <w:lang w:val="el-GR"/>
        </w:rPr>
      </w:pPr>
      <w:r>
        <w:rPr>
          <w:lang w:val="el-GR"/>
        </w:rPr>
        <w:t>6.</w:t>
      </w:r>
      <w:r w:rsidR="008561F7">
        <w:rPr>
          <w:lang w:val="el-GR"/>
        </w:rPr>
        <w:t>6</w:t>
      </w:r>
      <w:r w:rsidRPr="00E72B93">
        <w:rPr>
          <w:lang w:val="el-GR"/>
        </w:rPr>
        <w:t xml:space="preserve">.2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E72B93">
        <w:rPr>
          <w:lang w:val="el-GR"/>
        </w:rPr>
        <w:t>προκύπτουσα</w:t>
      </w:r>
      <w:proofErr w:type="spellEnd"/>
      <w:r w:rsidRPr="00E72B93">
        <w:rPr>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2A1F2537" w14:textId="594A2D88" w:rsidR="00CB41E5" w:rsidRPr="000C4284" w:rsidRDefault="00CB41E5" w:rsidP="00CB41E5">
      <w:pPr>
        <w:rPr>
          <w:lang w:val="el-GR"/>
        </w:rPr>
      </w:pPr>
      <w:r>
        <w:rPr>
          <w:lang w:val="el-GR"/>
        </w:rPr>
        <w:t>6.</w:t>
      </w:r>
      <w:r w:rsidR="008561F7">
        <w:rPr>
          <w:lang w:val="el-GR"/>
        </w:rPr>
        <w:t>6</w:t>
      </w:r>
      <w:r w:rsidRPr="00E72B93">
        <w:rPr>
          <w:lang w:val="el-GR"/>
        </w:rPr>
        <w:t>.3 Σε αμφότερες τις ως άνω περιπτώσεις καταγγελίας της σύμβασης, η αναθέτουσα αρχή δύναται να προσκαλέσει τον/τους επόμενο/</w:t>
      </w:r>
      <w:proofErr w:type="spellStart"/>
      <w:r w:rsidRPr="00E72B93">
        <w:rPr>
          <w:lang w:val="el-GR"/>
        </w:rPr>
        <w:t>ους</w:t>
      </w:r>
      <w:proofErr w:type="spellEnd"/>
      <w:r w:rsidRPr="00E72B93">
        <w:rPr>
          <w:lang w:val="el-GR"/>
        </w:rPr>
        <w:t>, κατά σειρά, μειοδότη/</w:t>
      </w:r>
      <w:proofErr w:type="spellStart"/>
      <w:r w:rsidRPr="00E72B93">
        <w:rPr>
          <w:lang w:val="el-GR"/>
        </w:rPr>
        <w:t>ες</w:t>
      </w:r>
      <w:proofErr w:type="spellEnd"/>
      <w:r w:rsidRPr="00E72B93">
        <w:rPr>
          <w:lang w:val="el-GR"/>
        </w:rPr>
        <w:t xml:space="preserve"> της διαδικασίας ανάθεσης της συγκεκριμένης σύμβασης και να του/τους προτείνει να αναλάβει/</w:t>
      </w:r>
      <w:proofErr w:type="spellStart"/>
      <w:r w:rsidRPr="00E72B93">
        <w:rPr>
          <w:lang w:val="el-GR"/>
        </w:rPr>
        <w:t>ουν</w:t>
      </w:r>
      <w:proofErr w:type="spellEnd"/>
      <w:r w:rsidRPr="00E72B93">
        <w:rPr>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r>
        <w:rPr>
          <w:rStyle w:val="ab"/>
          <w:lang w:val="el-GR"/>
        </w:rPr>
        <w:footnoteReference w:id="19"/>
      </w:r>
    </w:p>
    <w:p w14:paraId="78F2EB5A" w14:textId="77777777" w:rsidR="00F064B1" w:rsidRDefault="00F064B1" w:rsidP="00F064B1">
      <w:pPr>
        <w:spacing w:after="0"/>
        <w:ind w:left="5760" w:firstLine="720"/>
        <w:jc w:val="center"/>
        <w:rPr>
          <w:iCs/>
          <w:spacing w:val="5"/>
          <w:kern w:val="1"/>
          <w:lang w:val="el-GR"/>
        </w:rPr>
      </w:pPr>
      <w:r>
        <w:rPr>
          <w:iCs/>
          <w:spacing w:val="5"/>
          <w:kern w:val="1"/>
          <w:lang w:val="el-GR"/>
        </w:rPr>
        <w:t>Ο ΔΗΜΑΡΧΟΣ ΞΑΝΘΗΣ</w:t>
      </w:r>
    </w:p>
    <w:p w14:paraId="1A3BDAC7" w14:textId="77777777" w:rsidR="00F064B1" w:rsidRDefault="00F064B1" w:rsidP="00F064B1">
      <w:pPr>
        <w:spacing w:after="0"/>
        <w:ind w:left="5760" w:firstLine="720"/>
        <w:jc w:val="center"/>
        <w:rPr>
          <w:iCs/>
          <w:spacing w:val="5"/>
          <w:kern w:val="1"/>
          <w:lang w:val="el-GR"/>
        </w:rPr>
      </w:pPr>
      <w:r>
        <w:rPr>
          <w:iCs/>
          <w:spacing w:val="5"/>
          <w:kern w:val="1"/>
          <w:lang w:val="el-GR"/>
        </w:rPr>
        <w:t>α/α</w:t>
      </w:r>
    </w:p>
    <w:p w14:paraId="0544BA2C" w14:textId="77777777" w:rsidR="00F064B1" w:rsidRDefault="00F064B1" w:rsidP="00F064B1">
      <w:pPr>
        <w:ind w:left="6480"/>
        <w:jc w:val="center"/>
        <w:rPr>
          <w:iCs/>
          <w:spacing w:val="5"/>
          <w:kern w:val="1"/>
          <w:lang w:val="el-GR"/>
        </w:rPr>
      </w:pPr>
    </w:p>
    <w:p w14:paraId="38A6CE1A" w14:textId="77777777" w:rsidR="00F064B1" w:rsidRDefault="00F064B1" w:rsidP="00F064B1">
      <w:pPr>
        <w:ind w:left="6480"/>
        <w:jc w:val="center"/>
        <w:rPr>
          <w:iCs/>
          <w:spacing w:val="5"/>
          <w:kern w:val="1"/>
          <w:lang w:val="el-GR"/>
        </w:rPr>
      </w:pPr>
    </w:p>
    <w:p w14:paraId="723D840C" w14:textId="77777777" w:rsidR="00F064B1" w:rsidRDefault="00F064B1" w:rsidP="00F064B1">
      <w:pPr>
        <w:spacing w:after="0"/>
        <w:ind w:left="6480"/>
        <w:jc w:val="center"/>
        <w:rPr>
          <w:iCs/>
          <w:spacing w:val="5"/>
          <w:kern w:val="1"/>
          <w:lang w:val="el-GR"/>
        </w:rPr>
      </w:pPr>
      <w:r>
        <w:rPr>
          <w:iCs/>
          <w:spacing w:val="5"/>
          <w:kern w:val="1"/>
          <w:lang w:val="el-GR"/>
        </w:rPr>
        <w:t>Ο ΑΝΤΙΔΗΜΑΡΧΟΣ ΞΑΝΘΗΣ</w:t>
      </w:r>
    </w:p>
    <w:p w14:paraId="3CFFC0F0" w14:textId="77777777" w:rsidR="00F064B1" w:rsidRPr="00D34435" w:rsidRDefault="00F064B1" w:rsidP="00F064B1">
      <w:pPr>
        <w:spacing w:after="0"/>
        <w:ind w:left="6480"/>
        <w:jc w:val="center"/>
        <w:rPr>
          <w:lang w:val="el-GR"/>
        </w:rPr>
      </w:pPr>
      <w:r>
        <w:rPr>
          <w:lang w:val="el-GR"/>
        </w:rPr>
        <w:t>ΕΜΜΑΝΟΥΗΛ Ι. ΦΑΝΟΥΡΑΚΗΣ</w:t>
      </w:r>
    </w:p>
    <w:p w14:paraId="07E3727F" w14:textId="77777777" w:rsidR="00CB41E5" w:rsidRDefault="00CB41E5">
      <w:pPr>
        <w:rPr>
          <w:lang w:val="el-GR"/>
        </w:rPr>
      </w:pPr>
    </w:p>
    <w:p w14:paraId="3BAC1880" w14:textId="77777777" w:rsidR="008E078C" w:rsidRDefault="008E078C">
      <w:pPr>
        <w:rPr>
          <w:lang w:val="el-GR"/>
        </w:rPr>
      </w:pPr>
    </w:p>
    <w:p w14:paraId="08A99E92" w14:textId="77777777" w:rsidR="00A20D2C" w:rsidRDefault="00A20D2C" w:rsidP="00A20D2C">
      <w:pPr>
        <w:pStyle w:val="1"/>
        <w:rPr>
          <w:lang w:val="el-GR"/>
        </w:rPr>
      </w:pPr>
      <w:bookmarkStart w:id="153" w:name="_Toc45784151"/>
      <w:r>
        <w:rPr>
          <w:rFonts w:ascii="Calibri" w:hAnsi="Calibri" w:cs="Calibri"/>
          <w:lang w:val="el-GR"/>
        </w:rPr>
        <w:lastRenderedPageBreak/>
        <w:t>ΠΑΡΑΡΤΗΜΑΤΑ</w:t>
      </w:r>
      <w:bookmarkEnd w:id="153"/>
    </w:p>
    <w:p w14:paraId="6E34EA8D" w14:textId="77777777" w:rsidR="00A20D2C" w:rsidRDefault="00A20D2C" w:rsidP="00A20D2C">
      <w:pPr>
        <w:pStyle w:val="2"/>
        <w:tabs>
          <w:tab w:val="clear" w:pos="567"/>
          <w:tab w:val="left" w:pos="0"/>
        </w:tabs>
        <w:ind w:left="0" w:firstLine="0"/>
        <w:rPr>
          <w:rFonts w:eastAsia="SimSun"/>
          <w:i/>
          <w:iCs/>
          <w:color w:val="5B9BD5"/>
          <w:lang w:val="el-GR"/>
        </w:rPr>
      </w:pPr>
      <w:bookmarkStart w:id="154" w:name="__RefHeading___Toc470009838"/>
      <w:bookmarkStart w:id="155" w:name="_Toc45784152"/>
      <w:bookmarkEnd w:id="154"/>
      <w:r>
        <w:rPr>
          <w:lang w:val="el-GR"/>
        </w:rPr>
        <w:t>ΠΑΡΑΡΤΗΜΑ Ι – Αναλυτική Περιγραφή Φυσικού και Οικονομικού Αντικειμένου της Σύμβασης</w:t>
      </w:r>
      <w:bookmarkEnd w:id="155"/>
      <w:r>
        <w:rPr>
          <w:lang w:val="el-GR"/>
        </w:rPr>
        <w:t xml:space="preserve"> </w:t>
      </w:r>
    </w:p>
    <w:p w14:paraId="7F17272B" w14:textId="77777777" w:rsidR="00A20D2C" w:rsidRDefault="001353F0" w:rsidP="001353F0">
      <w:pPr>
        <w:suppressAutoHyphens w:val="0"/>
        <w:autoSpaceDE w:val="0"/>
        <w:rPr>
          <w:rFonts w:eastAsia="SimSun"/>
          <w:iCs/>
          <w:szCs w:val="22"/>
          <w:lang w:val="el-GR"/>
        </w:rPr>
      </w:pPr>
      <w:r>
        <w:rPr>
          <w:rFonts w:eastAsia="SimSun"/>
          <w:iCs/>
          <w:szCs w:val="22"/>
          <w:lang w:val="el-GR"/>
        </w:rPr>
        <w:t xml:space="preserve">ΤΕΥΧΟΣ: </w:t>
      </w:r>
      <w:r w:rsidR="00A20D2C" w:rsidRPr="00301015">
        <w:rPr>
          <w:rFonts w:eastAsia="SimSun"/>
          <w:iCs/>
          <w:szCs w:val="22"/>
          <w:lang w:val="el-GR"/>
        </w:rPr>
        <w:t>ΕΝΔΕΙΚΤΙΚΟΣ ΠΡΟΫΠΟΛΟΓΙΣΜΟΣ</w:t>
      </w:r>
      <w:r w:rsidR="00A20D2C">
        <w:rPr>
          <w:rFonts w:eastAsia="SimSun"/>
          <w:iCs/>
          <w:szCs w:val="22"/>
          <w:lang w:val="el-GR"/>
        </w:rPr>
        <w:t xml:space="preserve"> </w:t>
      </w:r>
      <w:r w:rsidR="00D17F86">
        <w:rPr>
          <w:rFonts w:eastAsia="SimSun"/>
          <w:iCs/>
          <w:szCs w:val="22"/>
          <w:lang w:val="el-GR"/>
        </w:rPr>
        <w:t>ΜΕΛΕΤΗΣ</w:t>
      </w:r>
      <w:r w:rsidR="00A20D2C">
        <w:rPr>
          <w:rFonts w:eastAsia="SimSun"/>
          <w:iCs/>
          <w:szCs w:val="22"/>
          <w:lang w:val="el-GR"/>
        </w:rPr>
        <w:t xml:space="preserve"> </w:t>
      </w:r>
    </w:p>
    <w:p w14:paraId="364697E1" w14:textId="77777777" w:rsidR="00A20D2C" w:rsidRDefault="00A20D2C" w:rsidP="00A20D2C">
      <w:pPr>
        <w:pStyle w:val="normalwithoutspacing"/>
        <w:rPr>
          <w:rFonts w:eastAsia="SimSun"/>
          <w:szCs w:val="22"/>
        </w:rPr>
      </w:pPr>
      <w:r>
        <w:rPr>
          <w:rFonts w:ascii="Arial" w:hAnsi="Arial" w:cs="Arial"/>
          <w:b/>
          <w:color w:val="002060"/>
          <w:szCs w:val="22"/>
        </w:rPr>
        <w:t>ΟΙΚΟΝΟΜΙΚΟ ΑΝΤΙΚΕΙΜΕΝΟ ΤΗΣ ΣΥΜΒΑΣΗΣ</w:t>
      </w:r>
    </w:p>
    <w:p w14:paraId="4D3D64EF" w14:textId="77777777" w:rsidR="00A20D2C" w:rsidRDefault="00A20D2C" w:rsidP="00A20D2C">
      <w:pPr>
        <w:suppressAutoHyphens w:val="0"/>
        <w:autoSpaceDE w:val="0"/>
        <w:spacing w:after="60"/>
        <w:rPr>
          <w:rFonts w:eastAsia="SimSun"/>
          <w:szCs w:val="22"/>
          <w:lang w:val="el-GR"/>
        </w:rPr>
      </w:pPr>
      <w:r>
        <w:rPr>
          <w:rFonts w:eastAsia="SimSun"/>
          <w:szCs w:val="22"/>
          <w:lang w:val="el-GR"/>
        </w:rPr>
        <w:t xml:space="preserve">Χρηματοδότηση από ιδίους πόρους </w:t>
      </w:r>
    </w:p>
    <w:p w14:paraId="475608A1" w14:textId="5197D98C" w:rsidR="00DC507E" w:rsidRDefault="00DC507E" w:rsidP="00DC507E">
      <w:pPr>
        <w:pStyle w:val="normalwithoutspacing"/>
      </w:pPr>
      <w:r>
        <w:t xml:space="preserve">Η εκτιμώμενη συνολική αξία της σύμβασης ανέρχεται στο ποσό των </w:t>
      </w:r>
      <w:r w:rsidR="00F064B1">
        <w:t>εβδομήντα τεσσάρων</w:t>
      </w:r>
      <w:r>
        <w:t xml:space="preserve"> χιλιάδων </w:t>
      </w:r>
      <w:r w:rsidR="00693B4A">
        <w:t>τριακοσίων ογδόντα εννέα</w:t>
      </w:r>
      <w:r w:rsidR="00F064B1">
        <w:t xml:space="preserve"> </w:t>
      </w:r>
      <w:r>
        <w:t xml:space="preserve">ευρώ και </w:t>
      </w:r>
      <w:r w:rsidR="00693B4A">
        <w:t>σαράντα έξι</w:t>
      </w:r>
      <w:r>
        <w:t xml:space="preserve"> λεπτών (</w:t>
      </w:r>
      <w:r w:rsidR="00F064B1">
        <w:t>74.</w:t>
      </w:r>
      <w:r w:rsidR="00693B4A">
        <w:t>389,46</w:t>
      </w:r>
      <w:r>
        <w:t>€) συμπεριλαμβανομένου ΦΠΑ 24 %.</w:t>
      </w:r>
    </w:p>
    <w:p w14:paraId="4A95E03B" w14:textId="601CF7FB" w:rsidR="00DC507E" w:rsidRDefault="00DC507E" w:rsidP="00DC507E">
      <w:pPr>
        <w:pStyle w:val="normalwithoutspacing"/>
      </w:pPr>
      <w:r>
        <w:t xml:space="preserve">Η παρούσα σύμβαση </w:t>
      </w:r>
      <w:r w:rsidR="00693B4A">
        <w:t xml:space="preserve">δεν </w:t>
      </w:r>
      <w:r>
        <w:t>υποδιαιρείται σε ομάδες</w:t>
      </w:r>
      <w:r w:rsidR="00693B4A">
        <w:t>.</w:t>
      </w:r>
    </w:p>
    <w:p w14:paraId="49531429" w14:textId="010163F8" w:rsidR="00F775D9" w:rsidRPr="00F775D9" w:rsidRDefault="00F775D9" w:rsidP="00836C51">
      <w:pPr>
        <w:pStyle w:val="2"/>
        <w:tabs>
          <w:tab w:val="left" w:pos="0"/>
        </w:tabs>
        <w:spacing w:before="120" w:after="0"/>
        <w:rPr>
          <w:rFonts w:ascii="Calibri" w:hAnsi="Calibri" w:cs="Calibri"/>
          <w:b w:val="0"/>
          <w:color w:val="auto"/>
          <w:sz w:val="22"/>
          <w:szCs w:val="24"/>
          <w:lang w:val="el-GR"/>
        </w:rPr>
      </w:pPr>
      <w:bookmarkStart w:id="156" w:name="__RefHeading___Toc470009839"/>
      <w:bookmarkStart w:id="157" w:name="_Toc45784153"/>
      <w:bookmarkEnd w:id="156"/>
      <w:r w:rsidRPr="00F775D9">
        <w:rPr>
          <w:rFonts w:ascii="Calibri" w:hAnsi="Calibri" w:cs="Calibri"/>
          <w:b w:val="0"/>
          <w:color w:val="auto"/>
          <w:sz w:val="22"/>
          <w:szCs w:val="24"/>
          <w:lang w:val="el-GR"/>
        </w:rPr>
        <w:t>Προσφορές υποβάλλονται για το σύνολο τ</w:t>
      </w:r>
      <w:r w:rsidR="00693B4A">
        <w:rPr>
          <w:rFonts w:ascii="Calibri" w:hAnsi="Calibri" w:cs="Calibri"/>
          <w:b w:val="0"/>
          <w:color w:val="auto"/>
          <w:sz w:val="22"/>
          <w:szCs w:val="24"/>
          <w:lang w:val="el-GR"/>
        </w:rPr>
        <w:t>ου προϋπολογισμού</w:t>
      </w:r>
      <w:r w:rsidRPr="00F775D9">
        <w:rPr>
          <w:rFonts w:ascii="Calibri" w:hAnsi="Calibri" w:cs="Calibri"/>
          <w:b w:val="0"/>
          <w:color w:val="auto"/>
          <w:sz w:val="22"/>
          <w:szCs w:val="24"/>
          <w:lang w:val="el-GR"/>
        </w:rPr>
        <w:t>.</w:t>
      </w:r>
      <w:bookmarkEnd w:id="157"/>
      <w:r w:rsidRPr="00F775D9">
        <w:rPr>
          <w:rFonts w:ascii="Calibri" w:hAnsi="Calibri" w:cs="Calibri"/>
          <w:b w:val="0"/>
          <w:color w:val="auto"/>
          <w:sz w:val="22"/>
          <w:szCs w:val="24"/>
          <w:lang w:val="el-GR"/>
        </w:rPr>
        <w:t xml:space="preserve"> </w:t>
      </w:r>
    </w:p>
    <w:p w14:paraId="6DAD32E3" w14:textId="29F5672A" w:rsidR="00A20D2C" w:rsidRPr="001E2D0A" w:rsidRDefault="00A20D2C" w:rsidP="00F775D9">
      <w:pPr>
        <w:pStyle w:val="2"/>
        <w:tabs>
          <w:tab w:val="clear" w:pos="567"/>
          <w:tab w:val="left" w:pos="0"/>
        </w:tabs>
        <w:ind w:left="0" w:firstLine="0"/>
        <w:rPr>
          <w:lang w:val="el-GR"/>
        </w:rPr>
      </w:pPr>
      <w:bookmarkStart w:id="158" w:name="_Toc45784154"/>
      <w:r>
        <w:rPr>
          <w:lang w:val="el-GR"/>
        </w:rPr>
        <w:t>ΠΑΡΑΡΤΗΜΑ ΙΙ –  Ειδική Συγγραφή Υποχρεώσεων</w:t>
      </w:r>
      <w:bookmarkEnd w:id="158"/>
      <w:r>
        <w:rPr>
          <w:lang w:val="el-GR"/>
        </w:rPr>
        <w:t xml:space="preserve"> </w:t>
      </w:r>
    </w:p>
    <w:p w14:paraId="28862528" w14:textId="77777777" w:rsidR="00A20D2C" w:rsidRDefault="001353F0" w:rsidP="00A20D2C">
      <w:pPr>
        <w:suppressAutoHyphens w:val="0"/>
        <w:autoSpaceDE w:val="0"/>
        <w:spacing w:after="60"/>
        <w:rPr>
          <w:rFonts w:eastAsia="SimSun"/>
          <w:iCs/>
          <w:szCs w:val="22"/>
          <w:lang w:val="el-GR"/>
        </w:rPr>
      </w:pPr>
      <w:r>
        <w:rPr>
          <w:rFonts w:eastAsia="SimSun"/>
          <w:iCs/>
          <w:szCs w:val="22"/>
          <w:lang w:val="el-GR"/>
        </w:rPr>
        <w:t>ΤΕΥΧ</w:t>
      </w:r>
      <w:r w:rsidR="006F7610">
        <w:rPr>
          <w:rFonts w:eastAsia="SimSun"/>
          <w:iCs/>
          <w:szCs w:val="22"/>
          <w:lang w:val="el-GR"/>
        </w:rPr>
        <w:t>Η</w:t>
      </w:r>
      <w:r>
        <w:rPr>
          <w:rFonts w:eastAsia="SimSun"/>
          <w:iCs/>
          <w:szCs w:val="22"/>
          <w:lang w:val="el-GR"/>
        </w:rPr>
        <w:t xml:space="preserve">: </w:t>
      </w:r>
      <w:r w:rsidR="0064223C">
        <w:rPr>
          <w:rFonts w:eastAsia="SimSun"/>
          <w:iCs/>
          <w:szCs w:val="22"/>
          <w:lang w:val="el-GR"/>
        </w:rPr>
        <w:t xml:space="preserve">ΤΕΧΝΙΚΗ ΠΕΡΙΓΡΑΦΗ - </w:t>
      </w:r>
      <w:r w:rsidR="00A20D2C" w:rsidRPr="00CC1590">
        <w:rPr>
          <w:rFonts w:eastAsia="SimSun"/>
          <w:iCs/>
          <w:szCs w:val="22"/>
          <w:lang w:val="el-GR"/>
        </w:rPr>
        <w:t>ΣΥΓΓΡΑΦΗ ΥΠΟΧΡΕΩΣΕΩΝ</w:t>
      </w:r>
    </w:p>
    <w:p w14:paraId="3D4C2F4C" w14:textId="0FAD22FC" w:rsidR="00A20D2C" w:rsidRPr="004463C9" w:rsidRDefault="00A20D2C" w:rsidP="00A20D2C">
      <w:pPr>
        <w:pStyle w:val="2"/>
        <w:tabs>
          <w:tab w:val="clear" w:pos="567"/>
          <w:tab w:val="left" w:pos="0"/>
        </w:tabs>
        <w:ind w:left="0" w:firstLine="0"/>
        <w:rPr>
          <w:i/>
          <w:color w:val="5B9BD5"/>
          <w:lang w:val="el-GR"/>
        </w:rPr>
      </w:pPr>
      <w:bookmarkStart w:id="159" w:name="__RefHeading___Toc470009840"/>
      <w:bookmarkStart w:id="160" w:name="_Toc45784155"/>
      <w:bookmarkEnd w:id="159"/>
      <w:r w:rsidRPr="004463C9">
        <w:rPr>
          <w:lang w:val="el-GR"/>
        </w:rPr>
        <w:t>ΠΑΡΑΡΤΗΜΑ ΙΙI –</w:t>
      </w:r>
      <w:r w:rsidR="004463C9" w:rsidRPr="004463C9">
        <w:rPr>
          <w:lang w:val="el-GR"/>
        </w:rPr>
        <w:t xml:space="preserve"> Ε.Ε.Ε.Σ.</w:t>
      </w:r>
      <w:bookmarkEnd w:id="160"/>
      <w:r w:rsidRPr="004463C9">
        <w:rPr>
          <w:lang w:val="el-GR"/>
        </w:rPr>
        <w:t xml:space="preserve"> </w:t>
      </w:r>
    </w:p>
    <w:p w14:paraId="2EBF4031" w14:textId="06E133E0" w:rsidR="00A20D2C" w:rsidRPr="00134463" w:rsidRDefault="001353F0" w:rsidP="00A20D2C">
      <w:pPr>
        <w:pStyle w:val="normalwithoutspacing"/>
        <w:rPr>
          <w:color w:val="000000"/>
          <w:szCs w:val="22"/>
        </w:rPr>
      </w:pPr>
      <w:r w:rsidRPr="004463C9">
        <w:rPr>
          <w:color w:val="000000"/>
          <w:szCs w:val="22"/>
        </w:rPr>
        <w:t xml:space="preserve">ΤΕΥΧΟΣ: </w:t>
      </w:r>
      <w:r w:rsidR="004463C9" w:rsidRPr="004463C9">
        <w:rPr>
          <w:color w:val="000000"/>
          <w:szCs w:val="22"/>
        </w:rPr>
        <w:t>Ε.</w:t>
      </w:r>
      <w:r w:rsidR="004463C9">
        <w:rPr>
          <w:color w:val="000000"/>
          <w:szCs w:val="22"/>
        </w:rPr>
        <w:t>Ε.Ε.Σ.</w:t>
      </w:r>
    </w:p>
    <w:p w14:paraId="7A0E5982" w14:textId="77777777" w:rsidR="00134463" w:rsidRDefault="00134463" w:rsidP="00134463">
      <w:pPr>
        <w:pStyle w:val="2"/>
        <w:tabs>
          <w:tab w:val="clear" w:pos="567"/>
          <w:tab w:val="left" w:pos="0"/>
        </w:tabs>
        <w:ind w:left="0" w:firstLine="0"/>
        <w:rPr>
          <w:lang w:val="el-GR"/>
        </w:rPr>
      </w:pPr>
      <w:bookmarkStart w:id="161" w:name="__RefHeading___Toc470009844"/>
      <w:bookmarkStart w:id="162" w:name="_Toc45784156"/>
      <w:bookmarkEnd w:id="161"/>
      <w:r>
        <w:rPr>
          <w:lang w:val="el-GR"/>
        </w:rPr>
        <w:t xml:space="preserve">ΠΑΡΑΡΤΗΜΑ </w:t>
      </w:r>
      <w:r w:rsidR="0064223C">
        <w:rPr>
          <w:lang w:val="en-US"/>
        </w:rPr>
        <w:t>I</w:t>
      </w:r>
      <w:r>
        <w:rPr>
          <w:lang w:val="el-GR"/>
        </w:rPr>
        <w:t>V – Υπόδειγμα Οικονομικής Προσφοράς</w:t>
      </w:r>
      <w:bookmarkEnd w:id="162"/>
      <w:r>
        <w:rPr>
          <w:lang w:val="el-GR"/>
        </w:rPr>
        <w:t xml:space="preserve"> </w:t>
      </w:r>
    </w:p>
    <w:p w14:paraId="138CDBE5" w14:textId="5FCD8BB6" w:rsidR="00134463" w:rsidRPr="00134463" w:rsidRDefault="001353F0" w:rsidP="00FF5E39">
      <w:pPr>
        <w:rPr>
          <w:lang w:val="el-GR"/>
        </w:rPr>
      </w:pPr>
      <w:r>
        <w:rPr>
          <w:lang w:val="el-GR"/>
        </w:rPr>
        <w:t xml:space="preserve">ΤΕΥΧΟΣ: </w:t>
      </w:r>
      <w:r w:rsidR="006077FD">
        <w:rPr>
          <w:lang w:val="el-GR"/>
        </w:rPr>
        <w:t>ΕΝΤΥΠ</w:t>
      </w:r>
      <w:r w:rsidR="00836C51">
        <w:rPr>
          <w:lang w:val="el-GR"/>
        </w:rPr>
        <w:t>Α</w:t>
      </w:r>
      <w:r w:rsidR="006077FD">
        <w:rPr>
          <w:lang w:val="el-GR"/>
        </w:rPr>
        <w:t xml:space="preserve"> ΟΙΚΟΝΟΜΙΚΗΣ</w:t>
      </w:r>
      <w:r w:rsidR="00FF5E39">
        <w:rPr>
          <w:lang w:val="el-GR"/>
        </w:rPr>
        <w:t xml:space="preserve"> ΠΡΟΣΦΟΡΑΣ </w:t>
      </w:r>
    </w:p>
    <w:p w14:paraId="1DDCA9D9" w14:textId="77777777" w:rsidR="00134463" w:rsidRPr="00651EF5" w:rsidRDefault="0064223C" w:rsidP="00134463">
      <w:pPr>
        <w:pStyle w:val="2"/>
        <w:tabs>
          <w:tab w:val="clear" w:pos="567"/>
          <w:tab w:val="left" w:pos="0"/>
        </w:tabs>
        <w:ind w:left="0" w:firstLine="0"/>
        <w:rPr>
          <w:lang w:val="el-GR"/>
        </w:rPr>
      </w:pPr>
      <w:bookmarkStart w:id="163" w:name="__RefHeading___Toc470009845"/>
      <w:bookmarkStart w:id="164" w:name="_Toc45784157"/>
      <w:bookmarkEnd w:id="163"/>
      <w:r>
        <w:rPr>
          <w:lang w:val="el-GR"/>
        </w:rPr>
        <w:t>ΠΑΡΑΡΤΗΜΑ V</w:t>
      </w:r>
      <w:r w:rsidR="00134463">
        <w:rPr>
          <w:lang w:val="el-GR"/>
        </w:rPr>
        <w:t>– Υποδείγματα Εγγυητικών Επιστολών</w:t>
      </w:r>
      <w:bookmarkEnd w:id="164"/>
      <w:r w:rsidR="00134463">
        <w:rPr>
          <w:lang w:val="el-GR"/>
        </w:rPr>
        <w:t xml:space="preserve"> </w:t>
      </w:r>
    </w:p>
    <w:p w14:paraId="356CB283" w14:textId="77777777" w:rsidR="00134463" w:rsidRDefault="00134463" w:rsidP="00134463">
      <w:pPr>
        <w:rPr>
          <w:lang w:val="el-GR"/>
        </w:rPr>
      </w:pPr>
      <w:r>
        <w:rPr>
          <w:lang w:val="el-GR"/>
        </w:rPr>
        <w:t xml:space="preserve">ΟΠΩΣ ΠΕΡΙΓΡΑΦΟΝΤΑΙ ΣΤΟ ΣΩΜΑ ΤΗΣ ΔΙΑΚΗΡΥΞΗΣ </w:t>
      </w:r>
    </w:p>
    <w:p w14:paraId="26092CC6" w14:textId="77777777" w:rsidR="00134463" w:rsidRPr="009F2602" w:rsidRDefault="00134463" w:rsidP="00134463">
      <w:pPr>
        <w:pStyle w:val="2"/>
        <w:tabs>
          <w:tab w:val="clear" w:pos="567"/>
          <w:tab w:val="left" w:pos="0"/>
        </w:tabs>
        <w:ind w:left="0" w:firstLine="0"/>
        <w:rPr>
          <w:lang w:val="el-GR"/>
        </w:rPr>
      </w:pPr>
      <w:bookmarkStart w:id="165" w:name="__RefHeading___Toc470009846"/>
      <w:bookmarkStart w:id="166" w:name="_Toc45784158"/>
      <w:bookmarkEnd w:id="165"/>
      <w:r>
        <w:rPr>
          <w:lang w:val="el-GR"/>
        </w:rPr>
        <w:t xml:space="preserve">ΠΑΡΑΡΤΗΜΑ </w:t>
      </w:r>
      <w:r w:rsidR="0064223C">
        <w:rPr>
          <w:lang w:val="en-US"/>
        </w:rPr>
        <w:t>VI</w:t>
      </w:r>
      <w:r>
        <w:rPr>
          <w:lang w:val="el-GR"/>
        </w:rPr>
        <w:t xml:space="preserve"> – Σχέδιο Σύμβασης</w:t>
      </w:r>
      <w:bookmarkEnd w:id="166"/>
      <w:r>
        <w:rPr>
          <w:lang w:val="el-GR"/>
        </w:rPr>
        <w:t xml:space="preserve"> </w:t>
      </w:r>
    </w:p>
    <w:p w14:paraId="490771F5" w14:textId="21E67D0A" w:rsidR="00FF5E39" w:rsidRPr="00134463" w:rsidRDefault="009D1660" w:rsidP="00FF5E39">
      <w:pPr>
        <w:rPr>
          <w:lang w:val="el-GR"/>
        </w:rPr>
      </w:pPr>
      <w:r w:rsidRPr="007C5CD7">
        <w:rPr>
          <w:lang w:val="el-GR"/>
        </w:rPr>
        <w:t>«</w:t>
      </w:r>
      <w:r>
        <w:rPr>
          <w:lang w:val="el-GR"/>
        </w:rPr>
        <w:t>ΠΡΟΜΗΘΕΙΑ</w:t>
      </w:r>
      <w:r w:rsidR="00836C51">
        <w:rPr>
          <w:lang w:val="el-GR"/>
        </w:rPr>
        <w:t xml:space="preserve"> ΥΛΙΚΩΝ</w:t>
      </w:r>
      <w:r w:rsidR="00693B4A">
        <w:rPr>
          <w:lang w:val="el-GR"/>
        </w:rPr>
        <w:t xml:space="preserve"> ΓΙΑ ΣΙΔΗΡΟΚΑΤΑΣΚΕΥΕΣ</w:t>
      </w:r>
      <w:r w:rsidRPr="007C5CD7">
        <w:rPr>
          <w:lang w:val="el-GR"/>
        </w:rPr>
        <w:t xml:space="preserve">» </w:t>
      </w:r>
      <w:r w:rsidR="00FF5E39">
        <w:rPr>
          <w:lang w:val="el-GR"/>
        </w:rPr>
        <w:t>Ιδιωτικό Συμφωνητικό με</w:t>
      </w:r>
      <w:r w:rsidR="00836C51">
        <w:rPr>
          <w:lang w:val="el-GR"/>
        </w:rPr>
        <w:t>ταξύ του αναδόχου και</w:t>
      </w:r>
      <w:r w:rsidR="00FF5E39">
        <w:rPr>
          <w:lang w:val="el-GR"/>
        </w:rPr>
        <w:t xml:space="preserve"> το</w:t>
      </w:r>
      <w:r w:rsidR="00836C51">
        <w:rPr>
          <w:lang w:val="el-GR"/>
        </w:rPr>
        <w:t>υ</w:t>
      </w:r>
      <w:r w:rsidR="00FF5E39" w:rsidRPr="007C5CD7">
        <w:rPr>
          <w:lang w:val="el-GR"/>
        </w:rPr>
        <w:t xml:space="preserve"> </w:t>
      </w:r>
      <w:r w:rsidR="00FF5E39">
        <w:rPr>
          <w:lang w:val="el-GR"/>
        </w:rPr>
        <w:t>«Δήμο</w:t>
      </w:r>
      <w:r w:rsidR="00836C51">
        <w:rPr>
          <w:lang w:val="el-GR"/>
        </w:rPr>
        <w:t>υ</w:t>
      </w:r>
      <w:r w:rsidR="007A67BA">
        <w:rPr>
          <w:lang w:val="el-GR"/>
        </w:rPr>
        <w:t xml:space="preserve"> Ξάνθης»</w:t>
      </w:r>
    </w:p>
    <w:sectPr w:rsidR="00FF5E39" w:rsidRPr="00134463" w:rsidSect="00944CCB">
      <w:footerReference w:type="default" r:id="rId13"/>
      <w:footerReference w:type="first" r:id="rId1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124C0" w14:textId="77777777" w:rsidR="00FB7C0D" w:rsidRDefault="00FB7C0D">
      <w:pPr>
        <w:spacing w:after="0"/>
      </w:pPr>
      <w:r>
        <w:separator/>
      </w:r>
    </w:p>
  </w:endnote>
  <w:endnote w:type="continuationSeparator" w:id="0">
    <w:p w14:paraId="75970FC5" w14:textId="77777777" w:rsidR="00FB7C0D" w:rsidRDefault="00FB7C0D">
      <w:pPr>
        <w:spacing w:after="0"/>
      </w:pPr>
      <w:r>
        <w:continuationSeparator/>
      </w:r>
    </w:p>
  </w:endnote>
  <w:endnote w:id="1">
    <w:p w14:paraId="2BCA78B3" w14:textId="77777777" w:rsidR="004A57B8" w:rsidRPr="007A67BA" w:rsidRDefault="004A57B8" w:rsidP="007A67BA">
      <w:pPr>
        <w:pStyle w:val="af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96476" w14:textId="77777777" w:rsidR="004A57B8" w:rsidRDefault="004A57B8">
    <w:pPr>
      <w:pStyle w:val="af2"/>
      <w:spacing w:after="0"/>
      <w:jc w:val="center"/>
      <w:rPr>
        <w:sz w:val="12"/>
        <w:szCs w:val="12"/>
        <w:lang w:val="el-GR"/>
      </w:rPr>
    </w:pPr>
  </w:p>
  <w:p w14:paraId="7C9FE77E" w14:textId="5A53AFEF" w:rsidR="004A57B8" w:rsidRDefault="004A57B8">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122D1B">
      <w:rPr>
        <w:noProof/>
        <w:sz w:val="20"/>
        <w:szCs w:val="20"/>
      </w:rPr>
      <w:t>6</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10864" w14:textId="77777777" w:rsidR="004A57B8" w:rsidRDefault="004A57B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CAB0C" w14:textId="77777777" w:rsidR="00FB7C0D" w:rsidRDefault="00FB7C0D">
      <w:pPr>
        <w:spacing w:after="0"/>
      </w:pPr>
      <w:r>
        <w:separator/>
      </w:r>
    </w:p>
  </w:footnote>
  <w:footnote w:type="continuationSeparator" w:id="0">
    <w:p w14:paraId="0E69E407" w14:textId="77777777" w:rsidR="00FB7C0D" w:rsidRDefault="00FB7C0D">
      <w:pPr>
        <w:spacing w:after="0"/>
      </w:pPr>
      <w:r>
        <w:continuationSeparator/>
      </w:r>
    </w:p>
  </w:footnote>
  <w:footnote w:id="1">
    <w:p w14:paraId="5B9A373E" w14:textId="77777777" w:rsidR="004A57B8" w:rsidRPr="00444085" w:rsidRDefault="004A57B8">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2">
    <w:p w14:paraId="46463EAF" w14:textId="77777777" w:rsidR="004A57B8" w:rsidRDefault="004A57B8">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14:paraId="0FDF8E67" w14:textId="77777777" w:rsidR="004A57B8" w:rsidRDefault="004A57B8">
      <w:pPr>
        <w:pStyle w:val="foothanging"/>
        <w:rPr>
          <w:lang w:val="el-GR"/>
        </w:rPr>
      </w:pPr>
      <w:r>
        <w:rPr>
          <w:lang w:val="el-GR"/>
        </w:rPr>
        <w:tab/>
        <w:t>1. Απλά αντίγραφα δημοσίων εγγράφων:</w:t>
      </w:r>
    </w:p>
    <w:p w14:paraId="0E66BC32" w14:textId="77777777" w:rsidR="004A57B8" w:rsidRDefault="004A57B8">
      <w:pPr>
        <w:pStyle w:val="foothanging"/>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14:paraId="164E752D" w14:textId="77777777" w:rsidR="004A57B8" w:rsidRDefault="004A57B8">
      <w:pPr>
        <w:pStyle w:val="foothanging"/>
        <w:rPr>
          <w:lang w:val="el-GR"/>
        </w:rPr>
      </w:pPr>
      <w:r>
        <w:rPr>
          <w:lang w:val="el-GR"/>
        </w:rPr>
        <w:tab/>
        <w:t>2. Απλά αντίγραφα αλλοδαπών δημοσίων εγγράφων:</w:t>
      </w:r>
    </w:p>
    <w:p w14:paraId="5AF1FCDD" w14:textId="77777777" w:rsidR="004A57B8" w:rsidRDefault="004A57B8">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14:paraId="107E88FF" w14:textId="77777777" w:rsidR="004A57B8" w:rsidRDefault="004A57B8">
      <w:pPr>
        <w:pStyle w:val="foothanging"/>
        <w:rPr>
          <w:lang w:val="el-GR"/>
        </w:rPr>
      </w:pPr>
      <w:r>
        <w:rPr>
          <w:lang w:val="el-GR"/>
        </w:rPr>
        <w:tab/>
        <w:t xml:space="preserve">3. Απλά αντίγραφα ιδιωτικών εγγράφων: </w:t>
      </w:r>
    </w:p>
    <w:p w14:paraId="615A68E4" w14:textId="77777777" w:rsidR="004A57B8" w:rsidRDefault="004A57B8">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14:paraId="6476CCE4" w14:textId="77777777" w:rsidR="004A57B8" w:rsidRDefault="004A57B8">
      <w:pPr>
        <w:pStyle w:val="foothanging"/>
        <w:rPr>
          <w:lang w:val="el-GR"/>
        </w:rPr>
      </w:pPr>
      <w:r>
        <w:rPr>
          <w:lang w:val="el-GR"/>
        </w:rPr>
        <w:tab/>
        <w:t xml:space="preserve">4. Πρωτότυπα έγγραφα και επικυρωμένα αντίγραφα </w:t>
      </w:r>
    </w:p>
    <w:p w14:paraId="3C9F2D68" w14:textId="77777777" w:rsidR="004A57B8" w:rsidRPr="00444085" w:rsidRDefault="004A57B8">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3">
    <w:p w14:paraId="419DBBCF" w14:textId="77777777" w:rsidR="004A57B8" w:rsidRPr="002947AA" w:rsidRDefault="004A57B8" w:rsidP="00872D3D">
      <w:pPr>
        <w:pStyle w:val="af4"/>
        <w:rPr>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Πρβλ. παράγραφο 12 άρθρου 80 του ν.4412/2016, όπως αυτή προστέθηκε με το άρθρο 43 παρ. 7, περ. α, υποπερίπτωση αδ’ του ν. 4605/2019</w:t>
      </w:r>
    </w:p>
  </w:footnote>
  <w:footnote w:id="4">
    <w:p w14:paraId="5B3AC38C" w14:textId="77777777" w:rsidR="004A57B8" w:rsidRPr="002947AA" w:rsidRDefault="004A57B8" w:rsidP="006A5708">
      <w:pPr>
        <w:pStyle w:val="af4"/>
        <w:rPr>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Βλ. άρθρο 90 παρ. 1 του ν. 4412/2016</w:t>
      </w:r>
    </w:p>
  </w:footnote>
  <w:footnote w:id="5">
    <w:p w14:paraId="786CB968" w14:textId="77777777" w:rsidR="004A57B8" w:rsidRPr="00105314" w:rsidRDefault="004A57B8" w:rsidP="006A5708">
      <w:pPr>
        <w:pStyle w:val="af4"/>
        <w:rPr>
          <w:lang w:val="el-GR"/>
        </w:rPr>
      </w:pPr>
      <w:r>
        <w:rPr>
          <w:rStyle w:val="a4"/>
        </w:rPr>
        <w:footnoteRef/>
      </w:r>
      <w:r>
        <w:rPr>
          <w:lang w:val="el-GR"/>
        </w:rPr>
        <w:tab/>
      </w:r>
      <w:r w:rsidRPr="00FB1B90">
        <w:rPr>
          <w:rFonts w:cs="Mangal"/>
          <w:i/>
          <w:iCs/>
          <w:color w:val="4F81BD" w:themeColor="accent1"/>
          <w:sz w:val="20"/>
          <w:lang w:val="el-GR"/>
        </w:rPr>
        <w:t>Πρβλ. εδάφιο α της παρ. 4 του άρθρου 100, όπως τροποποιήθηκε με το άρθρο 107 περ. 18 του ν. 4497/2017</w:t>
      </w:r>
      <w:r>
        <w:rPr>
          <w:lang w:val="el-GR"/>
        </w:rPr>
        <w:t>.</w:t>
      </w:r>
    </w:p>
  </w:footnote>
  <w:footnote w:id="6">
    <w:p w14:paraId="7E11CC07" w14:textId="77777777" w:rsidR="004A57B8" w:rsidRPr="00FB1B90" w:rsidRDefault="004A57B8" w:rsidP="006A5708">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Πρβλ. εδάφιο α της παρ. 4 του άρθρου 100, όπως τροποποιήθηκε με την παρ. 4 του  άρθρου 33  του ν.4608/2019</w:t>
      </w:r>
    </w:p>
  </w:footnote>
  <w:footnote w:id="7">
    <w:p w14:paraId="0BCD357D" w14:textId="77777777" w:rsidR="004A57B8" w:rsidRPr="00444085" w:rsidDel="00DA3AC6" w:rsidRDefault="004A57B8">
      <w:pPr>
        <w:pStyle w:val="af4"/>
        <w:rPr>
          <w:del w:id="113" w:author="ΠΛΥΤΑΡΙΑ ΜΑΡΙΑ" w:date="2017-08-29T12:46:00Z"/>
          <w:lang w:val="el-GR"/>
        </w:rPr>
      </w:pPr>
    </w:p>
  </w:footnote>
  <w:footnote w:id="8">
    <w:p w14:paraId="5A89A326" w14:textId="77777777" w:rsidR="004A57B8" w:rsidRPr="00FB1B90" w:rsidRDefault="004A57B8" w:rsidP="00F64DAE">
      <w:pPr>
        <w:pStyle w:val="af4"/>
        <w:rPr>
          <w:lang w:val="el-GR"/>
        </w:rPr>
      </w:pPr>
      <w:r>
        <w:rPr>
          <w:rStyle w:val="ab"/>
        </w:rPr>
        <w:footnoteRef/>
      </w:r>
      <w:r w:rsidRPr="00FB1B90">
        <w:rPr>
          <w:lang w:val="el-GR"/>
        </w:rPr>
        <w:t xml:space="preserve"> </w:t>
      </w:r>
      <w:r>
        <w:rPr>
          <w:lang w:val="el-GR"/>
        </w:rPr>
        <w:tab/>
      </w:r>
      <w:r w:rsidRPr="00FB1B90">
        <w:rPr>
          <w:rFonts w:cs="Mangal"/>
          <w:i/>
          <w:iCs/>
          <w:color w:val="4F81BD" w:themeColor="accent1"/>
          <w:sz w:val="20"/>
          <w:lang w:val="el-GR"/>
        </w:rPr>
        <w:t>Σύμφωνα με το άρθρο 80 παρ. 12 περ. ε και παρ. 13 του ν. 4412/2016, όπως προστέθηκαν με το άρθρο 43 παρ. 7, περ. α, υποπερ. αδ και αε του ν. 4605/2019</w:t>
      </w:r>
    </w:p>
  </w:footnote>
  <w:footnote w:id="9">
    <w:p w14:paraId="6D44BF1F" w14:textId="77777777" w:rsidR="004A57B8" w:rsidRPr="00FB1B90" w:rsidRDefault="004A57B8" w:rsidP="00F64DAE">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 άρθρο 103 παρ. 2 του ν. 4412/2016, όπως αντικαταστάθηκε από το άρθρο 43 παρ. 12 περ. β’ του ν. 4605/2019</w:t>
      </w:r>
    </w:p>
  </w:footnote>
  <w:footnote w:id="10">
    <w:p w14:paraId="0164EBB2" w14:textId="77777777" w:rsidR="004A57B8" w:rsidRPr="00FB1B90" w:rsidRDefault="004A57B8" w:rsidP="00F64DAE">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 άρθρο 103 παρ. 7 του ν. 4412/2016, όπως αντικαταστάθηκε από το άρθρο 43 παρ. 12 περ. δ’ του ν. 4605/2019</w:t>
      </w:r>
    </w:p>
  </w:footnote>
  <w:footnote w:id="11">
    <w:p w14:paraId="17B2C0A4" w14:textId="77777777" w:rsidR="004A57B8" w:rsidRPr="00444085" w:rsidRDefault="004A57B8">
      <w:pPr>
        <w:pStyle w:val="foothanging"/>
        <w:rPr>
          <w:lang w:val="el-GR"/>
        </w:rPr>
      </w:pPr>
      <w:r>
        <w:rPr>
          <w:rStyle w:val="a4"/>
        </w:rPr>
        <w:footnoteRef/>
      </w:r>
      <w:r>
        <w:rPr>
          <w:lang w:val="el-GR"/>
        </w:rPr>
        <w:tab/>
        <w:t>Το ποσοστό αυτό δεν μπορεί να υπερβαίνει το 30% για διαγωνισμούς προϋπολογισθείσας αξίας μέχρι 100.000 ευρώ περιλαμβανομένου Φ.Π.Α. και το 15% για διαγωνισμούς προϋπολογισθείσας αξίας από 100.001 ευρώ και άνω περιλαμβανομένου Φ.Π.Α. (παραγρ. 1, άρθρο 104, Ν. 4412/2016)</w:t>
      </w:r>
    </w:p>
  </w:footnote>
  <w:footnote w:id="12">
    <w:p w14:paraId="3F95172A" w14:textId="77777777" w:rsidR="004A57B8" w:rsidRPr="00444085" w:rsidRDefault="004A57B8">
      <w:pPr>
        <w:pStyle w:val="foothanging"/>
        <w:rPr>
          <w:lang w:val="el-GR"/>
        </w:rPr>
      </w:pPr>
      <w:r>
        <w:rPr>
          <w:rStyle w:val="a4"/>
        </w:rPr>
        <w:footnoteRef/>
      </w:r>
      <w:r>
        <w:rPr>
          <w:lang w:val="el-GR"/>
        </w:rPr>
        <w:tab/>
        <w:t>Το ποσοστό αυτό δεν μπορεί να υπερβαίνει το 50% (παραγρ. 1, άρθρο 104, Ν. 4412/2016)</w:t>
      </w:r>
    </w:p>
  </w:footnote>
  <w:footnote w:id="13">
    <w:p w14:paraId="55A68574" w14:textId="77777777" w:rsidR="004A57B8" w:rsidRPr="00444085" w:rsidRDefault="004A57B8">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14">
    <w:p w14:paraId="705A978B" w14:textId="77777777" w:rsidR="004A57B8" w:rsidRPr="006B25ED" w:rsidRDefault="004A57B8" w:rsidP="00E23412">
      <w:pPr>
        <w:pStyle w:val="af4"/>
        <w:rPr>
          <w:rFonts w:cs="Mangal"/>
          <w:i/>
          <w:iCs/>
          <w:color w:val="4F81BD" w:themeColor="accent1"/>
          <w:sz w:val="20"/>
          <w:lang w:val="el-GR"/>
        </w:rPr>
      </w:pPr>
      <w:r>
        <w:rPr>
          <w:rStyle w:val="a4"/>
        </w:rPr>
        <w:footnoteRef/>
      </w:r>
      <w:r>
        <w:rPr>
          <w:lang w:val="el-GR"/>
        </w:rPr>
        <w:tab/>
      </w:r>
      <w:r w:rsidRPr="006B25ED">
        <w:rPr>
          <w:rFonts w:cs="Mangal"/>
          <w:i/>
          <w:iCs/>
          <w:color w:val="4F81BD" w:themeColor="accent1"/>
          <w:sz w:val="20"/>
          <w:lang w:val="el-GR"/>
        </w:rPr>
        <w:t>Άρθρο 203 του ν. 4412/2016</w:t>
      </w:r>
    </w:p>
  </w:footnote>
  <w:footnote w:id="15">
    <w:p w14:paraId="5E74989E" w14:textId="77777777" w:rsidR="004A57B8" w:rsidRPr="00105314" w:rsidRDefault="004A57B8" w:rsidP="00E23412">
      <w:pPr>
        <w:pStyle w:val="af4"/>
        <w:rPr>
          <w:lang w:val="el-GR"/>
        </w:rPr>
      </w:pPr>
      <w:r>
        <w:rPr>
          <w:rStyle w:val="a4"/>
        </w:rPr>
        <w:footnoteRef/>
      </w:r>
      <w:r>
        <w:rPr>
          <w:lang w:val="el-GR"/>
        </w:rPr>
        <w:tab/>
      </w:r>
      <w:r w:rsidRPr="006B25ED">
        <w:rPr>
          <w:rFonts w:cs="Mangal"/>
          <w:i/>
          <w:iCs/>
          <w:color w:val="4F81BD" w:themeColor="accent1"/>
          <w:sz w:val="20"/>
          <w:lang w:val="el-GR"/>
        </w:rPr>
        <w:t>Άρθρο 207 του ν. 4412/2016</w:t>
      </w:r>
    </w:p>
  </w:footnote>
  <w:footnote w:id="16">
    <w:p w14:paraId="3A0FDF9B" w14:textId="77777777" w:rsidR="004A57B8" w:rsidRPr="006B25ED" w:rsidRDefault="004A57B8" w:rsidP="00176E5B">
      <w:pPr>
        <w:pStyle w:val="af4"/>
        <w:rPr>
          <w:rFonts w:cs="Mangal"/>
          <w:i/>
          <w:iCs/>
          <w:color w:val="4F81BD" w:themeColor="accent1"/>
          <w:sz w:val="20"/>
          <w:lang w:val="el-GR"/>
        </w:rPr>
      </w:pPr>
      <w:r w:rsidRPr="006B25ED">
        <w:rPr>
          <w:rFonts w:cs="Mangal"/>
          <w:i/>
          <w:iCs/>
          <w:color w:val="4F81BD" w:themeColor="accent1"/>
          <w:sz w:val="20"/>
          <w:vertAlign w:val="superscript"/>
          <w:lang w:val="el-GR"/>
        </w:rPr>
        <w:footnoteRef/>
      </w:r>
      <w:r w:rsidRPr="006B25ED">
        <w:rPr>
          <w:rFonts w:cs="Mangal"/>
          <w:i/>
          <w:iCs/>
          <w:color w:val="4F81BD" w:themeColor="accent1"/>
          <w:sz w:val="20"/>
          <w:vertAlign w:val="superscript"/>
          <w:lang w:val="el-GR"/>
        </w:rPr>
        <w:t xml:space="preserve"> </w:t>
      </w:r>
      <w:r>
        <w:rPr>
          <w:rFonts w:cs="Mangal"/>
          <w:i/>
          <w:iCs/>
          <w:color w:val="4F81BD" w:themeColor="accent1"/>
          <w:sz w:val="20"/>
          <w:vertAlign w:val="superscript"/>
          <w:lang w:val="el-GR"/>
        </w:rPr>
        <w:tab/>
      </w:r>
      <w:r w:rsidRPr="006B25ED">
        <w:rPr>
          <w:rFonts w:cs="Mangal"/>
          <w:i/>
          <w:iCs/>
          <w:color w:val="4F81BD" w:themeColor="accent1"/>
          <w:sz w:val="20"/>
          <w:lang w:val="el-GR"/>
        </w:rPr>
        <w:t>Πρβ. άρθρο 205Α του ν. 4412/2016, όπως προστέθηκε με το άρθρο 43 παρ. 24 περ. α’ του ν. 4605/2019</w:t>
      </w:r>
    </w:p>
  </w:footnote>
  <w:footnote w:id="17">
    <w:p w14:paraId="0E0220F7" w14:textId="77777777" w:rsidR="004A57B8" w:rsidRPr="00444085" w:rsidRDefault="004A57B8">
      <w:pPr>
        <w:pStyle w:val="af4"/>
        <w:rPr>
          <w:lang w:val="el-GR"/>
        </w:rPr>
      </w:pPr>
      <w:r>
        <w:rPr>
          <w:rStyle w:val="a4"/>
        </w:rPr>
        <w:footnoteRef/>
      </w:r>
      <w:r>
        <w:rPr>
          <w:lang w:val="el-GR"/>
        </w:rPr>
        <w:tab/>
        <w:t xml:space="preserve">Άρθρο 221 παρ. 11 β) του ν. 4412/2016: “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18">
    <w:p w14:paraId="02B76D8A" w14:textId="77777777" w:rsidR="004A57B8" w:rsidRPr="00444085" w:rsidRDefault="004A57B8">
      <w:pPr>
        <w:pStyle w:val="af4"/>
        <w:rPr>
          <w:lang w:val="el-GR"/>
        </w:rPr>
      </w:pPr>
      <w:r>
        <w:rPr>
          <w:rStyle w:val="a4"/>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19">
    <w:p w14:paraId="4AAC69E8" w14:textId="77777777" w:rsidR="004A57B8" w:rsidRPr="006B25ED" w:rsidRDefault="004A57B8" w:rsidP="00CB41E5">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6B25ED">
        <w:rPr>
          <w:rFonts w:cs="Mangal"/>
          <w:i/>
          <w:iCs/>
          <w:color w:val="4F81BD" w:themeColor="accent1"/>
          <w:sz w:val="20"/>
          <w:lang w:val="el-GR"/>
        </w:rPr>
        <w:t xml:space="preserve">Πρβλ. άρ. 132, παρ. 1δ), περ. αα του ν. 4412/2016. </w:t>
      </w:r>
    </w:p>
    <w:p w14:paraId="5367CB10" w14:textId="77777777" w:rsidR="004A57B8" w:rsidRPr="006B25ED" w:rsidRDefault="004A57B8" w:rsidP="00CB41E5">
      <w:pPr>
        <w:pStyle w:val="af4"/>
        <w:rPr>
          <w:rFonts w:cs="Mangal"/>
          <w:i/>
          <w:iCs/>
          <w:color w:val="4F81BD" w:themeColor="accent1"/>
          <w:sz w:val="20"/>
          <w:lang w:val="el-GR"/>
        </w:rPr>
      </w:pPr>
      <w:r w:rsidRPr="002947AA">
        <w:rPr>
          <w:lang w:val="el-GR"/>
        </w:rPr>
        <w:t xml:space="preserve">          </w:t>
      </w:r>
      <w:r w:rsidRPr="006B25ED">
        <w:rPr>
          <w:rFonts w:cs="Mangal"/>
          <w:i/>
          <w:iCs/>
          <w:color w:val="4F81BD" w:themeColor="accent1"/>
          <w:sz w:val="20"/>
          <w:lang w:val="el-GR"/>
        </w:rPr>
        <w:t xml:space="preserve">Πρβλ., επίσης, Κατευθυντήρια Οδηγία 22 της Αρχής με τίτλο «Τροποποίηση συμβάσεων κατά τη διάρκειά τους», Κεφάλαιο ΙΙΙ.Δ. σημείο Ι, σελ. 17 (ΑΔΑ: 7ΜΥΤΟΞΤΒ-ΖΓΖ). </w:t>
      </w:r>
    </w:p>
    <w:p w14:paraId="4FE60039" w14:textId="77777777" w:rsidR="004A57B8" w:rsidRPr="002947AA" w:rsidRDefault="004A57B8" w:rsidP="00CB41E5">
      <w:pPr>
        <w:pStyle w:val="af4"/>
        <w:rPr>
          <w:lang w:val="el-GR"/>
        </w:rPr>
      </w:pPr>
      <w:r w:rsidRPr="006B25ED">
        <w:rPr>
          <w:rFonts w:cs="Mangal"/>
          <w:i/>
          <w:iCs/>
          <w:color w:val="4F81BD" w:themeColor="accent1"/>
          <w:sz w:val="20"/>
          <w:lang w:val="el-GR"/>
        </w:rPr>
        <w:t xml:space="preserve">          Επισημαίνεται ότι εναπόκειται στη διακριτική ευχέρεια της Α.Α. να συμπεριλάβει ή όχι, στο παρόν σημείο της Διακήρυξης, τη ρήτρα υποκατάστασης του αναδόχου (άρθρο 6.8.3)  ή να διαμορφώσει τη σχετική ρήτρα με διαφορετικούς όρους. Σε κάθε περίπτωση, οι εν λόγω όροι θα πρέπει να είναι ρητοί και σαφείς και να κείνται εντός του υφιστάμενου νομοθετικού πλαισίου και ιδίως των σχετικών επιλογών που παρέχει το άρθρο 132 του ν. 4412/2016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9CF74B2"/>
    <w:multiLevelType w:val="hybridMultilevel"/>
    <w:tmpl w:val="0FC43AFE"/>
    <w:lvl w:ilvl="0" w:tplc="8164446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9C56310"/>
    <w:multiLevelType w:val="hybridMultilevel"/>
    <w:tmpl w:val="CC84604C"/>
    <w:lvl w:ilvl="0" w:tplc="A4B08A2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A1A5897"/>
    <w:multiLevelType w:val="hybridMultilevel"/>
    <w:tmpl w:val="8F7AD316"/>
    <w:lvl w:ilvl="0" w:tplc="0AFA82F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3B9E6378"/>
    <w:multiLevelType w:val="hybridMultilevel"/>
    <w:tmpl w:val="E8B4FC24"/>
    <w:lvl w:ilvl="0" w:tplc="FE025D1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4"/>
  </w:num>
  <w:num w:numId="13">
    <w:abstractNumId w:val="1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F92"/>
    <w:rsid w:val="000000EB"/>
    <w:rsid w:val="000062C2"/>
    <w:rsid w:val="00010158"/>
    <w:rsid w:val="0001047F"/>
    <w:rsid w:val="0001140F"/>
    <w:rsid w:val="0001644E"/>
    <w:rsid w:val="000244AB"/>
    <w:rsid w:val="000307C8"/>
    <w:rsid w:val="00032CEA"/>
    <w:rsid w:val="00041A6C"/>
    <w:rsid w:val="00041DBD"/>
    <w:rsid w:val="00043A05"/>
    <w:rsid w:val="00051D01"/>
    <w:rsid w:val="000532ED"/>
    <w:rsid w:val="000565E8"/>
    <w:rsid w:val="0005686C"/>
    <w:rsid w:val="00056BFC"/>
    <w:rsid w:val="000620E9"/>
    <w:rsid w:val="0007268F"/>
    <w:rsid w:val="00073764"/>
    <w:rsid w:val="0007705E"/>
    <w:rsid w:val="00092650"/>
    <w:rsid w:val="00092D2B"/>
    <w:rsid w:val="000A1115"/>
    <w:rsid w:val="000B4FF7"/>
    <w:rsid w:val="000B6EE0"/>
    <w:rsid w:val="000C3E93"/>
    <w:rsid w:val="000D27BB"/>
    <w:rsid w:val="000D4AC9"/>
    <w:rsid w:val="000D5C24"/>
    <w:rsid w:val="000E3799"/>
    <w:rsid w:val="000F15AD"/>
    <w:rsid w:val="000F2609"/>
    <w:rsid w:val="000F3421"/>
    <w:rsid w:val="000F5FB9"/>
    <w:rsid w:val="00102D5A"/>
    <w:rsid w:val="0011631C"/>
    <w:rsid w:val="00116494"/>
    <w:rsid w:val="00116BC4"/>
    <w:rsid w:val="00117FF4"/>
    <w:rsid w:val="00120458"/>
    <w:rsid w:val="00120AF3"/>
    <w:rsid w:val="00122D1B"/>
    <w:rsid w:val="001274B5"/>
    <w:rsid w:val="00134463"/>
    <w:rsid w:val="001353F0"/>
    <w:rsid w:val="00135A05"/>
    <w:rsid w:val="001433F1"/>
    <w:rsid w:val="001461B0"/>
    <w:rsid w:val="00147378"/>
    <w:rsid w:val="00152034"/>
    <w:rsid w:val="0015666C"/>
    <w:rsid w:val="0016252F"/>
    <w:rsid w:val="00176E5B"/>
    <w:rsid w:val="00177E02"/>
    <w:rsid w:val="001826DA"/>
    <w:rsid w:val="001947F3"/>
    <w:rsid w:val="00195098"/>
    <w:rsid w:val="00196ECE"/>
    <w:rsid w:val="001A04B1"/>
    <w:rsid w:val="001A5C61"/>
    <w:rsid w:val="001B2C89"/>
    <w:rsid w:val="001D0587"/>
    <w:rsid w:val="001D10CF"/>
    <w:rsid w:val="001D3785"/>
    <w:rsid w:val="001D4D2B"/>
    <w:rsid w:val="001D6FC2"/>
    <w:rsid w:val="001E0163"/>
    <w:rsid w:val="001E595C"/>
    <w:rsid w:val="001E7431"/>
    <w:rsid w:val="001F29E0"/>
    <w:rsid w:val="001F7CD7"/>
    <w:rsid w:val="00202220"/>
    <w:rsid w:val="0021210D"/>
    <w:rsid w:val="0021247C"/>
    <w:rsid w:val="002134B7"/>
    <w:rsid w:val="00222574"/>
    <w:rsid w:val="002348BC"/>
    <w:rsid w:val="00245403"/>
    <w:rsid w:val="0026688B"/>
    <w:rsid w:val="00267636"/>
    <w:rsid w:val="00270B22"/>
    <w:rsid w:val="00281567"/>
    <w:rsid w:val="00295C71"/>
    <w:rsid w:val="002A0135"/>
    <w:rsid w:val="002A22E6"/>
    <w:rsid w:val="002A7509"/>
    <w:rsid w:val="002B44FD"/>
    <w:rsid w:val="002C059C"/>
    <w:rsid w:val="002C25D7"/>
    <w:rsid w:val="002D4934"/>
    <w:rsid w:val="002D59FB"/>
    <w:rsid w:val="002E27D2"/>
    <w:rsid w:val="002E7E21"/>
    <w:rsid w:val="002F0934"/>
    <w:rsid w:val="002F0B8F"/>
    <w:rsid w:val="002F106E"/>
    <w:rsid w:val="002F1508"/>
    <w:rsid w:val="002F3536"/>
    <w:rsid w:val="002F4728"/>
    <w:rsid w:val="00304BAA"/>
    <w:rsid w:val="00304E95"/>
    <w:rsid w:val="00305859"/>
    <w:rsid w:val="00307B05"/>
    <w:rsid w:val="0031404F"/>
    <w:rsid w:val="00321BE5"/>
    <w:rsid w:val="00321D05"/>
    <w:rsid w:val="003314F6"/>
    <w:rsid w:val="00335818"/>
    <w:rsid w:val="003359D7"/>
    <w:rsid w:val="00343633"/>
    <w:rsid w:val="0034392A"/>
    <w:rsid w:val="00350FFD"/>
    <w:rsid w:val="00364221"/>
    <w:rsid w:val="0036560C"/>
    <w:rsid w:val="00367AD7"/>
    <w:rsid w:val="0037308E"/>
    <w:rsid w:val="0038207A"/>
    <w:rsid w:val="00382299"/>
    <w:rsid w:val="00384438"/>
    <w:rsid w:val="003945A1"/>
    <w:rsid w:val="003949D2"/>
    <w:rsid w:val="003974A5"/>
    <w:rsid w:val="003A26B6"/>
    <w:rsid w:val="003A78A2"/>
    <w:rsid w:val="003B22C7"/>
    <w:rsid w:val="003B4F0A"/>
    <w:rsid w:val="003B7796"/>
    <w:rsid w:val="003B79DF"/>
    <w:rsid w:val="003C2E05"/>
    <w:rsid w:val="003D4C81"/>
    <w:rsid w:val="003D5602"/>
    <w:rsid w:val="003D6B29"/>
    <w:rsid w:val="003E2696"/>
    <w:rsid w:val="003E5906"/>
    <w:rsid w:val="003E5D6B"/>
    <w:rsid w:val="003F07ED"/>
    <w:rsid w:val="003F2EFD"/>
    <w:rsid w:val="003F6CD5"/>
    <w:rsid w:val="00401DA0"/>
    <w:rsid w:val="004033F7"/>
    <w:rsid w:val="004124DF"/>
    <w:rsid w:val="0041382E"/>
    <w:rsid w:val="00414D1A"/>
    <w:rsid w:val="004162F2"/>
    <w:rsid w:val="00423DCE"/>
    <w:rsid w:val="00425BC8"/>
    <w:rsid w:val="00432A3D"/>
    <w:rsid w:val="004340FC"/>
    <w:rsid w:val="00440B44"/>
    <w:rsid w:val="00441947"/>
    <w:rsid w:val="00444085"/>
    <w:rsid w:val="00445DE1"/>
    <w:rsid w:val="004463C9"/>
    <w:rsid w:val="00467C8F"/>
    <w:rsid w:val="00470917"/>
    <w:rsid w:val="004A5117"/>
    <w:rsid w:val="004A57B8"/>
    <w:rsid w:val="004B036E"/>
    <w:rsid w:val="004B14CE"/>
    <w:rsid w:val="004B3AE5"/>
    <w:rsid w:val="004B7EB1"/>
    <w:rsid w:val="004C2B47"/>
    <w:rsid w:val="004C6EDC"/>
    <w:rsid w:val="004D0E4D"/>
    <w:rsid w:val="004E3971"/>
    <w:rsid w:val="004E55CD"/>
    <w:rsid w:val="004E59BC"/>
    <w:rsid w:val="004F209C"/>
    <w:rsid w:val="00507E68"/>
    <w:rsid w:val="00510322"/>
    <w:rsid w:val="00510474"/>
    <w:rsid w:val="00512D5F"/>
    <w:rsid w:val="005147DE"/>
    <w:rsid w:val="0053019B"/>
    <w:rsid w:val="005333B2"/>
    <w:rsid w:val="0053569D"/>
    <w:rsid w:val="00536E45"/>
    <w:rsid w:val="00543319"/>
    <w:rsid w:val="00543715"/>
    <w:rsid w:val="00554D1A"/>
    <w:rsid w:val="005568AC"/>
    <w:rsid w:val="00556A8F"/>
    <w:rsid w:val="00557775"/>
    <w:rsid w:val="00563BFA"/>
    <w:rsid w:val="0056727C"/>
    <w:rsid w:val="00571673"/>
    <w:rsid w:val="005737B4"/>
    <w:rsid w:val="005753FE"/>
    <w:rsid w:val="00576946"/>
    <w:rsid w:val="00582E63"/>
    <w:rsid w:val="00587BCD"/>
    <w:rsid w:val="005950EA"/>
    <w:rsid w:val="00596A39"/>
    <w:rsid w:val="005A3A6B"/>
    <w:rsid w:val="005A4F92"/>
    <w:rsid w:val="005C2F33"/>
    <w:rsid w:val="005C3A1E"/>
    <w:rsid w:val="005D3CA9"/>
    <w:rsid w:val="005D4F60"/>
    <w:rsid w:val="005E45AE"/>
    <w:rsid w:val="005E753B"/>
    <w:rsid w:val="005F1BB5"/>
    <w:rsid w:val="005F2D73"/>
    <w:rsid w:val="005F47A5"/>
    <w:rsid w:val="005F4815"/>
    <w:rsid w:val="0060591F"/>
    <w:rsid w:val="006077FD"/>
    <w:rsid w:val="00612B5D"/>
    <w:rsid w:val="006133AE"/>
    <w:rsid w:val="006155E1"/>
    <w:rsid w:val="00622686"/>
    <w:rsid w:val="00624DED"/>
    <w:rsid w:val="00626595"/>
    <w:rsid w:val="00626FAC"/>
    <w:rsid w:val="006339F4"/>
    <w:rsid w:val="00633C94"/>
    <w:rsid w:val="00635761"/>
    <w:rsid w:val="006374A8"/>
    <w:rsid w:val="00637D20"/>
    <w:rsid w:val="006403AA"/>
    <w:rsid w:val="0064223C"/>
    <w:rsid w:val="006428E7"/>
    <w:rsid w:val="00647B99"/>
    <w:rsid w:val="00651C05"/>
    <w:rsid w:val="00660C6F"/>
    <w:rsid w:val="0067303C"/>
    <w:rsid w:val="006751DF"/>
    <w:rsid w:val="0067576B"/>
    <w:rsid w:val="00677EDB"/>
    <w:rsid w:val="00683A16"/>
    <w:rsid w:val="00684B2F"/>
    <w:rsid w:val="00693B4A"/>
    <w:rsid w:val="006A1910"/>
    <w:rsid w:val="006A28DA"/>
    <w:rsid w:val="006A3FC4"/>
    <w:rsid w:val="006A5708"/>
    <w:rsid w:val="006A6B84"/>
    <w:rsid w:val="006C07B9"/>
    <w:rsid w:val="006C2811"/>
    <w:rsid w:val="006C2EE3"/>
    <w:rsid w:val="006C6613"/>
    <w:rsid w:val="006C6787"/>
    <w:rsid w:val="006C7529"/>
    <w:rsid w:val="006D2695"/>
    <w:rsid w:val="006D3132"/>
    <w:rsid w:val="006D3E47"/>
    <w:rsid w:val="006D5A2C"/>
    <w:rsid w:val="006D7C4A"/>
    <w:rsid w:val="006F7610"/>
    <w:rsid w:val="0070171B"/>
    <w:rsid w:val="00702E5D"/>
    <w:rsid w:val="007054E6"/>
    <w:rsid w:val="007226B3"/>
    <w:rsid w:val="00727DC7"/>
    <w:rsid w:val="00732CF5"/>
    <w:rsid w:val="00737C00"/>
    <w:rsid w:val="00740CCF"/>
    <w:rsid w:val="00741551"/>
    <w:rsid w:val="007458E7"/>
    <w:rsid w:val="00746A5A"/>
    <w:rsid w:val="00750550"/>
    <w:rsid w:val="00755DFA"/>
    <w:rsid w:val="00775196"/>
    <w:rsid w:val="00782992"/>
    <w:rsid w:val="00782A2C"/>
    <w:rsid w:val="00782ADA"/>
    <w:rsid w:val="007879AA"/>
    <w:rsid w:val="007A0E81"/>
    <w:rsid w:val="007A1911"/>
    <w:rsid w:val="007A3115"/>
    <w:rsid w:val="007A65B2"/>
    <w:rsid w:val="007A67BA"/>
    <w:rsid w:val="007A7CA9"/>
    <w:rsid w:val="007A7E02"/>
    <w:rsid w:val="007C66FF"/>
    <w:rsid w:val="007D0FBD"/>
    <w:rsid w:val="007E1278"/>
    <w:rsid w:val="007E1864"/>
    <w:rsid w:val="007F1D27"/>
    <w:rsid w:val="007F7A85"/>
    <w:rsid w:val="00801903"/>
    <w:rsid w:val="00806326"/>
    <w:rsid w:val="008074AA"/>
    <w:rsid w:val="00811FD0"/>
    <w:rsid w:val="00812750"/>
    <w:rsid w:val="00824FC3"/>
    <w:rsid w:val="0083671D"/>
    <w:rsid w:val="00836C51"/>
    <w:rsid w:val="00837C0C"/>
    <w:rsid w:val="008416A9"/>
    <w:rsid w:val="00841A5B"/>
    <w:rsid w:val="00847E35"/>
    <w:rsid w:val="008561F7"/>
    <w:rsid w:val="00860305"/>
    <w:rsid w:val="00865D99"/>
    <w:rsid w:val="00872D3D"/>
    <w:rsid w:val="00873884"/>
    <w:rsid w:val="00877D54"/>
    <w:rsid w:val="00885985"/>
    <w:rsid w:val="00890574"/>
    <w:rsid w:val="00893549"/>
    <w:rsid w:val="008A3E35"/>
    <w:rsid w:val="008A4161"/>
    <w:rsid w:val="008A57C9"/>
    <w:rsid w:val="008A5C00"/>
    <w:rsid w:val="008B5906"/>
    <w:rsid w:val="008D7707"/>
    <w:rsid w:val="008E078C"/>
    <w:rsid w:val="008E259D"/>
    <w:rsid w:val="008E3BD9"/>
    <w:rsid w:val="008E454E"/>
    <w:rsid w:val="008E60B5"/>
    <w:rsid w:val="008E7230"/>
    <w:rsid w:val="008E760B"/>
    <w:rsid w:val="008E7686"/>
    <w:rsid w:val="008F4560"/>
    <w:rsid w:val="008F4C7F"/>
    <w:rsid w:val="008F74FD"/>
    <w:rsid w:val="00900DB2"/>
    <w:rsid w:val="00902F2A"/>
    <w:rsid w:val="009068B1"/>
    <w:rsid w:val="00910FB9"/>
    <w:rsid w:val="0091438C"/>
    <w:rsid w:val="00926140"/>
    <w:rsid w:val="00931987"/>
    <w:rsid w:val="00937227"/>
    <w:rsid w:val="009374E0"/>
    <w:rsid w:val="00941E32"/>
    <w:rsid w:val="00944CCB"/>
    <w:rsid w:val="00947E78"/>
    <w:rsid w:val="00952F66"/>
    <w:rsid w:val="0095306C"/>
    <w:rsid w:val="009547BC"/>
    <w:rsid w:val="0095703C"/>
    <w:rsid w:val="00961940"/>
    <w:rsid w:val="009728CD"/>
    <w:rsid w:val="00974342"/>
    <w:rsid w:val="00983D05"/>
    <w:rsid w:val="00984204"/>
    <w:rsid w:val="009852A6"/>
    <w:rsid w:val="009853E0"/>
    <w:rsid w:val="0098766F"/>
    <w:rsid w:val="009926E3"/>
    <w:rsid w:val="009A0527"/>
    <w:rsid w:val="009C05B8"/>
    <w:rsid w:val="009C72FC"/>
    <w:rsid w:val="009C73FA"/>
    <w:rsid w:val="009D1660"/>
    <w:rsid w:val="009D3382"/>
    <w:rsid w:val="009E0C2B"/>
    <w:rsid w:val="009F1053"/>
    <w:rsid w:val="009F2326"/>
    <w:rsid w:val="009F61AB"/>
    <w:rsid w:val="009F6E80"/>
    <w:rsid w:val="00A02973"/>
    <w:rsid w:val="00A06724"/>
    <w:rsid w:val="00A12271"/>
    <w:rsid w:val="00A153A6"/>
    <w:rsid w:val="00A20D2C"/>
    <w:rsid w:val="00A23BAD"/>
    <w:rsid w:val="00A24DE6"/>
    <w:rsid w:val="00A30D41"/>
    <w:rsid w:val="00A35B93"/>
    <w:rsid w:val="00A37B12"/>
    <w:rsid w:val="00A4018E"/>
    <w:rsid w:val="00A447B3"/>
    <w:rsid w:val="00A45269"/>
    <w:rsid w:val="00A45DA4"/>
    <w:rsid w:val="00A53AE5"/>
    <w:rsid w:val="00A54032"/>
    <w:rsid w:val="00A615C8"/>
    <w:rsid w:val="00A626B9"/>
    <w:rsid w:val="00A6351A"/>
    <w:rsid w:val="00A70860"/>
    <w:rsid w:val="00A70956"/>
    <w:rsid w:val="00A71249"/>
    <w:rsid w:val="00A71A8E"/>
    <w:rsid w:val="00A73600"/>
    <w:rsid w:val="00A776D1"/>
    <w:rsid w:val="00A77967"/>
    <w:rsid w:val="00A80D62"/>
    <w:rsid w:val="00A86A9A"/>
    <w:rsid w:val="00A90F4C"/>
    <w:rsid w:val="00AA6F6E"/>
    <w:rsid w:val="00AB4572"/>
    <w:rsid w:val="00AB5FA2"/>
    <w:rsid w:val="00AB6530"/>
    <w:rsid w:val="00AC2B96"/>
    <w:rsid w:val="00AC58CE"/>
    <w:rsid w:val="00AD0E52"/>
    <w:rsid w:val="00AD1CED"/>
    <w:rsid w:val="00AD1EB5"/>
    <w:rsid w:val="00AD4611"/>
    <w:rsid w:val="00AE12D2"/>
    <w:rsid w:val="00AE2F7D"/>
    <w:rsid w:val="00AE306C"/>
    <w:rsid w:val="00AE48BE"/>
    <w:rsid w:val="00AE6210"/>
    <w:rsid w:val="00AE67FF"/>
    <w:rsid w:val="00AF3A2A"/>
    <w:rsid w:val="00AF6CA2"/>
    <w:rsid w:val="00B02632"/>
    <w:rsid w:val="00B12719"/>
    <w:rsid w:val="00B151A5"/>
    <w:rsid w:val="00B22191"/>
    <w:rsid w:val="00B352E0"/>
    <w:rsid w:val="00B3664D"/>
    <w:rsid w:val="00B36724"/>
    <w:rsid w:val="00B50155"/>
    <w:rsid w:val="00B62E41"/>
    <w:rsid w:val="00B633AD"/>
    <w:rsid w:val="00B643C6"/>
    <w:rsid w:val="00B72E07"/>
    <w:rsid w:val="00B77FC3"/>
    <w:rsid w:val="00B8536E"/>
    <w:rsid w:val="00B97C35"/>
    <w:rsid w:val="00BA000F"/>
    <w:rsid w:val="00BA6024"/>
    <w:rsid w:val="00BB6406"/>
    <w:rsid w:val="00BC129C"/>
    <w:rsid w:val="00BC5CD6"/>
    <w:rsid w:val="00BD40F1"/>
    <w:rsid w:val="00BD639D"/>
    <w:rsid w:val="00BD783B"/>
    <w:rsid w:val="00BE4A00"/>
    <w:rsid w:val="00BF6312"/>
    <w:rsid w:val="00C00358"/>
    <w:rsid w:val="00C007B5"/>
    <w:rsid w:val="00C00B0B"/>
    <w:rsid w:val="00C01651"/>
    <w:rsid w:val="00C030FC"/>
    <w:rsid w:val="00C0512F"/>
    <w:rsid w:val="00C07D39"/>
    <w:rsid w:val="00C10EC3"/>
    <w:rsid w:val="00C1465D"/>
    <w:rsid w:val="00C15E71"/>
    <w:rsid w:val="00C16094"/>
    <w:rsid w:val="00C2300C"/>
    <w:rsid w:val="00C23969"/>
    <w:rsid w:val="00C23D03"/>
    <w:rsid w:val="00C2414C"/>
    <w:rsid w:val="00C33A9B"/>
    <w:rsid w:val="00C349E3"/>
    <w:rsid w:val="00C34D54"/>
    <w:rsid w:val="00C575F1"/>
    <w:rsid w:val="00C65B97"/>
    <w:rsid w:val="00C66587"/>
    <w:rsid w:val="00C729DB"/>
    <w:rsid w:val="00C742E5"/>
    <w:rsid w:val="00C77311"/>
    <w:rsid w:val="00C77CB9"/>
    <w:rsid w:val="00C801AF"/>
    <w:rsid w:val="00C82B66"/>
    <w:rsid w:val="00C840FB"/>
    <w:rsid w:val="00C84A15"/>
    <w:rsid w:val="00C907E2"/>
    <w:rsid w:val="00C915D1"/>
    <w:rsid w:val="00C959C6"/>
    <w:rsid w:val="00CA24CA"/>
    <w:rsid w:val="00CB41E5"/>
    <w:rsid w:val="00CB4C25"/>
    <w:rsid w:val="00CB5D2F"/>
    <w:rsid w:val="00CC2E48"/>
    <w:rsid w:val="00CD18F4"/>
    <w:rsid w:val="00CD55FA"/>
    <w:rsid w:val="00CE123C"/>
    <w:rsid w:val="00CE6779"/>
    <w:rsid w:val="00CE7E8F"/>
    <w:rsid w:val="00CF584B"/>
    <w:rsid w:val="00D01E6E"/>
    <w:rsid w:val="00D0290A"/>
    <w:rsid w:val="00D06DA9"/>
    <w:rsid w:val="00D14E01"/>
    <w:rsid w:val="00D169BE"/>
    <w:rsid w:val="00D17F86"/>
    <w:rsid w:val="00D25161"/>
    <w:rsid w:val="00D27161"/>
    <w:rsid w:val="00D279FF"/>
    <w:rsid w:val="00D30D7D"/>
    <w:rsid w:val="00D323A8"/>
    <w:rsid w:val="00D32E0E"/>
    <w:rsid w:val="00D364C4"/>
    <w:rsid w:val="00D45B4F"/>
    <w:rsid w:val="00D45D49"/>
    <w:rsid w:val="00D478E2"/>
    <w:rsid w:val="00D51152"/>
    <w:rsid w:val="00D51428"/>
    <w:rsid w:val="00D54BC5"/>
    <w:rsid w:val="00D54DB1"/>
    <w:rsid w:val="00D651EE"/>
    <w:rsid w:val="00D71A09"/>
    <w:rsid w:val="00D7301F"/>
    <w:rsid w:val="00D84779"/>
    <w:rsid w:val="00D91AE6"/>
    <w:rsid w:val="00D92511"/>
    <w:rsid w:val="00DA035B"/>
    <w:rsid w:val="00DA3AC6"/>
    <w:rsid w:val="00DA5E6F"/>
    <w:rsid w:val="00DB1BB0"/>
    <w:rsid w:val="00DB3478"/>
    <w:rsid w:val="00DB72B1"/>
    <w:rsid w:val="00DC2372"/>
    <w:rsid w:val="00DC30E9"/>
    <w:rsid w:val="00DC507E"/>
    <w:rsid w:val="00DD2AAD"/>
    <w:rsid w:val="00DE32BC"/>
    <w:rsid w:val="00DE3A9C"/>
    <w:rsid w:val="00DF09BA"/>
    <w:rsid w:val="00DF406C"/>
    <w:rsid w:val="00DF45C7"/>
    <w:rsid w:val="00DF627F"/>
    <w:rsid w:val="00E0297C"/>
    <w:rsid w:val="00E14959"/>
    <w:rsid w:val="00E2314D"/>
    <w:rsid w:val="00E23412"/>
    <w:rsid w:val="00E30C29"/>
    <w:rsid w:val="00E311F6"/>
    <w:rsid w:val="00E323F7"/>
    <w:rsid w:val="00E357DB"/>
    <w:rsid w:val="00E36662"/>
    <w:rsid w:val="00E43CC4"/>
    <w:rsid w:val="00E574D5"/>
    <w:rsid w:val="00E57776"/>
    <w:rsid w:val="00E609F9"/>
    <w:rsid w:val="00E75298"/>
    <w:rsid w:val="00E80E24"/>
    <w:rsid w:val="00E91E00"/>
    <w:rsid w:val="00E944BB"/>
    <w:rsid w:val="00E96292"/>
    <w:rsid w:val="00E96C41"/>
    <w:rsid w:val="00EB0668"/>
    <w:rsid w:val="00EB0BCA"/>
    <w:rsid w:val="00EB283E"/>
    <w:rsid w:val="00EB2E06"/>
    <w:rsid w:val="00EB453D"/>
    <w:rsid w:val="00EB78C3"/>
    <w:rsid w:val="00EC007E"/>
    <w:rsid w:val="00EC0C1B"/>
    <w:rsid w:val="00EC2CFD"/>
    <w:rsid w:val="00ED15DB"/>
    <w:rsid w:val="00ED54E3"/>
    <w:rsid w:val="00EE567C"/>
    <w:rsid w:val="00EE58C7"/>
    <w:rsid w:val="00EE60E4"/>
    <w:rsid w:val="00EF15DF"/>
    <w:rsid w:val="00EF60F7"/>
    <w:rsid w:val="00EF66E5"/>
    <w:rsid w:val="00F01AEE"/>
    <w:rsid w:val="00F05CE5"/>
    <w:rsid w:val="00F061CC"/>
    <w:rsid w:val="00F064B1"/>
    <w:rsid w:val="00F0785B"/>
    <w:rsid w:val="00F113CB"/>
    <w:rsid w:val="00F12564"/>
    <w:rsid w:val="00F208DB"/>
    <w:rsid w:val="00F24D17"/>
    <w:rsid w:val="00F26184"/>
    <w:rsid w:val="00F31914"/>
    <w:rsid w:val="00F57608"/>
    <w:rsid w:val="00F57F1D"/>
    <w:rsid w:val="00F63FB5"/>
    <w:rsid w:val="00F64DAE"/>
    <w:rsid w:val="00F745BB"/>
    <w:rsid w:val="00F75B2A"/>
    <w:rsid w:val="00F775D9"/>
    <w:rsid w:val="00F77CF8"/>
    <w:rsid w:val="00F9070D"/>
    <w:rsid w:val="00F95B12"/>
    <w:rsid w:val="00F979CE"/>
    <w:rsid w:val="00FB09A1"/>
    <w:rsid w:val="00FB3956"/>
    <w:rsid w:val="00FB4E90"/>
    <w:rsid w:val="00FB6D61"/>
    <w:rsid w:val="00FB7C0D"/>
    <w:rsid w:val="00FC2ADB"/>
    <w:rsid w:val="00FC70DD"/>
    <w:rsid w:val="00FD024F"/>
    <w:rsid w:val="00FD6758"/>
    <w:rsid w:val="00FD6877"/>
    <w:rsid w:val="00FE084A"/>
    <w:rsid w:val="00FE1714"/>
    <w:rsid w:val="00FE23C5"/>
    <w:rsid w:val="00FF5E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930D6A6"/>
  <w15:docId w15:val="{F075BB70-4539-4366-9545-21AF19E5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CCB"/>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944CCB"/>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944CCB"/>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944CCB"/>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944CCB"/>
    <w:pPr>
      <w:keepNext/>
      <w:spacing w:before="240" w:after="60"/>
      <w:outlineLvl w:val="3"/>
    </w:pPr>
    <w:rPr>
      <w:rFonts w:ascii="Arial" w:hAnsi="Arial" w:cs="Times New Roman"/>
      <w:b/>
      <w:bCs/>
      <w:szCs w:val="28"/>
    </w:rPr>
  </w:style>
  <w:style w:type="paragraph" w:styleId="5">
    <w:name w:val="heading 5"/>
    <w:basedOn w:val="a"/>
    <w:next w:val="a"/>
    <w:qFormat/>
    <w:rsid w:val="00944CCB"/>
    <w:pPr>
      <w:numPr>
        <w:ilvl w:val="4"/>
        <w:numId w:val="2"/>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44CCB"/>
  </w:style>
  <w:style w:type="character" w:customStyle="1" w:styleId="WW8Num1z1">
    <w:name w:val="WW8Num1z1"/>
    <w:rsid w:val="00944CCB"/>
  </w:style>
  <w:style w:type="character" w:customStyle="1" w:styleId="WW8Num1z2">
    <w:name w:val="WW8Num1z2"/>
    <w:rsid w:val="00944CCB"/>
  </w:style>
  <w:style w:type="character" w:customStyle="1" w:styleId="WW8Num1z3">
    <w:name w:val="WW8Num1z3"/>
    <w:rsid w:val="00944CCB"/>
  </w:style>
  <w:style w:type="character" w:customStyle="1" w:styleId="WW8Num1z4">
    <w:name w:val="WW8Num1z4"/>
    <w:rsid w:val="00944CCB"/>
    <w:rPr>
      <w:rFonts w:ascii="Arial" w:hAnsi="Arial" w:cs="Times New Roman"/>
      <w:b w:val="0"/>
      <w:i w:val="0"/>
      <w:sz w:val="20"/>
      <w:szCs w:val="20"/>
    </w:rPr>
  </w:style>
  <w:style w:type="character" w:customStyle="1" w:styleId="WW8Num1z5">
    <w:name w:val="WW8Num1z5"/>
    <w:rsid w:val="00944CCB"/>
  </w:style>
  <w:style w:type="character" w:customStyle="1" w:styleId="WW8Num1z6">
    <w:name w:val="WW8Num1z6"/>
    <w:rsid w:val="00944CCB"/>
  </w:style>
  <w:style w:type="character" w:customStyle="1" w:styleId="WW8Num1z7">
    <w:name w:val="WW8Num1z7"/>
    <w:rsid w:val="00944CCB"/>
  </w:style>
  <w:style w:type="character" w:customStyle="1" w:styleId="WW8Num1z8">
    <w:name w:val="WW8Num1z8"/>
    <w:rsid w:val="00944CCB"/>
  </w:style>
  <w:style w:type="character" w:customStyle="1" w:styleId="WW8Num2z0">
    <w:name w:val="WW8Num2z0"/>
    <w:rsid w:val="00944CCB"/>
  </w:style>
  <w:style w:type="character" w:customStyle="1" w:styleId="WW8Num2z1">
    <w:name w:val="WW8Num2z1"/>
    <w:rsid w:val="00944CCB"/>
  </w:style>
  <w:style w:type="character" w:customStyle="1" w:styleId="WW8Num2z2">
    <w:name w:val="WW8Num2z2"/>
    <w:rsid w:val="00944CCB"/>
  </w:style>
  <w:style w:type="character" w:customStyle="1" w:styleId="WW8Num2z3">
    <w:name w:val="WW8Num2z3"/>
    <w:rsid w:val="00944CCB"/>
  </w:style>
  <w:style w:type="character" w:customStyle="1" w:styleId="WW8Num2z4">
    <w:name w:val="WW8Num2z4"/>
    <w:rsid w:val="00944CCB"/>
    <w:rPr>
      <w:rFonts w:ascii="Arial" w:hAnsi="Arial" w:cs="Times New Roman"/>
      <w:b w:val="0"/>
      <w:i w:val="0"/>
      <w:sz w:val="20"/>
      <w:szCs w:val="20"/>
    </w:rPr>
  </w:style>
  <w:style w:type="character" w:customStyle="1" w:styleId="WW8Num2z5">
    <w:name w:val="WW8Num2z5"/>
    <w:rsid w:val="00944CCB"/>
  </w:style>
  <w:style w:type="character" w:customStyle="1" w:styleId="WW8Num2z6">
    <w:name w:val="WW8Num2z6"/>
    <w:rsid w:val="00944CCB"/>
  </w:style>
  <w:style w:type="character" w:customStyle="1" w:styleId="WW8Num2z7">
    <w:name w:val="WW8Num2z7"/>
    <w:rsid w:val="00944CCB"/>
  </w:style>
  <w:style w:type="character" w:customStyle="1" w:styleId="WW8Num2z8">
    <w:name w:val="WW8Num2z8"/>
    <w:rsid w:val="00944CCB"/>
  </w:style>
  <w:style w:type="character" w:customStyle="1" w:styleId="WW8Num3z0">
    <w:name w:val="WW8Num3z0"/>
    <w:rsid w:val="00944CCB"/>
    <w:rPr>
      <w:rFonts w:ascii="Symbol" w:hAnsi="Symbol" w:cs="Symbol"/>
      <w:lang w:val="el-GR"/>
    </w:rPr>
  </w:style>
  <w:style w:type="character" w:customStyle="1" w:styleId="WW8Num4z0">
    <w:name w:val="WW8Num4z0"/>
    <w:rsid w:val="00944CCB"/>
    <w:rPr>
      <w:lang w:val="el-GR"/>
    </w:rPr>
  </w:style>
  <w:style w:type="character" w:customStyle="1" w:styleId="WW8Num5z0">
    <w:name w:val="WW8Num5z0"/>
    <w:rsid w:val="00944CCB"/>
    <w:rPr>
      <w:rFonts w:ascii="Webdings" w:hAnsi="Webdings" w:cs="Webdings"/>
      <w:color w:val="333399"/>
      <w:sz w:val="16"/>
    </w:rPr>
  </w:style>
  <w:style w:type="character" w:customStyle="1" w:styleId="WW8Num6z0">
    <w:name w:val="WW8Num6z0"/>
    <w:rsid w:val="00944CCB"/>
    <w:rPr>
      <w:rFonts w:ascii="Symbol" w:hAnsi="Symbol" w:cs="Symbol"/>
      <w:strike/>
      <w:color w:val="0070C0"/>
      <w:kern w:val="1"/>
      <w:position w:val="0"/>
      <w:sz w:val="24"/>
      <w:vertAlign w:val="baseline"/>
      <w:lang w:val="el-GR"/>
    </w:rPr>
  </w:style>
  <w:style w:type="character" w:customStyle="1" w:styleId="WW8Num7z0">
    <w:name w:val="WW8Num7z0"/>
    <w:rsid w:val="00944CCB"/>
    <w:rPr>
      <w:rFonts w:ascii="Symbol" w:hAnsi="Symbol" w:cs="Symbol"/>
      <w:shd w:val="clear" w:color="auto" w:fill="C0C0C0"/>
      <w:lang w:val="el-GR"/>
    </w:rPr>
  </w:style>
  <w:style w:type="character" w:customStyle="1" w:styleId="WW8Num8z0">
    <w:name w:val="WW8Num8z0"/>
    <w:rsid w:val="00944CCB"/>
    <w:rPr>
      <w:b/>
      <w:bCs/>
      <w:szCs w:val="22"/>
      <w:lang w:val="el-GR"/>
    </w:rPr>
  </w:style>
  <w:style w:type="character" w:customStyle="1" w:styleId="WW8Num8z1">
    <w:name w:val="WW8Num8z1"/>
    <w:rsid w:val="00944CCB"/>
  </w:style>
  <w:style w:type="character" w:customStyle="1" w:styleId="WW8Num8z2">
    <w:name w:val="WW8Num8z2"/>
    <w:rsid w:val="00944CCB"/>
  </w:style>
  <w:style w:type="character" w:customStyle="1" w:styleId="WW8Num8z3">
    <w:name w:val="WW8Num8z3"/>
    <w:rsid w:val="00944CCB"/>
  </w:style>
  <w:style w:type="character" w:customStyle="1" w:styleId="WW8Num8z4">
    <w:name w:val="WW8Num8z4"/>
    <w:rsid w:val="00944CCB"/>
  </w:style>
  <w:style w:type="character" w:customStyle="1" w:styleId="WW8Num8z5">
    <w:name w:val="WW8Num8z5"/>
    <w:rsid w:val="00944CCB"/>
  </w:style>
  <w:style w:type="character" w:customStyle="1" w:styleId="WW8Num8z6">
    <w:name w:val="WW8Num8z6"/>
    <w:rsid w:val="00944CCB"/>
  </w:style>
  <w:style w:type="character" w:customStyle="1" w:styleId="WW8Num8z7">
    <w:name w:val="WW8Num8z7"/>
    <w:rsid w:val="00944CCB"/>
  </w:style>
  <w:style w:type="character" w:customStyle="1" w:styleId="WW8Num8z8">
    <w:name w:val="WW8Num8z8"/>
    <w:rsid w:val="00944CCB"/>
  </w:style>
  <w:style w:type="character" w:customStyle="1" w:styleId="WW8Num9z0">
    <w:name w:val="WW8Num9z0"/>
    <w:rsid w:val="00944CCB"/>
    <w:rPr>
      <w:b/>
      <w:bCs/>
      <w:szCs w:val="22"/>
      <w:lang w:val="el-GR"/>
    </w:rPr>
  </w:style>
  <w:style w:type="character" w:customStyle="1" w:styleId="WW8Num9z1">
    <w:name w:val="WW8Num9z1"/>
    <w:rsid w:val="00944CCB"/>
    <w:rPr>
      <w:rFonts w:eastAsia="Calibri"/>
      <w:lang w:val="el-GR"/>
    </w:rPr>
  </w:style>
  <w:style w:type="character" w:customStyle="1" w:styleId="WW8Num9z2">
    <w:name w:val="WW8Num9z2"/>
    <w:rsid w:val="00944CCB"/>
  </w:style>
  <w:style w:type="character" w:customStyle="1" w:styleId="WW8Num9z3">
    <w:name w:val="WW8Num9z3"/>
    <w:rsid w:val="00944CCB"/>
  </w:style>
  <w:style w:type="character" w:customStyle="1" w:styleId="WW8Num9z4">
    <w:name w:val="WW8Num9z4"/>
    <w:rsid w:val="00944CCB"/>
  </w:style>
  <w:style w:type="character" w:customStyle="1" w:styleId="WW8Num9z5">
    <w:name w:val="WW8Num9z5"/>
    <w:rsid w:val="00944CCB"/>
  </w:style>
  <w:style w:type="character" w:customStyle="1" w:styleId="WW8Num9z6">
    <w:name w:val="WW8Num9z6"/>
    <w:rsid w:val="00944CCB"/>
  </w:style>
  <w:style w:type="character" w:customStyle="1" w:styleId="WW8Num9z7">
    <w:name w:val="WW8Num9z7"/>
    <w:rsid w:val="00944CCB"/>
  </w:style>
  <w:style w:type="character" w:customStyle="1" w:styleId="WW8Num9z8">
    <w:name w:val="WW8Num9z8"/>
    <w:rsid w:val="00944CCB"/>
  </w:style>
  <w:style w:type="character" w:customStyle="1" w:styleId="WW8Num10z0">
    <w:name w:val="WW8Num10z0"/>
    <w:rsid w:val="00944CCB"/>
    <w:rPr>
      <w:rFonts w:ascii="Symbol" w:hAnsi="Symbol" w:cs="OpenSymbol"/>
      <w:color w:val="5B9BD5"/>
    </w:rPr>
  </w:style>
  <w:style w:type="character" w:customStyle="1" w:styleId="WW8Num7z1">
    <w:name w:val="WW8Num7z1"/>
    <w:rsid w:val="00944CCB"/>
  </w:style>
  <w:style w:type="character" w:customStyle="1" w:styleId="WW8Num7z2">
    <w:name w:val="WW8Num7z2"/>
    <w:rsid w:val="00944CCB"/>
  </w:style>
  <w:style w:type="character" w:customStyle="1" w:styleId="WW8Num7z3">
    <w:name w:val="WW8Num7z3"/>
    <w:rsid w:val="00944CCB"/>
  </w:style>
  <w:style w:type="character" w:customStyle="1" w:styleId="WW8Num7z4">
    <w:name w:val="WW8Num7z4"/>
    <w:rsid w:val="00944CCB"/>
  </w:style>
  <w:style w:type="character" w:customStyle="1" w:styleId="WW8Num7z5">
    <w:name w:val="WW8Num7z5"/>
    <w:rsid w:val="00944CCB"/>
  </w:style>
  <w:style w:type="character" w:customStyle="1" w:styleId="WW8Num7z6">
    <w:name w:val="WW8Num7z6"/>
    <w:rsid w:val="00944CCB"/>
  </w:style>
  <w:style w:type="character" w:customStyle="1" w:styleId="WW8Num7z7">
    <w:name w:val="WW8Num7z7"/>
    <w:rsid w:val="00944CCB"/>
  </w:style>
  <w:style w:type="character" w:customStyle="1" w:styleId="WW8Num7z8">
    <w:name w:val="WW8Num7z8"/>
    <w:rsid w:val="00944CCB"/>
  </w:style>
  <w:style w:type="character" w:customStyle="1" w:styleId="10">
    <w:name w:val="Προεπιλεγμένη γραμματοσειρά1"/>
    <w:rsid w:val="00944CCB"/>
  </w:style>
  <w:style w:type="character" w:customStyle="1" w:styleId="WW-DefaultParagraphFont">
    <w:name w:val="WW-Default Paragraph Font"/>
    <w:rsid w:val="00944CCB"/>
  </w:style>
  <w:style w:type="character" w:customStyle="1" w:styleId="30">
    <w:name w:val="Προεπιλεγμένη γραμματοσειρά3"/>
    <w:rsid w:val="00944CCB"/>
  </w:style>
  <w:style w:type="character" w:customStyle="1" w:styleId="WW-DefaultParagraphFont1">
    <w:name w:val="WW-Default Paragraph Font1"/>
    <w:rsid w:val="00944CCB"/>
  </w:style>
  <w:style w:type="character" w:customStyle="1" w:styleId="WW8Num10z1">
    <w:name w:val="WW8Num10z1"/>
    <w:rsid w:val="00944CCB"/>
    <w:rPr>
      <w:rFonts w:eastAsia="Calibri"/>
      <w:lang w:val="el-GR"/>
    </w:rPr>
  </w:style>
  <w:style w:type="character" w:customStyle="1" w:styleId="WW8Num10z2">
    <w:name w:val="WW8Num10z2"/>
    <w:rsid w:val="00944CCB"/>
  </w:style>
  <w:style w:type="character" w:customStyle="1" w:styleId="WW8Num10z3">
    <w:name w:val="WW8Num10z3"/>
    <w:rsid w:val="00944CCB"/>
  </w:style>
  <w:style w:type="character" w:customStyle="1" w:styleId="WW8Num10z4">
    <w:name w:val="WW8Num10z4"/>
    <w:rsid w:val="00944CCB"/>
  </w:style>
  <w:style w:type="character" w:customStyle="1" w:styleId="WW8Num10z5">
    <w:name w:val="WW8Num10z5"/>
    <w:rsid w:val="00944CCB"/>
  </w:style>
  <w:style w:type="character" w:customStyle="1" w:styleId="WW8Num10z6">
    <w:name w:val="WW8Num10z6"/>
    <w:rsid w:val="00944CCB"/>
  </w:style>
  <w:style w:type="character" w:customStyle="1" w:styleId="WW8Num10z7">
    <w:name w:val="WW8Num10z7"/>
    <w:rsid w:val="00944CCB"/>
  </w:style>
  <w:style w:type="character" w:customStyle="1" w:styleId="WW8Num10z8">
    <w:name w:val="WW8Num10z8"/>
    <w:rsid w:val="00944CCB"/>
  </w:style>
  <w:style w:type="character" w:customStyle="1" w:styleId="WW8Num11z0">
    <w:name w:val="WW8Num11z0"/>
    <w:rsid w:val="00944CCB"/>
    <w:rPr>
      <w:rFonts w:ascii="Symbol" w:hAnsi="Symbol" w:cs="OpenSymbol"/>
    </w:rPr>
  </w:style>
  <w:style w:type="character" w:customStyle="1" w:styleId="DefaultParagraphFont2">
    <w:name w:val="Default Paragraph Font2"/>
    <w:rsid w:val="00944CCB"/>
  </w:style>
  <w:style w:type="character" w:customStyle="1" w:styleId="WW8Num11z1">
    <w:name w:val="WW8Num11z1"/>
    <w:rsid w:val="00944CCB"/>
  </w:style>
  <w:style w:type="character" w:customStyle="1" w:styleId="WW8Num11z2">
    <w:name w:val="WW8Num11z2"/>
    <w:rsid w:val="00944CCB"/>
  </w:style>
  <w:style w:type="character" w:customStyle="1" w:styleId="WW8Num11z3">
    <w:name w:val="WW8Num11z3"/>
    <w:rsid w:val="00944CCB"/>
  </w:style>
  <w:style w:type="character" w:customStyle="1" w:styleId="WW8Num11z4">
    <w:name w:val="WW8Num11z4"/>
    <w:rsid w:val="00944CCB"/>
  </w:style>
  <w:style w:type="character" w:customStyle="1" w:styleId="WW8Num11z5">
    <w:name w:val="WW8Num11z5"/>
    <w:rsid w:val="00944CCB"/>
  </w:style>
  <w:style w:type="character" w:customStyle="1" w:styleId="WW8Num11z6">
    <w:name w:val="WW8Num11z6"/>
    <w:rsid w:val="00944CCB"/>
  </w:style>
  <w:style w:type="character" w:customStyle="1" w:styleId="WW8Num11z7">
    <w:name w:val="WW8Num11z7"/>
    <w:rsid w:val="00944CCB"/>
  </w:style>
  <w:style w:type="character" w:customStyle="1" w:styleId="WW8Num11z8">
    <w:name w:val="WW8Num11z8"/>
    <w:rsid w:val="00944CCB"/>
  </w:style>
  <w:style w:type="character" w:customStyle="1" w:styleId="WW8Num12z0">
    <w:name w:val="WW8Num12z0"/>
    <w:rsid w:val="00944CCB"/>
    <w:rPr>
      <w:b/>
      <w:bCs/>
      <w:szCs w:val="22"/>
      <w:lang w:val="el-GR"/>
    </w:rPr>
  </w:style>
  <w:style w:type="character" w:customStyle="1" w:styleId="WW8Num12z1">
    <w:name w:val="WW8Num12z1"/>
    <w:rsid w:val="00944CCB"/>
    <w:rPr>
      <w:rFonts w:eastAsia="Calibri"/>
      <w:lang w:val="el-GR"/>
    </w:rPr>
  </w:style>
  <w:style w:type="character" w:customStyle="1" w:styleId="WW8Num12z2">
    <w:name w:val="WW8Num12z2"/>
    <w:rsid w:val="00944CCB"/>
  </w:style>
  <w:style w:type="character" w:customStyle="1" w:styleId="WW8Num12z3">
    <w:name w:val="WW8Num12z3"/>
    <w:rsid w:val="00944CCB"/>
  </w:style>
  <w:style w:type="character" w:customStyle="1" w:styleId="WW8Num12z4">
    <w:name w:val="WW8Num12z4"/>
    <w:rsid w:val="00944CCB"/>
  </w:style>
  <w:style w:type="character" w:customStyle="1" w:styleId="WW8Num12z5">
    <w:name w:val="WW8Num12z5"/>
    <w:rsid w:val="00944CCB"/>
  </w:style>
  <w:style w:type="character" w:customStyle="1" w:styleId="WW8Num12z6">
    <w:name w:val="WW8Num12z6"/>
    <w:rsid w:val="00944CCB"/>
  </w:style>
  <w:style w:type="character" w:customStyle="1" w:styleId="WW8Num12z7">
    <w:name w:val="WW8Num12z7"/>
    <w:rsid w:val="00944CCB"/>
  </w:style>
  <w:style w:type="character" w:customStyle="1" w:styleId="WW8Num12z8">
    <w:name w:val="WW8Num12z8"/>
    <w:rsid w:val="00944CCB"/>
  </w:style>
  <w:style w:type="character" w:customStyle="1" w:styleId="WW8Num13z0">
    <w:name w:val="WW8Num13z0"/>
    <w:rsid w:val="00944CCB"/>
    <w:rPr>
      <w:rFonts w:ascii="Symbol" w:hAnsi="Symbol" w:cs="OpenSymbol"/>
    </w:rPr>
  </w:style>
  <w:style w:type="character" w:customStyle="1" w:styleId="WW-DefaultParagraphFont11">
    <w:name w:val="WW-Default Paragraph Font11"/>
    <w:rsid w:val="00944CCB"/>
  </w:style>
  <w:style w:type="character" w:customStyle="1" w:styleId="WW8Num13z1">
    <w:name w:val="WW8Num13z1"/>
    <w:rsid w:val="00944CCB"/>
    <w:rPr>
      <w:rFonts w:eastAsia="Calibri"/>
      <w:lang w:val="el-GR"/>
    </w:rPr>
  </w:style>
  <w:style w:type="character" w:customStyle="1" w:styleId="WW8Num13z2">
    <w:name w:val="WW8Num13z2"/>
    <w:rsid w:val="00944CCB"/>
  </w:style>
  <w:style w:type="character" w:customStyle="1" w:styleId="WW8Num13z3">
    <w:name w:val="WW8Num13z3"/>
    <w:rsid w:val="00944CCB"/>
  </w:style>
  <w:style w:type="character" w:customStyle="1" w:styleId="WW8Num13z4">
    <w:name w:val="WW8Num13z4"/>
    <w:rsid w:val="00944CCB"/>
  </w:style>
  <w:style w:type="character" w:customStyle="1" w:styleId="WW8Num13z5">
    <w:name w:val="WW8Num13z5"/>
    <w:rsid w:val="00944CCB"/>
  </w:style>
  <w:style w:type="character" w:customStyle="1" w:styleId="WW8Num13z6">
    <w:name w:val="WW8Num13z6"/>
    <w:rsid w:val="00944CCB"/>
  </w:style>
  <w:style w:type="character" w:customStyle="1" w:styleId="WW8Num13z7">
    <w:name w:val="WW8Num13z7"/>
    <w:rsid w:val="00944CCB"/>
  </w:style>
  <w:style w:type="character" w:customStyle="1" w:styleId="WW8Num13z8">
    <w:name w:val="WW8Num13z8"/>
    <w:rsid w:val="00944CCB"/>
  </w:style>
  <w:style w:type="character" w:customStyle="1" w:styleId="WW8Num14z0">
    <w:name w:val="WW8Num14z0"/>
    <w:rsid w:val="00944CCB"/>
    <w:rPr>
      <w:rFonts w:ascii="Symbol" w:hAnsi="Symbol" w:cs="OpenSymbol"/>
    </w:rPr>
  </w:style>
  <w:style w:type="character" w:customStyle="1" w:styleId="WW8Num14z1">
    <w:name w:val="WW8Num14z1"/>
    <w:rsid w:val="00944CCB"/>
  </w:style>
  <w:style w:type="character" w:customStyle="1" w:styleId="WW8Num14z2">
    <w:name w:val="WW8Num14z2"/>
    <w:rsid w:val="00944CCB"/>
  </w:style>
  <w:style w:type="character" w:customStyle="1" w:styleId="WW8Num14z3">
    <w:name w:val="WW8Num14z3"/>
    <w:rsid w:val="00944CCB"/>
  </w:style>
  <w:style w:type="character" w:customStyle="1" w:styleId="WW8Num14z4">
    <w:name w:val="WW8Num14z4"/>
    <w:rsid w:val="00944CCB"/>
  </w:style>
  <w:style w:type="character" w:customStyle="1" w:styleId="WW8Num14z5">
    <w:name w:val="WW8Num14z5"/>
    <w:rsid w:val="00944CCB"/>
  </w:style>
  <w:style w:type="character" w:customStyle="1" w:styleId="WW8Num14z6">
    <w:name w:val="WW8Num14z6"/>
    <w:rsid w:val="00944CCB"/>
  </w:style>
  <w:style w:type="character" w:customStyle="1" w:styleId="WW8Num14z7">
    <w:name w:val="WW8Num14z7"/>
    <w:rsid w:val="00944CCB"/>
  </w:style>
  <w:style w:type="character" w:customStyle="1" w:styleId="WW8Num14z8">
    <w:name w:val="WW8Num14z8"/>
    <w:rsid w:val="00944CCB"/>
  </w:style>
  <w:style w:type="character" w:customStyle="1" w:styleId="WW8Num15z0">
    <w:name w:val="WW8Num15z0"/>
    <w:rsid w:val="00944CCB"/>
  </w:style>
  <w:style w:type="character" w:customStyle="1" w:styleId="WW8Num15z1">
    <w:name w:val="WW8Num15z1"/>
    <w:rsid w:val="00944CCB"/>
  </w:style>
  <w:style w:type="character" w:customStyle="1" w:styleId="WW8Num15z2">
    <w:name w:val="WW8Num15z2"/>
    <w:rsid w:val="00944CCB"/>
  </w:style>
  <w:style w:type="character" w:customStyle="1" w:styleId="WW8Num15z3">
    <w:name w:val="WW8Num15z3"/>
    <w:rsid w:val="00944CCB"/>
  </w:style>
  <w:style w:type="character" w:customStyle="1" w:styleId="WW8Num15z4">
    <w:name w:val="WW8Num15z4"/>
    <w:rsid w:val="00944CCB"/>
  </w:style>
  <w:style w:type="character" w:customStyle="1" w:styleId="WW8Num15z5">
    <w:name w:val="WW8Num15z5"/>
    <w:rsid w:val="00944CCB"/>
  </w:style>
  <w:style w:type="character" w:customStyle="1" w:styleId="WW8Num15z6">
    <w:name w:val="WW8Num15z6"/>
    <w:rsid w:val="00944CCB"/>
  </w:style>
  <w:style w:type="character" w:customStyle="1" w:styleId="WW8Num15z7">
    <w:name w:val="WW8Num15z7"/>
    <w:rsid w:val="00944CCB"/>
  </w:style>
  <w:style w:type="character" w:customStyle="1" w:styleId="WW8Num15z8">
    <w:name w:val="WW8Num15z8"/>
    <w:rsid w:val="00944CCB"/>
  </w:style>
  <w:style w:type="character" w:customStyle="1" w:styleId="WW8Num16z0">
    <w:name w:val="WW8Num16z0"/>
    <w:rsid w:val="00944CCB"/>
  </w:style>
  <w:style w:type="character" w:customStyle="1" w:styleId="WW8Num16z1">
    <w:name w:val="WW8Num16z1"/>
    <w:rsid w:val="00944CCB"/>
  </w:style>
  <w:style w:type="character" w:customStyle="1" w:styleId="WW8Num16z2">
    <w:name w:val="WW8Num16z2"/>
    <w:rsid w:val="00944CCB"/>
  </w:style>
  <w:style w:type="character" w:customStyle="1" w:styleId="WW8Num16z3">
    <w:name w:val="WW8Num16z3"/>
    <w:rsid w:val="00944CCB"/>
  </w:style>
  <w:style w:type="character" w:customStyle="1" w:styleId="WW8Num16z4">
    <w:name w:val="WW8Num16z4"/>
    <w:rsid w:val="00944CCB"/>
  </w:style>
  <w:style w:type="character" w:customStyle="1" w:styleId="WW8Num16z5">
    <w:name w:val="WW8Num16z5"/>
    <w:rsid w:val="00944CCB"/>
  </w:style>
  <w:style w:type="character" w:customStyle="1" w:styleId="WW8Num16z6">
    <w:name w:val="WW8Num16z6"/>
    <w:rsid w:val="00944CCB"/>
  </w:style>
  <w:style w:type="character" w:customStyle="1" w:styleId="WW8Num16z7">
    <w:name w:val="WW8Num16z7"/>
    <w:rsid w:val="00944CCB"/>
  </w:style>
  <w:style w:type="character" w:customStyle="1" w:styleId="WW8Num16z8">
    <w:name w:val="WW8Num16z8"/>
    <w:rsid w:val="00944CCB"/>
  </w:style>
  <w:style w:type="character" w:customStyle="1" w:styleId="WW-DefaultParagraphFont111">
    <w:name w:val="WW-Default Paragraph Font111"/>
    <w:rsid w:val="00944CCB"/>
  </w:style>
  <w:style w:type="character" w:customStyle="1" w:styleId="WW-DefaultParagraphFont1111">
    <w:name w:val="WW-Default Paragraph Font1111"/>
    <w:rsid w:val="00944CCB"/>
  </w:style>
  <w:style w:type="character" w:customStyle="1" w:styleId="WW-DefaultParagraphFont11111">
    <w:name w:val="WW-Default Paragraph Font11111"/>
    <w:rsid w:val="00944CCB"/>
  </w:style>
  <w:style w:type="character" w:customStyle="1" w:styleId="WW-DefaultParagraphFont111111">
    <w:name w:val="WW-Default Paragraph Font111111"/>
    <w:rsid w:val="00944CCB"/>
  </w:style>
  <w:style w:type="character" w:customStyle="1" w:styleId="WW-DefaultParagraphFont1111111">
    <w:name w:val="WW-Default Paragraph Font1111111"/>
    <w:rsid w:val="00944CCB"/>
  </w:style>
  <w:style w:type="character" w:customStyle="1" w:styleId="WW8Num17z0">
    <w:name w:val="WW8Num17z0"/>
    <w:rsid w:val="00944CCB"/>
  </w:style>
  <w:style w:type="character" w:customStyle="1" w:styleId="WW8Num17z1">
    <w:name w:val="WW8Num17z1"/>
    <w:rsid w:val="00944CCB"/>
  </w:style>
  <w:style w:type="character" w:customStyle="1" w:styleId="WW8Num17z2">
    <w:name w:val="WW8Num17z2"/>
    <w:rsid w:val="00944CCB"/>
  </w:style>
  <w:style w:type="character" w:customStyle="1" w:styleId="WW8Num17z3">
    <w:name w:val="WW8Num17z3"/>
    <w:rsid w:val="00944CCB"/>
  </w:style>
  <w:style w:type="character" w:customStyle="1" w:styleId="WW8Num17z4">
    <w:name w:val="WW8Num17z4"/>
    <w:rsid w:val="00944CCB"/>
  </w:style>
  <w:style w:type="character" w:customStyle="1" w:styleId="WW8Num17z5">
    <w:name w:val="WW8Num17z5"/>
    <w:rsid w:val="00944CCB"/>
  </w:style>
  <w:style w:type="character" w:customStyle="1" w:styleId="WW8Num17z6">
    <w:name w:val="WW8Num17z6"/>
    <w:rsid w:val="00944CCB"/>
  </w:style>
  <w:style w:type="character" w:customStyle="1" w:styleId="WW8Num17z7">
    <w:name w:val="WW8Num17z7"/>
    <w:rsid w:val="00944CCB"/>
  </w:style>
  <w:style w:type="character" w:customStyle="1" w:styleId="WW8Num17z8">
    <w:name w:val="WW8Num17z8"/>
    <w:rsid w:val="00944CCB"/>
  </w:style>
  <w:style w:type="character" w:customStyle="1" w:styleId="WW8Num18z0">
    <w:name w:val="WW8Num18z0"/>
    <w:rsid w:val="00944CCB"/>
  </w:style>
  <w:style w:type="character" w:customStyle="1" w:styleId="WW8Num18z1">
    <w:name w:val="WW8Num18z1"/>
    <w:rsid w:val="00944CCB"/>
  </w:style>
  <w:style w:type="character" w:customStyle="1" w:styleId="WW8Num18z2">
    <w:name w:val="WW8Num18z2"/>
    <w:rsid w:val="00944CCB"/>
  </w:style>
  <w:style w:type="character" w:customStyle="1" w:styleId="WW8Num18z3">
    <w:name w:val="WW8Num18z3"/>
    <w:rsid w:val="00944CCB"/>
  </w:style>
  <w:style w:type="character" w:customStyle="1" w:styleId="WW8Num18z4">
    <w:name w:val="WW8Num18z4"/>
    <w:rsid w:val="00944CCB"/>
  </w:style>
  <w:style w:type="character" w:customStyle="1" w:styleId="WW8Num18z5">
    <w:name w:val="WW8Num18z5"/>
    <w:rsid w:val="00944CCB"/>
  </w:style>
  <w:style w:type="character" w:customStyle="1" w:styleId="WW8Num18z6">
    <w:name w:val="WW8Num18z6"/>
    <w:rsid w:val="00944CCB"/>
  </w:style>
  <w:style w:type="character" w:customStyle="1" w:styleId="WW8Num18z7">
    <w:name w:val="WW8Num18z7"/>
    <w:rsid w:val="00944CCB"/>
  </w:style>
  <w:style w:type="character" w:customStyle="1" w:styleId="WW8Num18z8">
    <w:name w:val="WW8Num18z8"/>
    <w:rsid w:val="00944CCB"/>
  </w:style>
  <w:style w:type="character" w:customStyle="1" w:styleId="WW8Num3z1">
    <w:name w:val="WW8Num3z1"/>
    <w:rsid w:val="00944CCB"/>
  </w:style>
  <w:style w:type="character" w:customStyle="1" w:styleId="WW8Num3z2">
    <w:name w:val="WW8Num3z2"/>
    <w:rsid w:val="00944CCB"/>
  </w:style>
  <w:style w:type="character" w:customStyle="1" w:styleId="WW8Num3z3">
    <w:name w:val="WW8Num3z3"/>
    <w:rsid w:val="00944CCB"/>
  </w:style>
  <w:style w:type="character" w:customStyle="1" w:styleId="WW8Num3z4">
    <w:name w:val="WW8Num3z4"/>
    <w:rsid w:val="00944CCB"/>
    <w:rPr>
      <w:rFonts w:ascii="Arial" w:hAnsi="Arial" w:cs="Times New Roman"/>
      <w:b w:val="0"/>
      <w:i w:val="0"/>
      <w:sz w:val="20"/>
      <w:szCs w:val="20"/>
    </w:rPr>
  </w:style>
  <w:style w:type="character" w:customStyle="1" w:styleId="WW8Num3z5">
    <w:name w:val="WW8Num3z5"/>
    <w:rsid w:val="00944CCB"/>
  </w:style>
  <w:style w:type="character" w:customStyle="1" w:styleId="WW8Num3z6">
    <w:name w:val="WW8Num3z6"/>
    <w:rsid w:val="00944CCB"/>
  </w:style>
  <w:style w:type="character" w:customStyle="1" w:styleId="WW8Num3z7">
    <w:name w:val="WW8Num3z7"/>
    <w:rsid w:val="00944CCB"/>
  </w:style>
  <w:style w:type="character" w:customStyle="1" w:styleId="WW8Num3z8">
    <w:name w:val="WW8Num3z8"/>
    <w:rsid w:val="00944CCB"/>
  </w:style>
  <w:style w:type="character" w:customStyle="1" w:styleId="WW-DefaultParagraphFont11111111">
    <w:name w:val="WW-Default Paragraph Font11111111"/>
    <w:rsid w:val="00944CCB"/>
  </w:style>
  <w:style w:type="character" w:customStyle="1" w:styleId="WW-DefaultParagraphFont111111111">
    <w:name w:val="WW-Default Paragraph Font111111111"/>
    <w:rsid w:val="00944CCB"/>
  </w:style>
  <w:style w:type="character" w:customStyle="1" w:styleId="WW-DefaultParagraphFont1111111111">
    <w:name w:val="WW-Default Paragraph Font1111111111"/>
    <w:rsid w:val="00944CCB"/>
  </w:style>
  <w:style w:type="character" w:customStyle="1" w:styleId="WW-DefaultParagraphFont11111111111">
    <w:name w:val="WW-Default Paragraph Font11111111111"/>
    <w:rsid w:val="00944CCB"/>
  </w:style>
  <w:style w:type="character" w:customStyle="1" w:styleId="20">
    <w:name w:val="Προεπιλεγμένη γραμματοσειρά2"/>
    <w:rsid w:val="00944CCB"/>
  </w:style>
  <w:style w:type="character" w:customStyle="1" w:styleId="WW8Num19z0">
    <w:name w:val="WW8Num19z0"/>
    <w:rsid w:val="00944CCB"/>
    <w:rPr>
      <w:rFonts w:ascii="Calibri" w:hAnsi="Calibri" w:cs="Calibri"/>
    </w:rPr>
  </w:style>
  <w:style w:type="character" w:customStyle="1" w:styleId="WW8Num19z1">
    <w:name w:val="WW8Num19z1"/>
    <w:rsid w:val="00944CCB"/>
  </w:style>
  <w:style w:type="character" w:customStyle="1" w:styleId="WW8Num20z0">
    <w:name w:val="WW8Num20z0"/>
    <w:rsid w:val="00944CCB"/>
    <w:rPr>
      <w:rFonts w:ascii="Calibri" w:eastAsia="Calibri" w:hAnsi="Calibri" w:cs="Times New Roman"/>
    </w:rPr>
  </w:style>
  <w:style w:type="character" w:customStyle="1" w:styleId="WW8Num20z1">
    <w:name w:val="WW8Num20z1"/>
    <w:rsid w:val="00944CCB"/>
    <w:rPr>
      <w:rFonts w:ascii="Courier New" w:hAnsi="Courier New" w:cs="Courier New"/>
    </w:rPr>
  </w:style>
  <w:style w:type="character" w:customStyle="1" w:styleId="WW8Num20z2">
    <w:name w:val="WW8Num20z2"/>
    <w:rsid w:val="00944CCB"/>
    <w:rPr>
      <w:rFonts w:ascii="Wingdings" w:hAnsi="Wingdings" w:cs="Wingdings"/>
    </w:rPr>
  </w:style>
  <w:style w:type="character" w:customStyle="1" w:styleId="WW8Num20z3">
    <w:name w:val="WW8Num20z3"/>
    <w:rsid w:val="00944CCB"/>
    <w:rPr>
      <w:rFonts w:ascii="Symbol" w:hAnsi="Symbol" w:cs="Symbol"/>
    </w:rPr>
  </w:style>
  <w:style w:type="character" w:customStyle="1" w:styleId="WW-DefaultParagraphFont111111111111">
    <w:name w:val="WW-Default Paragraph Font111111111111"/>
    <w:rsid w:val="00944CCB"/>
  </w:style>
  <w:style w:type="character" w:customStyle="1" w:styleId="WW8Num19z2">
    <w:name w:val="WW8Num19z2"/>
    <w:rsid w:val="00944CCB"/>
  </w:style>
  <w:style w:type="character" w:customStyle="1" w:styleId="WW8Num19z3">
    <w:name w:val="WW8Num19z3"/>
    <w:rsid w:val="00944CCB"/>
  </w:style>
  <w:style w:type="character" w:customStyle="1" w:styleId="WW8Num19z4">
    <w:name w:val="WW8Num19z4"/>
    <w:rsid w:val="00944CCB"/>
  </w:style>
  <w:style w:type="character" w:customStyle="1" w:styleId="WW8Num19z5">
    <w:name w:val="WW8Num19z5"/>
    <w:rsid w:val="00944CCB"/>
  </w:style>
  <w:style w:type="character" w:customStyle="1" w:styleId="WW8Num19z6">
    <w:name w:val="WW8Num19z6"/>
    <w:rsid w:val="00944CCB"/>
  </w:style>
  <w:style w:type="character" w:customStyle="1" w:styleId="WW8Num19z7">
    <w:name w:val="WW8Num19z7"/>
    <w:rsid w:val="00944CCB"/>
  </w:style>
  <w:style w:type="character" w:customStyle="1" w:styleId="WW8Num19z8">
    <w:name w:val="WW8Num19z8"/>
    <w:rsid w:val="00944CCB"/>
  </w:style>
  <w:style w:type="character" w:customStyle="1" w:styleId="WW8Num20z4">
    <w:name w:val="WW8Num20z4"/>
    <w:rsid w:val="00944CCB"/>
  </w:style>
  <w:style w:type="character" w:customStyle="1" w:styleId="WW8Num20z5">
    <w:name w:val="WW8Num20z5"/>
    <w:rsid w:val="00944CCB"/>
  </w:style>
  <w:style w:type="character" w:customStyle="1" w:styleId="WW8Num20z6">
    <w:name w:val="WW8Num20z6"/>
    <w:rsid w:val="00944CCB"/>
  </w:style>
  <w:style w:type="character" w:customStyle="1" w:styleId="WW8Num20z7">
    <w:name w:val="WW8Num20z7"/>
    <w:rsid w:val="00944CCB"/>
  </w:style>
  <w:style w:type="character" w:customStyle="1" w:styleId="WW8Num20z8">
    <w:name w:val="WW8Num20z8"/>
    <w:rsid w:val="00944CCB"/>
  </w:style>
  <w:style w:type="character" w:customStyle="1" w:styleId="WW-DefaultParagraphFont1111111111111">
    <w:name w:val="WW-Default Paragraph Font1111111111111"/>
    <w:rsid w:val="00944CCB"/>
  </w:style>
  <w:style w:type="character" w:customStyle="1" w:styleId="WW-DefaultParagraphFont11111111111111">
    <w:name w:val="WW-Default Paragraph Font11111111111111"/>
    <w:rsid w:val="00944CCB"/>
  </w:style>
  <w:style w:type="character" w:customStyle="1" w:styleId="WW8Num21z0">
    <w:name w:val="WW8Num21z0"/>
    <w:rsid w:val="00944CCB"/>
    <w:rPr>
      <w:rFonts w:ascii="Calibri" w:eastAsia="Times New Roman" w:hAnsi="Calibri" w:cs="Calibri"/>
    </w:rPr>
  </w:style>
  <w:style w:type="character" w:customStyle="1" w:styleId="WW8Num21z1">
    <w:name w:val="WW8Num21z1"/>
    <w:rsid w:val="00944CCB"/>
    <w:rPr>
      <w:rFonts w:ascii="Courier New" w:hAnsi="Courier New" w:cs="Courier New"/>
    </w:rPr>
  </w:style>
  <w:style w:type="character" w:customStyle="1" w:styleId="WW8Num21z2">
    <w:name w:val="WW8Num21z2"/>
    <w:rsid w:val="00944CCB"/>
    <w:rPr>
      <w:rFonts w:ascii="Wingdings" w:hAnsi="Wingdings" w:cs="Wingdings"/>
    </w:rPr>
  </w:style>
  <w:style w:type="character" w:customStyle="1" w:styleId="WW8Num21z3">
    <w:name w:val="WW8Num21z3"/>
    <w:rsid w:val="00944CCB"/>
    <w:rPr>
      <w:rFonts w:ascii="Symbol" w:hAnsi="Symbol" w:cs="Symbol"/>
    </w:rPr>
  </w:style>
  <w:style w:type="character" w:customStyle="1" w:styleId="WW8Num22z0">
    <w:name w:val="WW8Num22z0"/>
    <w:rsid w:val="00944CCB"/>
    <w:rPr>
      <w:rFonts w:ascii="Symbol" w:hAnsi="Symbol" w:cs="Symbol"/>
    </w:rPr>
  </w:style>
  <w:style w:type="character" w:customStyle="1" w:styleId="WW8Num22z1">
    <w:name w:val="WW8Num22z1"/>
    <w:rsid w:val="00944CCB"/>
    <w:rPr>
      <w:rFonts w:ascii="Courier New" w:hAnsi="Courier New" w:cs="Courier New"/>
    </w:rPr>
  </w:style>
  <w:style w:type="character" w:customStyle="1" w:styleId="WW8Num22z2">
    <w:name w:val="WW8Num22z2"/>
    <w:rsid w:val="00944CCB"/>
    <w:rPr>
      <w:rFonts w:ascii="Wingdings" w:hAnsi="Wingdings" w:cs="Wingdings"/>
    </w:rPr>
  </w:style>
  <w:style w:type="character" w:customStyle="1" w:styleId="WW8Num23z0">
    <w:name w:val="WW8Num23z0"/>
    <w:rsid w:val="00944CCB"/>
    <w:rPr>
      <w:rFonts w:ascii="Calibri" w:eastAsia="Times New Roman" w:hAnsi="Calibri" w:cs="Calibri"/>
    </w:rPr>
  </w:style>
  <w:style w:type="character" w:customStyle="1" w:styleId="WW8Num23z1">
    <w:name w:val="WW8Num23z1"/>
    <w:rsid w:val="00944CCB"/>
    <w:rPr>
      <w:rFonts w:ascii="Courier New" w:hAnsi="Courier New" w:cs="Courier New"/>
    </w:rPr>
  </w:style>
  <w:style w:type="character" w:customStyle="1" w:styleId="WW8Num23z2">
    <w:name w:val="WW8Num23z2"/>
    <w:rsid w:val="00944CCB"/>
    <w:rPr>
      <w:rFonts w:ascii="Wingdings" w:hAnsi="Wingdings" w:cs="Wingdings"/>
    </w:rPr>
  </w:style>
  <w:style w:type="character" w:customStyle="1" w:styleId="WW8Num23z3">
    <w:name w:val="WW8Num23z3"/>
    <w:rsid w:val="00944CCB"/>
    <w:rPr>
      <w:rFonts w:ascii="Symbol" w:hAnsi="Symbol" w:cs="Symbol"/>
    </w:rPr>
  </w:style>
  <w:style w:type="character" w:customStyle="1" w:styleId="WW8Num24z0">
    <w:name w:val="WW8Num24z0"/>
    <w:rsid w:val="00944CCB"/>
    <w:rPr>
      <w:rFonts w:ascii="Symbol" w:hAnsi="Symbol" w:cs="Symbol"/>
      <w:strike/>
      <w:color w:val="0070C0"/>
      <w:position w:val="0"/>
      <w:sz w:val="24"/>
      <w:vertAlign w:val="baseline"/>
      <w:lang w:val="el-GR"/>
    </w:rPr>
  </w:style>
  <w:style w:type="character" w:customStyle="1" w:styleId="WW8Num24z1">
    <w:name w:val="WW8Num24z1"/>
    <w:rsid w:val="00944CCB"/>
    <w:rPr>
      <w:rFonts w:ascii="Courier New" w:hAnsi="Courier New" w:cs="Courier New"/>
    </w:rPr>
  </w:style>
  <w:style w:type="character" w:customStyle="1" w:styleId="WW8Num24z2">
    <w:name w:val="WW8Num24z2"/>
    <w:rsid w:val="00944CCB"/>
    <w:rPr>
      <w:rFonts w:ascii="Wingdings" w:hAnsi="Wingdings" w:cs="Wingdings"/>
    </w:rPr>
  </w:style>
  <w:style w:type="character" w:customStyle="1" w:styleId="WW8Num25z0">
    <w:name w:val="WW8Num25z0"/>
    <w:rsid w:val="00944CCB"/>
    <w:rPr>
      <w:rFonts w:ascii="Symbol" w:hAnsi="Symbol" w:cs="Symbol"/>
    </w:rPr>
  </w:style>
  <w:style w:type="character" w:customStyle="1" w:styleId="WW8Num25z1">
    <w:name w:val="WW8Num25z1"/>
    <w:rsid w:val="00944CCB"/>
    <w:rPr>
      <w:rFonts w:ascii="Courier New" w:hAnsi="Courier New" w:cs="Courier New"/>
    </w:rPr>
  </w:style>
  <w:style w:type="character" w:customStyle="1" w:styleId="WW8Num25z2">
    <w:name w:val="WW8Num25z2"/>
    <w:rsid w:val="00944CCB"/>
    <w:rPr>
      <w:rFonts w:ascii="Wingdings" w:hAnsi="Wingdings" w:cs="Wingdings"/>
    </w:rPr>
  </w:style>
  <w:style w:type="character" w:customStyle="1" w:styleId="WW8Num26z0">
    <w:name w:val="WW8Num26z0"/>
    <w:rsid w:val="00944CCB"/>
    <w:rPr>
      <w:rFonts w:ascii="Symbol" w:hAnsi="Symbol" w:cs="Symbol"/>
    </w:rPr>
  </w:style>
  <w:style w:type="character" w:customStyle="1" w:styleId="WW8Num26z1">
    <w:name w:val="WW8Num26z1"/>
    <w:rsid w:val="00944CCB"/>
    <w:rPr>
      <w:rFonts w:ascii="Courier New" w:hAnsi="Courier New" w:cs="Courier New"/>
    </w:rPr>
  </w:style>
  <w:style w:type="character" w:customStyle="1" w:styleId="WW8Num26z2">
    <w:name w:val="WW8Num26z2"/>
    <w:rsid w:val="00944CCB"/>
    <w:rPr>
      <w:rFonts w:ascii="Wingdings" w:hAnsi="Wingdings" w:cs="Wingdings"/>
    </w:rPr>
  </w:style>
  <w:style w:type="character" w:customStyle="1" w:styleId="WW8Num27z0">
    <w:name w:val="WW8Num27z0"/>
    <w:rsid w:val="00944CCB"/>
    <w:rPr>
      <w:rFonts w:ascii="Calibri" w:eastAsia="Times New Roman" w:hAnsi="Calibri" w:cs="Calibri"/>
    </w:rPr>
  </w:style>
  <w:style w:type="character" w:customStyle="1" w:styleId="WW8Num27z1">
    <w:name w:val="WW8Num27z1"/>
    <w:rsid w:val="00944CCB"/>
    <w:rPr>
      <w:rFonts w:ascii="Courier New" w:hAnsi="Courier New" w:cs="Courier New"/>
    </w:rPr>
  </w:style>
  <w:style w:type="character" w:customStyle="1" w:styleId="WW8Num27z2">
    <w:name w:val="WW8Num27z2"/>
    <w:rsid w:val="00944CCB"/>
    <w:rPr>
      <w:rFonts w:ascii="Wingdings" w:hAnsi="Wingdings" w:cs="Wingdings"/>
    </w:rPr>
  </w:style>
  <w:style w:type="character" w:customStyle="1" w:styleId="WW8Num27z3">
    <w:name w:val="WW8Num27z3"/>
    <w:rsid w:val="00944CCB"/>
    <w:rPr>
      <w:rFonts w:ascii="Symbol" w:hAnsi="Symbol" w:cs="Symbol"/>
    </w:rPr>
  </w:style>
  <w:style w:type="character" w:customStyle="1" w:styleId="WW8Num28z0">
    <w:name w:val="WW8Num28z0"/>
    <w:rsid w:val="00944CCB"/>
    <w:rPr>
      <w:rFonts w:ascii="Symbol" w:hAnsi="Symbol" w:cs="Symbol"/>
    </w:rPr>
  </w:style>
  <w:style w:type="character" w:customStyle="1" w:styleId="WW8Num28z1">
    <w:name w:val="WW8Num28z1"/>
    <w:rsid w:val="00944CCB"/>
    <w:rPr>
      <w:rFonts w:ascii="Courier New" w:hAnsi="Courier New" w:cs="Courier New"/>
    </w:rPr>
  </w:style>
  <w:style w:type="character" w:customStyle="1" w:styleId="WW8Num28z2">
    <w:name w:val="WW8Num28z2"/>
    <w:rsid w:val="00944CCB"/>
    <w:rPr>
      <w:rFonts w:ascii="Wingdings" w:hAnsi="Wingdings" w:cs="Wingdings"/>
    </w:rPr>
  </w:style>
  <w:style w:type="character" w:customStyle="1" w:styleId="WW8Num29z0">
    <w:name w:val="WW8Num29z0"/>
    <w:rsid w:val="00944CCB"/>
    <w:rPr>
      <w:rFonts w:ascii="Calibri" w:eastAsia="Times New Roman" w:hAnsi="Calibri" w:cs="Calibri"/>
    </w:rPr>
  </w:style>
  <w:style w:type="character" w:customStyle="1" w:styleId="WW8Num29z1">
    <w:name w:val="WW8Num29z1"/>
    <w:rsid w:val="00944CCB"/>
    <w:rPr>
      <w:rFonts w:ascii="Courier New" w:hAnsi="Courier New" w:cs="Courier New"/>
    </w:rPr>
  </w:style>
  <w:style w:type="character" w:customStyle="1" w:styleId="WW8Num29z2">
    <w:name w:val="WW8Num29z2"/>
    <w:rsid w:val="00944CCB"/>
    <w:rPr>
      <w:rFonts w:ascii="Wingdings" w:hAnsi="Wingdings" w:cs="Wingdings"/>
    </w:rPr>
  </w:style>
  <w:style w:type="character" w:customStyle="1" w:styleId="WW8Num29z3">
    <w:name w:val="WW8Num29z3"/>
    <w:rsid w:val="00944CCB"/>
    <w:rPr>
      <w:rFonts w:ascii="Symbol" w:hAnsi="Symbol" w:cs="Symbol"/>
    </w:rPr>
  </w:style>
  <w:style w:type="character" w:customStyle="1" w:styleId="WW8Num30z0">
    <w:name w:val="WW8Num30z0"/>
    <w:rsid w:val="00944CCB"/>
    <w:rPr>
      <w:rFonts w:ascii="Symbol" w:hAnsi="Symbol" w:cs="Symbol"/>
      <w:shd w:val="clear" w:color="auto" w:fill="FFFF00"/>
    </w:rPr>
  </w:style>
  <w:style w:type="character" w:customStyle="1" w:styleId="WW8Num30z1">
    <w:name w:val="WW8Num30z1"/>
    <w:rsid w:val="00944CCB"/>
    <w:rPr>
      <w:rFonts w:ascii="Courier New" w:hAnsi="Courier New" w:cs="Courier New"/>
    </w:rPr>
  </w:style>
  <w:style w:type="character" w:customStyle="1" w:styleId="WW8Num30z2">
    <w:name w:val="WW8Num30z2"/>
    <w:rsid w:val="00944CCB"/>
    <w:rPr>
      <w:rFonts w:ascii="Wingdings" w:hAnsi="Wingdings" w:cs="Wingdings"/>
    </w:rPr>
  </w:style>
  <w:style w:type="character" w:customStyle="1" w:styleId="WW8Num31z0">
    <w:name w:val="WW8Num31z0"/>
    <w:rsid w:val="00944CCB"/>
    <w:rPr>
      <w:rFonts w:cs="Times New Roman"/>
    </w:rPr>
  </w:style>
  <w:style w:type="character" w:customStyle="1" w:styleId="WW8Num32z0">
    <w:name w:val="WW8Num32z0"/>
    <w:rsid w:val="00944CCB"/>
  </w:style>
  <w:style w:type="character" w:customStyle="1" w:styleId="WW8Num32z1">
    <w:name w:val="WW8Num32z1"/>
    <w:rsid w:val="00944CCB"/>
  </w:style>
  <w:style w:type="character" w:customStyle="1" w:styleId="WW8Num32z2">
    <w:name w:val="WW8Num32z2"/>
    <w:rsid w:val="00944CCB"/>
  </w:style>
  <w:style w:type="character" w:customStyle="1" w:styleId="WW8Num32z3">
    <w:name w:val="WW8Num32z3"/>
    <w:rsid w:val="00944CCB"/>
  </w:style>
  <w:style w:type="character" w:customStyle="1" w:styleId="WW8Num32z4">
    <w:name w:val="WW8Num32z4"/>
    <w:rsid w:val="00944CCB"/>
  </w:style>
  <w:style w:type="character" w:customStyle="1" w:styleId="WW8Num32z5">
    <w:name w:val="WW8Num32z5"/>
    <w:rsid w:val="00944CCB"/>
  </w:style>
  <w:style w:type="character" w:customStyle="1" w:styleId="WW8Num32z6">
    <w:name w:val="WW8Num32z6"/>
    <w:rsid w:val="00944CCB"/>
  </w:style>
  <w:style w:type="character" w:customStyle="1" w:styleId="WW8Num32z7">
    <w:name w:val="WW8Num32z7"/>
    <w:rsid w:val="00944CCB"/>
  </w:style>
  <w:style w:type="character" w:customStyle="1" w:styleId="WW8Num32z8">
    <w:name w:val="WW8Num32z8"/>
    <w:rsid w:val="00944CCB"/>
  </w:style>
  <w:style w:type="character" w:customStyle="1" w:styleId="WW8Num33z0">
    <w:name w:val="WW8Num33z0"/>
    <w:rsid w:val="00944CCB"/>
    <w:rPr>
      <w:rFonts w:ascii="Symbol" w:eastAsia="Calibri" w:hAnsi="Symbol" w:cs="Symbol"/>
    </w:rPr>
  </w:style>
  <w:style w:type="character" w:customStyle="1" w:styleId="WW8Num33z1">
    <w:name w:val="WW8Num33z1"/>
    <w:rsid w:val="00944CCB"/>
    <w:rPr>
      <w:rFonts w:ascii="Courier New" w:hAnsi="Courier New" w:cs="Courier New"/>
    </w:rPr>
  </w:style>
  <w:style w:type="character" w:customStyle="1" w:styleId="WW8Num33z2">
    <w:name w:val="WW8Num33z2"/>
    <w:rsid w:val="00944CCB"/>
    <w:rPr>
      <w:rFonts w:ascii="Wingdings" w:hAnsi="Wingdings" w:cs="Wingdings"/>
    </w:rPr>
  </w:style>
  <w:style w:type="character" w:customStyle="1" w:styleId="WW8Num34z0">
    <w:name w:val="WW8Num34z0"/>
    <w:rsid w:val="00944CCB"/>
    <w:rPr>
      <w:rFonts w:ascii="Symbol" w:hAnsi="Symbol" w:cs="Symbol"/>
    </w:rPr>
  </w:style>
  <w:style w:type="character" w:customStyle="1" w:styleId="WW8Num34z1">
    <w:name w:val="WW8Num34z1"/>
    <w:rsid w:val="00944CCB"/>
    <w:rPr>
      <w:rFonts w:ascii="Courier New" w:hAnsi="Courier New" w:cs="Courier New"/>
    </w:rPr>
  </w:style>
  <w:style w:type="character" w:customStyle="1" w:styleId="WW8Num34z2">
    <w:name w:val="WW8Num34z2"/>
    <w:rsid w:val="00944CCB"/>
    <w:rPr>
      <w:rFonts w:ascii="Wingdings" w:hAnsi="Wingdings" w:cs="Wingdings"/>
    </w:rPr>
  </w:style>
  <w:style w:type="character" w:customStyle="1" w:styleId="WW8Num35z0">
    <w:name w:val="WW8Num35z0"/>
    <w:rsid w:val="00944CCB"/>
    <w:rPr>
      <w:rFonts w:ascii="Calibri" w:eastAsia="Times New Roman" w:hAnsi="Calibri" w:cs="Calibri"/>
    </w:rPr>
  </w:style>
  <w:style w:type="character" w:customStyle="1" w:styleId="WW8Num35z1">
    <w:name w:val="WW8Num35z1"/>
    <w:rsid w:val="00944CCB"/>
    <w:rPr>
      <w:rFonts w:ascii="Courier New" w:hAnsi="Courier New" w:cs="Courier New"/>
    </w:rPr>
  </w:style>
  <w:style w:type="character" w:customStyle="1" w:styleId="WW8Num35z2">
    <w:name w:val="WW8Num35z2"/>
    <w:rsid w:val="00944CCB"/>
    <w:rPr>
      <w:rFonts w:ascii="Wingdings" w:hAnsi="Wingdings" w:cs="Wingdings"/>
    </w:rPr>
  </w:style>
  <w:style w:type="character" w:customStyle="1" w:styleId="WW8Num35z3">
    <w:name w:val="WW8Num35z3"/>
    <w:rsid w:val="00944CCB"/>
    <w:rPr>
      <w:rFonts w:ascii="Symbol" w:hAnsi="Symbol" w:cs="Symbol"/>
    </w:rPr>
  </w:style>
  <w:style w:type="character" w:customStyle="1" w:styleId="WW8Num36z0">
    <w:name w:val="WW8Num36z0"/>
    <w:rsid w:val="00944CCB"/>
    <w:rPr>
      <w:lang w:val="el-GR"/>
    </w:rPr>
  </w:style>
  <w:style w:type="character" w:customStyle="1" w:styleId="WW8Num36z1">
    <w:name w:val="WW8Num36z1"/>
    <w:rsid w:val="00944CCB"/>
  </w:style>
  <w:style w:type="character" w:customStyle="1" w:styleId="WW8Num36z2">
    <w:name w:val="WW8Num36z2"/>
    <w:rsid w:val="00944CCB"/>
  </w:style>
  <w:style w:type="character" w:customStyle="1" w:styleId="WW8Num36z3">
    <w:name w:val="WW8Num36z3"/>
    <w:rsid w:val="00944CCB"/>
  </w:style>
  <w:style w:type="character" w:customStyle="1" w:styleId="WW8Num36z4">
    <w:name w:val="WW8Num36z4"/>
    <w:rsid w:val="00944CCB"/>
  </w:style>
  <w:style w:type="character" w:customStyle="1" w:styleId="WW8Num36z5">
    <w:name w:val="WW8Num36z5"/>
    <w:rsid w:val="00944CCB"/>
  </w:style>
  <w:style w:type="character" w:customStyle="1" w:styleId="WW8Num36z6">
    <w:name w:val="WW8Num36z6"/>
    <w:rsid w:val="00944CCB"/>
  </w:style>
  <w:style w:type="character" w:customStyle="1" w:styleId="WW8Num36z7">
    <w:name w:val="WW8Num36z7"/>
    <w:rsid w:val="00944CCB"/>
  </w:style>
  <w:style w:type="character" w:customStyle="1" w:styleId="WW8Num36z8">
    <w:name w:val="WW8Num36z8"/>
    <w:rsid w:val="00944CCB"/>
  </w:style>
  <w:style w:type="character" w:customStyle="1" w:styleId="WW8Num37z0">
    <w:name w:val="WW8Num37z0"/>
    <w:rsid w:val="00944CCB"/>
    <w:rPr>
      <w:rFonts w:ascii="Calibri" w:eastAsia="Times New Roman" w:hAnsi="Calibri" w:cs="Calibri"/>
    </w:rPr>
  </w:style>
  <w:style w:type="character" w:customStyle="1" w:styleId="WW8Num37z1">
    <w:name w:val="WW8Num37z1"/>
    <w:rsid w:val="00944CCB"/>
    <w:rPr>
      <w:rFonts w:ascii="Courier New" w:hAnsi="Courier New" w:cs="Courier New"/>
    </w:rPr>
  </w:style>
  <w:style w:type="character" w:customStyle="1" w:styleId="WW8Num37z2">
    <w:name w:val="WW8Num37z2"/>
    <w:rsid w:val="00944CCB"/>
    <w:rPr>
      <w:rFonts w:ascii="Wingdings" w:hAnsi="Wingdings" w:cs="Wingdings"/>
    </w:rPr>
  </w:style>
  <w:style w:type="character" w:customStyle="1" w:styleId="WW8Num37z3">
    <w:name w:val="WW8Num37z3"/>
    <w:rsid w:val="00944CCB"/>
    <w:rPr>
      <w:rFonts w:ascii="Symbol" w:hAnsi="Symbol" w:cs="Symbol"/>
    </w:rPr>
  </w:style>
  <w:style w:type="character" w:customStyle="1" w:styleId="WW8Num38z0">
    <w:name w:val="WW8Num38z0"/>
    <w:rsid w:val="00944CCB"/>
  </w:style>
  <w:style w:type="character" w:customStyle="1" w:styleId="WW8Num38z1">
    <w:name w:val="WW8Num38z1"/>
    <w:rsid w:val="00944CCB"/>
  </w:style>
  <w:style w:type="character" w:customStyle="1" w:styleId="WW8Num38z2">
    <w:name w:val="WW8Num38z2"/>
    <w:rsid w:val="00944CCB"/>
  </w:style>
  <w:style w:type="character" w:customStyle="1" w:styleId="WW8Num38z3">
    <w:name w:val="WW8Num38z3"/>
    <w:rsid w:val="00944CCB"/>
  </w:style>
  <w:style w:type="character" w:customStyle="1" w:styleId="WW8Num38z4">
    <w:name w:val="WW8Num38z4"/>
    <w:rsid w:val="00944CCB"/>
  </w:style>
  <w:style w:type="character" w:customStyle="1" w:styleId="WW8Num38z5">
    <w:name w:val="WW8Num38z5"/>
    <w:rsid w:val="00944CCB"/>
  </w:style>
  <w:style w:type="character" w:customStyle="1" w:styleId="WW8Num38z6">
    <w:name w:val="WW8Num38z6"/>
    <w:rsid w:val="00944CCB"/>
  </w:style>
  <w:style w:type="character" w:customStyle="1" w:styleId="WW8Num38z7">
    <w:name w:val="WW8Num38z7"/>
    <w:rsid w:val="00944CCB"/>
  </w:style>
  <w:style w:type="character" w:customStyle="1" w:styleId="WW8Num38z8">
    <w:name w:val="WW8Num38z8"/>
    <w:rsid w:val="00944CCB"/>
  </w:style>
  <w:style w:type="character" w:customStyle="1" w:styleId="WW-DefaultParagraphFont111111111111111">
    <w:name w:val="WW-Default Paragraph Font111111111111111"/>
    <w:rsid w:val="00944CCB"/>
  </w:style>
  <w:style w:type="character" w:customStyle="1" w:styleId="WW8Num4z1">
    <w:name w:val="WW8Num4z1"/>
    <w:rsid w:val="00944CCB"/>
    <w:rPr>
      <w:rFonts w:cs="Times New Roman"/>
    </w:rPr>
  </w:style>
  <w:style w:type="character" w:customStyle="1" w:styleId="WW8Num5z1">
    <w:name w:val="WW8Num5z1"/>
    <w:rsid w:val="00944CCB"/>
    <w:rPr>
      <w:rFonts w:cs="Times New Roman"/>
    </w:rPr>
  </w:style>
  <w:style w:type="character" w:customStyle="1" w:styleId="WW8Num6z1">
    <w:name w:val="WW8Num6z1"/>
    <w:rsid w:val="00944CC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944CCB"/>
  </w:style>
  <w:style w:type="character" w:customStyle="1" w:styleId="WW8Num29z5">
    <w:name w:val="WW8Num29z5"/>
    <w:rsid w:val="00944CCB"/>
  </w:style>
  <w:style w:type="character" w:customStyle="1" w:styleId="WW8Num29z6">
    <w:name w:val="WW8Num29z6"/>
    <w:rsid w:val="00944CCB"/>
  </w:style>
  <w:style w:type="character" w:customStyle="1" w:styleId="WW8Num29z7">
    <w:name w:val="WW8Num29z7"/>
    <w:rsid w:val="00944CCB"/>
  </w:style>
  <w:style w:type="character" w:customStyle="1" w:styleId="WW8Num29z8">
    <w:name w:val="WW8Num29z8"/>
    <w:rsid w:val="00944CCB"/>
  </w:style>
  <w:style w:type="character" w:customStyle="1" w:styleId="WW8Num30z3">
    <w:name w:val="WW8Num30z3"/>
    <w:rsid w:val="00944CCB"/>
    <w:rPr>
      <w:rFonts w:ascii="Symbol" w:hAnsi="Symbol" w:cs="Symbol"/>
    </w:rPr>
  </w:style>
  <w:style w:type="character" w:customStyle="1" w:styleId="WW8Num31z1">
    <w:name w:val="WW8Num31z1"/>
    <w:rsid w:val="00944CCB"/>
  </w:style>
  <w:style w:type="character" w:customStyle="1" w:styleId="WW8Num31z2">
    <w:name w:val="WW8Num31z2"/>
    <w:rsid w:val="00944CCB"/>
  </w:style>
  <w:style w:type="character" w:customStyle="1" w:styleId="WW8Num31z3">
    <w:name w:val="WW8Num31z3"/>
    <w:rsid w:val="00944CCB"/>
  </w:style>
  <w:style w:type="character" w:customStyle="1" w:styleId="WW8Num31z4">
    <w:name w:val="WW8Num31z4"/>
    <w:rsid w:val="00944CCB"/>
  </w:style>
  <w:style w:type="character" w:customStyle="1" w:styleId="WW8Num31z5">
    <w:name w:val="WW8Num31z5"/>
    <w:rsid w:val="00944CCB"/>
  </w:style>
  <w:style w:type="character" w:customStyle="1" w:styleId="WW8Num31z6">
    <w:name w:val="WW8Num31z6"/>
    <w:rsid w:val="00944CCB"/>
  </w:style>
  <w:style w:type="character" w:customStyle="1" w:styleId="WW8Num31z7">
    <w:name w:val="WW8Num31z7"/>
    <w:rsid w:val="00944CCB"/>
  </w:style>
  <w:style w:type="character" w:customStyle="1" w:styleId="WW8Num31z8">
    <w:name w:val="WW8Num31z8"/>
    <w:rsid w:val="00944CCB"/>
  </w:style>
  <w:style w:type="character" w:customStyle="1" w:styleId="WW8Num39z0">
    <w:name w:val="WW8Num39z0"/>
    <w:rsid w:val="00944CCB"/>
    <w:rPr>
      <w:rFonts w:ascii="Calibri" w:eastAsia="Times New Roman" w:hAnsi="Calibri" w:cs="Calibri"/>
    </w:rPr>
  </w:style>
  <w:style w:type="character" w:customStyle="1" w:styleId="WW8Num39z1">
    <w:name w:val="WW8Num39z1"/>
    <w:rsid w:val="00944CCB"/>
    <w:rPr>
      <w:rFonts w:ascii="Courier New" w:hAnsi="Courier New" w:cs="Courier New"/>
    </w:rPr>
  </w:style>
  <w:style w:type="character" w:customStyle="1" w:styleId="WW8Num39z2">
    <w:name w:val="WW8Num39z2"/>
    <w:rsid w:val="00944CCB"/>
    <w:rPr>
      <w:rFonts w:ascii="Wingdings" w:hAnsi="Wingdings" w:cs="Wingdings"/>
    </w:rPr>
  </w:style>
  <w:style w:type="character" w:customStyle="1" w:styleId="WW8Num39z3">
    <w:name w:val="WW8Num39z3"/>
    <w:rsid w:val="00944CCB"/>
    <w:rPr>
      <w:rFonts w:ascii="Symbol" w:hAnsi="Symbol" w:cs="Symbol"/>
    </w:rPr>
  </w:style>
  <w:style w:type="character" w:customStyle="1" w:styleId="WW8Num40z0">
    <w:name w:val="WW8Num40z0"/>
    <w:rsid w:val="00944CCB"/>
    <w:rPr>
      <w:rFonts w:ascii="Symbol" w:hAnsi="Symbol" w:cs="Symbol"/>
    </w:rPr>
  </w:style>
  <w:style w:type="character" w:customStyle="1" w:styleId="WW8Num40z1">
    <w:name w:val="WW8Num40z1"/>
    <w:rsid w:val="00944CCB"/>
    <w:rPr>
      <w:rFonts w:ascii="Courier New" w:hAnsi="Courier New" w:cs="Courier New"/>
    </w:rPr>
  </w:style>
  <w:style w:type="character" w:customStyle="1" w:styleId="WW8Num40z2">
    <w:name w:val="WW8Num40z2"/>
    <w:rsid w:val="00944CCB"/>
    <w:rPr>
      <w:rFonts w:ascii="Wingdings" w:hAnsi="Wingdings" w:cs="Wingdings"/>
    </w:rPr>
  </w:style>
  <w:style w:type="character" w:customStyle="1" w:styleId="WW8Num41z0">
    <w:name w:val="WW8Num41z0"/>
    <w:rsid w:val="00944CCB"/>
    <w:rPr>
      <w:rFonts w:ascii="Arial" w:hAnsi="Arial" w:cs="Times New Roman"/>
      <w:b/>
      <w:i w:val="0"/>
      <w:sz w:val="20"/>
      <w:szCs w:val="20"/>
    </w:rPr>
  </w:style>
  <w:style w:type="character" w:customStyle="1" w:styleId="WW8Num41z1">
    <w:name w:val="WW8Num41z1"/>
    <w:rsid w:val="00944CCB"/>
    <w:rPr>
      <w:rFonts w:cs="Times New Roman"/>
    </w:rPr>
  </w:style>
  <w:style w:type="character" w:customStyle="1" w:styleId="WW8Num41z2">
    <w:name w:val="WW8Num41z2"/>
    <w:rsid w:val="00944CCB"/>
    <w:rPr>
      <w:rFonts w:ascii="Arial" w:hAnsi="Arial" w:cs="Times New Roman"/>
      <w:b w:val="0"/>
      <w:i w:val="0"/>
    </w:rPr>
  </w:style>
  <w:style w:type="character" w:customStyle="1" w:styleId="WW8Num41z3">
    <w:name w:val="WW8Num41z3"/>
    <w:rsid w:val="00944CCB"/>
    <w:rPr>
      <w:rFonts w:ascii="Arial" w:hAnsi="Arial" w:cs="Times New Roman"/>
      <w:b w:val="0"/>
      <w:i w:val="0"/>
      <w:sz w:val="20"/>
      <w:szCs w:val="20"/>
    </w:rPr>
  </w:style>
  <w:style w:type="character" w:customStyle="1" w:styleId="DefaultParagraphFont1">
    <w:name w:val="Default Paragraph Font1"/>
    <w:rsid w:val="00944CCB"/>
  </w:style>
  <w:style w:type="character" w:customStyle="1" w:styleId="Heading1Char">
    <w:name w:val="Heading 1 Char"/>
    <w:rsid w:val="00944CCB"/>
    <w:rPr>
      <w:rFonts w:ascii="Arial" w:hAnsi="Arial" w:cs="Arial"/>
      <w:b/>
      <w:bCs/>
      <w:color w:val="333399"/>
      <w:sz w:val="28"/>
      <w:szCs w:val="32"/>
      <w:lang w:val="en-US"/>
    </w:rPr>
  </w:style>
  <w:style w:type="character" w:customStyle="1" w:styleId="Heading2Char">
    <w:name w:val="Heading 2 Char"/>
    <w:rsid w:val="00944CCB"/>
    <w:rPr>
      <w:rFonts w:ascii="Arial" w:hAnsi="Arial" w:cs="Arial"/>
      <w:b/>
      <w:color w:val="002060"/>
      <w:sz w:val="24"/>
      <w:szCs w:val="22"/>
      <w:lang w:val="en-GB"/>
    </w:rPr>
  </w:style>
  <w:style w:type="character" w:customStyle="1" w:styleId="Heading5Char">
    <w:name w:val="Heading 5 Char"/>
    <w:rsid w:val="00944CCB"/>
    <w:rPr>
      <w:rFonts w:ascii="Calibri" w:eastAsia="Times New Roman" w:hAnsi="Calibri" w:cs="Times New Roman"/>
      <w:b/>
      <w:bCs/>
      <w:i/>
      <w:iCs/>
      <w:sz w:val="26"/>
      <w:szCs w:val="26"/>
      <w:lang w:val="en-GB"/>
    </w:rPr>
  </w:style>
  <w:style w:type="character" w:customStyle="1" w:styleId="DateChar">
    <w:name w:val="Date Char"/>
    <w:rsid w:val="00944CCB"/>
    <w:rPr>
      <w:sz w:val="24"/>
      <w:szCs w:val="24"/>
      <w:lang w:val="en-GB"/>
    </w:rPr>
  </w:style>
  <w:style w:type="character" w:customStyle="1" w:styleId="FooterChar">
    <w:name w:val="Footer Char"/>
    <w:rsid w:val="00944CCB"/>
    <w:rPr>
      <w:rFonts w:eastAsia="MS Mincho" w:cs="Times New Roman"/>
      <w:sz w:val="24"/>
      <w:szCs w:val="24"/>
      <w:lang w:val="en-US" w:eastAsia="ja-JP"/>
    </w:rPr>
  </w:style>
  <w:style w:type="character" w:customStyle="1" w:styleId="CommentReference">
    <w:name w:val="Comment Reference"/>
    <w:rsid w:val="00944CCB"/>
    <w:rPr>
      <w:sz w:val="16"/>
    </w:rPr>
  </w:style>
  <w:style w:type="character" w:styleId="-">
    <w:name w:val="Hyperlink"/>
    <w:uiPriority w:val="99"/>
    <w:rsid w:val="00944CCB"/>
    <w:rPr>
      <w:color w:val="0000FF"/>
      <w:u w:val="single"/>
    </w:rPr>
  </w:style>
  <w:style w:type="character" w:customStyle="1" w:styleId="HeaderChar">
    <w:name w:val="Header Char"/>
    <w:rsid w:val="00944CCB"/>
    <w:rPr>
      <w:rFonts w:cs="Times New Roman"/>
      <w:sz w:val="24"/>
      <w:szCs w:val="24"/>
      <w:lang w:val="en-GB"/>
    </w:rPr>
  </w:style>
  <w:style w:type="character" w:styleId="a3">
    <w:name w:val="page number"/>
    <w:rsid w:val="00944CCB"/>
    <w:rPr>
      <w:rFonts w:cs="Times New Roman"/>
    </w:rPr>
  </w:style>
  <w:style w:type="character" w:customStyle="1" w:styleId="BalloonTextChar">
    <w:name w:val="Balloon Text Char"/>
    <w:rsid w:val="00944CCB"/>
    <w:rPr>
      <w:rFonts w:ascii="Tahoma" w:hAnsi="Tahoma" w:cs="Tahoma"/>
      <w:sz w:val="16"/>
      <w:szCs w:val="16"/>
      <w:lang w:val="en-GB"/>
    </w:rPr>
  </w:style>
  <w:style w:type="character" w:customStyle="1" w:styleId="CommentTextChar">
    <w:name w:val="Comment Text Char"/>
    <w:rsid w:val="00944CCB"/>
    <w:rPr>
      <w:rFonts w:cs="Times New Roman"/>
      <w:lang w:val="en-GB"/>
    </w:rPr>
  </w:style>
  <w:style w:type="character" w:customStyle="1" w:styleId="CommentSubjectChar">
    <w:name w:val="Comment Subject Char"/>
    <w:rsid w:val="00944CCB"/>
    <w:rPr>
      <w:rFonts w:cs="Times New Roman"/>
      <w:b/>
      <w:bCs/>
      <w:lang w:val="en-GB"/>
    </w:rPr>
  </w:style>
  <w:style w:type="character" w:customStyle="1" w:styleId="BodyTextChar">
    <w:name w:val="Body Text Char"/>
    <w:rsid w:val="00944CCB"/>
    <w:rPr>
      <w:rFonts w:cs="Times New Roman"/>
      <w:sz w:val="24"/>
      <w:szCs w:val="24"/>
      <w:lang w:val="en-GB"/>
    </w:rPr>
  </w:style>
  <w:style w:type="character" w:customStyle="1" w:styleId="11">
    <w:name w:val="Κείμενο κράτησης θέσης1"/>
    <w:rsid w:val="00944CCB"/>
    <w:rPr>
      <w:rFonts w:cs="Times New Roman"/>
      <w:color w:val="808080"/>
    </w:rPr>
  </w:style>
  <w:style w:type="character" w:customStyle="1" w:styleId="a4">
    <w:name w:val="Χαρακτήρες υποσημείωσης"/>
    <w:rsid w:val="00944CCB"/>
    <w:rPr>
      <w:rFonts w:cs="Times New Roman"/>
      <w:vertAlign w:val="superscript"/>
    </w:rPr>
  </w:style>
  <w:style w:type="character" w:customStyle="1" w:styleId="FootnoteTextChar">
    <w:name w:val="Footnote Text Char"/>
    <w:rsid w:val="00944CCB"/>
    <w:rPr>
      <w:rFonts w:ascii="Calibri" w:hAnsi="Calibri" w:cs="Times New Roman"/>
    </w:rPr>
  </w:style>
  <w:style w:type="character" w:customStyle="1" w:styleId="Heading3Char">
    <w:name w:val="Heading 3 Char"/>
    <w:rsid w:val="00944CCB"/>
    <w:rPr>
      <w:rFonts w:ascii="Arial" w:hAnsi="Arial" w:cs="Arial"/>
      <w:b/>
      <w:bCs/>
      <w:sz w:val="22"/>
      <w:szCs w:val="26"/>
      <w:lang w:val="en-GB"/>
    </w:rPr>
  </w:style>
  <w:style w:type="character" w:customStyle="1" w:styleId="Heading4Char">
    <w:name w:val="Heading 4 Char"/>
    <w:rsid w:val="00944CCB"/>
    <w:rPr>
      <w:rFonts w:ascii="Arial" w:eastAsia="Times New Roman" w:hAnsi="Arial" w:cs="Times New Roman"/>
      <w:b/>
      <w:bCs/>
      <w:sz w:val="22"/>
      <w:szCs w:val="28"/>
      <w:lang w:val="en-GB"/>
    </w:rPr>
  </w:style>
  <w:style w:type="character" w:customStyle="1" w:styleId="DocTitleChar">
    <w:name w:val="Doc Title Char"/>
    <w:basedOn w:val="Heading1Char"/>
    <w:rsid w:val="00944CCB"/>
    <w:rPr>
      <w:rFonts w:ascii="Arial" w:hAnsi="Arial" w:cs="Arial"/>
      <w:b/>
      <w:bCs/>
      <w:color w:val="333399"/>
      <w:sz w:val="28"/>
      <w:szCs w:val="32"/>
      <w:lang w:val="en-US"/>
    </w:rPr>
  </w:style>
  <w:style w:type="character" w:customStyle="1" w:styleId="Style1Char">
    <w:name w:val="Style1 Char"/>
    <w:rsid w:val="00944CCB"/>
    <w:rPr>
      <w:rFonts w:ascii="Calibri" w:hAnsi="Calibri" w:cs="Calibri"/>
      <w:b/>
      <w:bCs/>
      <w:color w:val="333399"/>
      <w:sz w:val="40"/>
      <w:szCs w:val="40"/>
      <w:lang w:val="en-US"/>
    </w:rPr>
  </w:style>
  <w:style w:type="character" w:customStyle="1" w:styleId="ContentsChar">
    <w:name w:val="Contents Char"/>
    <w:rsid w:val="00944CCB"/>
    <w:rPr>
      <w:rFonts w:ascii="Calibri" w:hAnsi="Calibri" w:cs="Calibri"/>
      <w:b/>
      <w:bCs/>
      <w:color w:val="333399"/>
      <w:sz w:val="28"/>
      <w:szCs w:val="32"/>
      <w:lang w:val="en-US"/>
    </w:rPr>
  </w:style>
  <w:style w:type="character" w:customStyle="1" w:styleId="EndnoteTextChar">
    <w:name w:val="Endnote Text Char"/>
    <w:rsid w:val="00944CCB"/>
    <w:rPr>
      <w:rFonts w:ascii="Calibri" w:hAnsi="Calibri" w:cs="Calibri"/>
      <w:lang w:val="en-GB"/>
    </w:rPr>
  </w:style>
  <w:style w:type="character" w:customStyle="1" w:styleId="a5">
    <w:name w:val="Χαρακτήρες σημείωσης τέλους"/>
    <w:rsid w:val="00944CCB"/>
    <w:rPr>
      <w:vertAlign w:val="superscript"/>
    </w:rPr>
  </w:style>
  <w:style w:type="character" w:customStyle="1" w:styleId="FootnoteReference2">
    <w:name w:val="Footnote Reference2"/>
    <w:rsid w:val="00944CCB"/>
    <w:rPr>
      <w:vertAlign w:val="superscript"/>
    </w:rPr>
  </w:style>
  <w:style w:type="character" w:customStyle="1" w:styleId="EndnoteReference1">
    <w:name w:val="Endnote Reference1"/>
    <w:rsid w:val="00944CCB"/>
    <w:rPr>
      <w:vertAlign w:val="superscript"/>
    </w:rPr>
  </w:style>
  <w:style w:type="character" w:customStyle="1" w:styleId="a6">
    <w:name w:val="Κουκκίδες"/>
    <w:rsid w:val="00944CCB"/>
    <w:rPr>
      <w:rFonts w:ascii="OpenSymbol" w:eastAsia="OpenSymbol" w:hAnsi="OpenSymbol" w:cs="OpenSymbol"/>
    </w:rPr>
  </w:style>
  <w:style w:type="character" w:styleId="a7">
    <w:name w:val="Strong"/>
    <w:uiPriority w:val="22"/>
    <w:qFormat/>
    <w:rsid w:val="00944CCB"/>
    <w:rPr>
      <w:b/>
      <w:bCs/>
    </w:rPr>
  </w:style>
  <w:style w:type="character" w:customStyle="1" w:styleId="12">
    <w:name w:val="Προεπιλεγμένη γραμματοσειρά1"/>
    <w:rsid w:val="00944CCB"/>
  </w:style>
  <w:style w:type="character" w:customStyle="1" w:styleId="a8">
    <w:name w:val="Σύμβολο υποσημείωσης"/>
    <w:rsid w:val="00944CCB"/>
    <w:rPr>
      <w:vertAlign w:val="superscript"/>
    </w:rPr>
  </w:style>
  <w:style w:type="character" w:styleId="a9">
    <w:name w:val="Emphasis"/>
    <w:qFormat/>
    <w:rsid w:val="00944CCB"/>
    <w:rPr>
      <w:i/>
      <w:iCs/>
    </w:rPr>
  </w:style>
  <w:style w:type="character" w:customStyle="1" w:styleId="aa">
    <w:name w:val="Χαρακτήρες αρίθμησης"/>
    <w:rsid w:val="00944CCB"/>
  </w:style>
  <w:style w:type="character" w:customStyle="1" w:styleId="normalwithoutspacingChar">
    <w:name w:val="normal_without_spacing Char"/>
    <w:rsid w:val="00944CCB"/>
    <w:rPr>
      <w:rFonts w:ascii="Calibri" w:hAnsi="Calibri" w:cs="Calibri"/>
      <w:sz w:val="22"/>
      <w:szCs w:val="24"/>
    </w:rPr>
  </w:style>
  <w:style w:type="character" w:customStyle="1" w:styleId="FootnoteTextChar1">
    <w:name w:val="Footnote Text Char1"/>
    <w:rsid w:val="00944CCB"/>
    <w:rPr>
      <w:rFonts w:ascii="Calibri" w:hAnsi="Calibri" w:cs="Calibri"/>
      <w:lang w:val="en-IE" w:eastAsia="zh-CN"/>
    </w:rPr>
  </w:style>
  <w:style w:type="character" w:customStyle="1" w:styleId="foothangingChar">
    <w:name w:val="foot_hanging Char"/>
    <w:rsid w:val="00944CCB"/>
    <w:rPr>
      <w:rFonts w:ascii="Calibri" w:hAnsi="Calibri" w:cs="Calibri"/>
      <w:sz w:val="18"/>
      <w:szCs w:val="18"/>
      <w:lang w:val="en-IE" w:eastAsia="zh-CN"/>
    </w:rPr>
  </w:style>
  <w:style w:type="character" w:customStyle="1" w:styleId="HTMLPreformattedChar">
    <w:name w:val="HTML Preformatted Char"/>
    <w:rsid w:val="00944CCB"/>
    <w:rPr>
      <w:rFonts w:ascii="Courier New" w:hAnsi="Courier New" w:cs="Courier New"/>
    </w:rPr>
  </w:style>
  <w:style w:type="character" w:customStyle="1" w:styleId="apple-converted-space">
    <w:name w:val="apple-converted-space"/>
    <w:basedOn w:val="WW-DefaultParagraphFont111111111111111"/>
    <w:rsid w:val="00944CCB"/>
  </w:style>
  <w:style w:type="character" w:customStyle="1" w:styleId="BodyTextIndent3Char">
    <w:name w:val="Body Text Indent 3 Char"/>
    <w:rsid w:val="00944CCB"/>
    <w:rPr>
      <w:rFonts w:ascii="Calibri" w:hAnsi="Calibri" w:cs="Calibri"/>
      <w:sz w:val="16"/>
      <w:szCs w:val="16"/>
      <w:lang w:val="en-GB"/>
    </w:rPr>
  </w:style>
  <w:style w:type="character" w:customStyle="1" w:styleId="WW-FootnoteReference">
    <w:name w:val="WW-Footnote Reference"/>
    <w:rsid w:val="00944CCB"/>
    <w:rPr>
      <w:vertAlign w:val="superscript"/>
    </w:rPr>
  </w:style>
  <w:style w:type="character" w:customStyle="1" w:styleId="WW-EndnoteReference">
    <w:name w:val="WW-Endnote Reference"/>
    <w:rsid w:val="00944CCB"/>
    <w:rPr>
      <w:vertAlign w:val="superscript"/>
    </w:rPr>
  </w:style>
  <w:style w:type="character" w:customStyle="1" w:styleId="FootnoteReference1">
    <w:name w:val="Footnote Reference1"/>
    <w:rsid w:val="00944CCB"/>
    <w:rPr>
      <w:vertAlign w:val="superscript"/>
    </w:rPr>
  </w:style>
  <w:style w:type="character" w:customStyle="1" w:styleId="FootnoteTextChar2">
    <w:name w:val="Footnote Text Char2"/>
    <w:rsid w:val="00944CCB"/>
    <w:rPr>
      <w:rFonts w:ascii="Calibri" w:hAnsi="Calibri" w:cs="Calibri"/>
      <w:sz w:val="18"/>
      <w:lang w:val="en-IE" w:eastAsia="zh-CN"/>
    </w:rPr>
  </w:style>
  <w:style w:type="character" w:customStyle="1" w:styleId="foothangingChar1">
    <w:name w:val="foot_hanging Char1"/>
    <w:rsid w:val="00944CCB"/>
    <w:rPr>
      <w:rFonts w:ascii="Calibri" w:hAnsi="Calibri" w:cs="Calibri"/>
      <w:sz w:val="18"/>
      <w:szCs w:val="18"/>
      <w:lang w:val="en-IE" w:eastAsia="zh-CN"/>
    </w:rPr>
  </w:style>
  <w:style w:type="character" w:customStyle="1" w:styleId="footersChar">
    <w:name w:val="footers Char"/>
    <w:basedOn w:val="foothangingChar1"/>
    <w:rsid w:val="00944CCB"/>
    <w:rPr>
      <w:rFonts w:ascii="Calibri" w:hAnsi="Calibri" w:cs="Calibri"/>
      <w:sz w:val="18"/>
      <w:szCs w:val="18"/>
      <w:lang w:val="en-IE" w:eastAsia="zh-CN"/>
    </w:rPr>
  </w:style>
  <w:style w:type="character" w:customStyle="1" w:styleId="CommentTextChar1">
    <w:name w:val="Comment Text Char1"/>
    <w:rsid w:val="00944CCB"/>
    <w:rPr>
      <w:rFonts w:ascii="Calibri" w:hAnsi="Calibri" w:cs="Calibri"/>
      <w:lang w:val="en-GB" w:eastAsia="zh-CN"/>
    </w:rPr>
  </w:style>
  <w:style w:type="character" w:customStyle="1" w:styleId="HTMLPreformattedChar1">
    <w:name w:val="HTML Preformatted Char1"/>
    <w:rsid w:val="00944CCB"/>
    <w:rPr>
      <w:rFonts w:ascii="Courier New" w:hAnsi="Courier New" w:cs="Courier New"/>
      <w:lang w:eastAsia="zh-CN"/>
    </w:rPr>
  </w:style>
  <w:style w:type="character" w:customStyle="1" w:styleId="BodyText3Char">
    <w:name w:val="Body Text 3 Char"/>
    <w:rsid w:val="00944CCB"/>
    <w:rPr>
      <w:rFonts w:ascii="Calibri" w:hAnsi="Calibri" w:cs="Calibri"/>
      <w:sz w:val="16"/>
      <w:szCs w:val="16"/>
      <w:lang w:val="en-GB" w:eastAsia="zh-CN"/>
    </w:rPr>
  </w:style>
  <w:style w:type="character" w:customStyle="1" w:styleId="WW-FootnoteReference1">
    <w:name w:val="WW-Footnote Reference1"/>
    <w:rsid w:val="00944CCB"/>
    <w:rPr>
      <w:vertAlign w:val="superscript"/>
    </w:rPr>
  </w:style>
  <w:style w:type="character" w:customStyle="1" w:styleId="WW-EndnoteReference1">
    <w:name w:val="WW-Endnote Reference1"/>
    <w:rsid w:val="00944CCB"/>
    <w:rPr>
      <w:vertAlign w:val="superscript"/>
    </w:rPr>
  </w:style>
  <w:style w:type="character" w:customStyle="1" w:styleId="WW-FootnoteReference2">
    <w:name w:val="WW-Footnote Reference2"/>
    <w:rsid w:val="00944CCB"/>
    <w:rPr>
      <w:vertAlign w:val="superscript"/>
    </w:rPr>
  </w:style>
  <w:style w:type="character" w:customStyle="1" w:styleId="WW-EndnoteReference2">
    <w:name w:val="WW-Endnote Reference2"/>
    <w:rsid w:val="00944CCB"/>
    <w:rPr>
      <w:vertAlign w:val="superscript"/>
    </w:rPr>
  </w:style>
  <w:style w:type="character" w:customStyle="1" w:styleId="FootnoteTextChar3">
    <w:name w:val="Footnote Text Char3"/>
    <w:rsid w:val="00944CCB"/>
    <w:rPr>
      <w:rFonts w:ascii="Calibri" w:hAnsi="Calibri" w:cs="Calibri"/>
      <w:sz w:val="18"/>
      <w:lang w:val="en-IE" w:eastAsia="zh-CN"/>
    </w:rPr>
  </w:style>
  <w:style w:type="character" w:customStyle="1" w:styleId="foothangingChar2">
    <w:name w:val="foot_hanging Char2"/>
    <w:rsid w:val="00944CCB"/>
    <w:rPr>
      <w:rFonts w:ascii="Calibri" w:hAnsi="Calibri" w:cs="Calibri"/>
      <w:sz w:val="18"/>
      <w:szCs w:val="18"/>
      <w:lang w:val="en-IE" w:eastAsia="zh-CN"/>
    </w:rPr>
  </w:style>
  <w:style w:type="character" w:customStyle="1" w:styleId="footersChar1">
    <w:name w:val="footers Char1"/>
    <w:basedOn w:val="foothangingChar2"/>
    <w:rsid w:val="00944CCB"/>
    <w:rPr>
      <w:rFonts w:ascii="Calibri" w:hAnsi="Calibri" w:cs="Calibri"/>
      <w:sz w:val="18"/>
      <w:szCs w:val="18"/>
      <w:lang w:val="en-IE" w:eastAsia="zh-CN"/>
    </w:rPr>
  </w:style>
  <w:style w:type="character" w:customStyle="1" w:styleId="foootChar">
    <w:name w:val="fooot Char"/>
    <w:basedOn w:val="footersChar1"/>
    <w:rsid w:val="00944CCB"/>
    <w:rPr>
      <w:rFonts w:ascii="Calibri" w:hAnsi="Calibri" w:cs="Calibri"/>
      <w:sz w:val="18"/>
      <w:szCs w:val="18"/>
      <w:lang w:val="en-IE" w:eastAsia="zh-CN"/>
    </w:rPr>
  </w:style>
  <w:style w:type="character" w:customStyle="1" w:styleId="13">
    <w:name w:val="Παραπομπή υποσημείωσης1"/>
    <w:rsid w:val="00944CCB"/>
    <w:rPr>
      <w:vertAlign w:val="superscript"/>
    </w:rPr>
  </w:style>
  <w:style w:type="character" w:customStyle="1" w:styleId="14">
    <w:name w:val="Παραπομπή σημείωσης τέλους1"/>
    <w:rsid w:val="00944CCB"/>
    <w:rPr>
      <w:vertAlign w:val="superscript"/>
    </w:rPr>
  </w:style>
  <w:style w:type="character" w:customStyle="1" w:styleId="Char">
    <w:name w:val="Κείμενο πλαισίου Char"/>
    <w:rsid w:val="00944CCB"/>
    <w:rPr>
      <w:rFonts w:ascii="Tahoma" w:hAnsi="Tahoma" w:cs="Tahoma"/>
      <w:sz w:val="16"/>
      <w:szCs w:val="16"/>
      <w:lang w:val="en-GB"/>
    </w:rPr>
  </w:style>
  <w:style w:type="character" w:customStyle="1" w:styleId="15">
    <w:name w:val="Παραπομπή σχολίου1"/>
    <w:rsid w:val="00944CCB"/>
    <w:rPr>
      <w:sz w:val="16"/>
      <w:szCs w:val="16"/>
    </w:rPr>
  </w:style>
  <w:style w:type="character" w:customStyle="1" w:styleId="Char0">
    <w:name w:val="Κείμενο σχολίου Char"/>
    <w:rsid w:val="00944CCB"/>
    <w:rPr>
      <w:rFonts w:ascii="Calibri" w:hAnsi="Calibri" w:cs="Calibri"/>
      <w:lang w:val="en-GB"/>
    </w:rPr>
  </w:style>
  <w:style w:type="character" w:customStyle="1" w:styleId="Char1">
    <w:name w:val="Θέμα σχολίου Char"/>
    <w:rsid w:val="00944CCB"/>
    <w:rPr>
      <w:rFonts w:ascii="Calibri" w:hAnsi="Calibri" w:cs="Calibri"/>
      <w:b/>
      <w:bCs/>
      <w:lang w:val="en-GB"/>
    </w:rPr>
  </w:style>
  <w:style w:type="character" w:customStyle="1" w:styleId="-HTMLChar">
    <w:name w:val="Προ-διαμορφωμένο HTML Char"/>
    <w:rsid w:val="00944CCB"/>
    <w:rPr>
      <w:rFonts w:ascii="Courier New" w:eastAsia="Times New Roman" w:hAnsi="Courier New" w:cs="Courier New"/>
    </w:rPr>
  </w:style>
  <w:style w:type="character" w:customStyle="1" w:styleId="WW-FootnoteReference3">
    <w:name w:val="WW-Footnote Reference3"/>
    <w:rsid w:val="00944CCB"/>
    <w:rPr>
      <w:vertAlign w:val="superscript"/>
    </w:rPr>
  </w:style>
  <w:style w:type="character" w:customStyle="1" w:styleId="WW-EndnoteReference3">
    <w:name w:val="WW-Endnote Reference3"/>
    <w:rsid w:val="00944CCB"/>
    <w:rPr>
      <w:vertAlign w:val="superscript"/>
    </w:rPr>
  </w:style>
  <w:style w:type="character" w:customStyle="1" w:styleId="WW-FootnoteReference4">
    <w:name w:val="WW-Footnote Reference4"/>
    <w:rsid w:val="00944CCB"/>
    <w:rPr>
      <w:vertAlign w:val="superscript"/>
    </w:rPr>
  </w:style>
  <w:style w:type="character" w:customStyle="1" w:styleId="WW-EndnoteReference4">
    <w:name w:val="WW-Endnote Reference4"/>
    <w:rsid w:val="00944CCB"/>
    <w:rPr>
      <w:vertAlign w:val="superscript"/>
    </w:rPr>
  </w:style>
  <w:style w:type="character" w:customStyle="1" w:styleId="WW-FootnoteReference5">
    <w:name w:val="WW-Footnote Reference5"/>
    <w:rsid w:val="00944CCB"/>
    <w:rPr>
      <w:vertAlign w:val="superscript"/>
    </w:rPr>
  </w:style>
  <w:style w:type="character" w:customStyle="1" w:styleId="WW-EndnoteReference5">
    <w:name w:val="WW-Endnote Reference5"/>
    <w:rsid w:val="00944CCB"/>
    <w:rPr>
      <w:vertAlign w:val="superscript"/>
    </w:rPr>
  </w:style>
  <w:style w:type="character" w:customStyle="1" w:styleId="WW-FootnoteReference6">
    <w:name w:val="WW-Footnote Reference6"/>
    <w:rsid w:val="00944CCB"/>
    <w:rPr>
      <w:vertAlign w:val="superscript"/>
    </w:rPr>
  </w:style>
  <w:style w:type="character" w:styleId="-0">
    <w:name w:val="FollowedHyperlink"/>
    <w:rsid w:val="00944CCB"/>
    <w:rPr>
      <w:color w:val="800000"/>
      <w:u w:val="single"/>
    </w:rPr>
  </w:style>
  <w:style w:type="character" w:customStyle="1" w:styleId="WW-EndnoteReference6">
    <w:name w:val="WW-Endnote Reference6"/>
    <w:rsid w:val="00944CCB"/>
    <w:rPr>
      <w:vertAlign w:val="superscript"/>
    </w:rPr>
  </w:style>
  <w:style w:type="character" w:customStyle="1" w:styleId="WW-FootnoteReference7">
    <w:name w:val="WW-Footnote Reference7"/>
    <w:rsid w:val="00944CCB"/>
    <w:rPr>
      <w:vertAlign w:val="superscript"/>
    </w:rPr>
  </w:style>
  <w:style w:type="character" w:customStyle="1" w:styleId="WW-EndnoteReference7">
    <w:name w:val="WW-Endnote Reference7"/>
    <w:rsid w:val="00944CCB"/>
    <w:rPr>
      <w:vertAlign w:val="superscript"/>
    </w:rPr>
  </w:style>
  <w:style w:type="character" w:customStyle="1" w:styleId="WW-FootnoteReference8">
    <w:name w:val="WW-Footnote Reference8"/>
    <w:rsid w:val="00944CCB"/>
    <w:rPr>
      <w:vertAlign w:val="superscript"/>
    </w:rPr>
  </w:style>
  <w:style w:type="character" w:customStyle="1" w:styleId="WW-EndnoteReference8">
    <w:name w:val="WW-Endnote Reference8"/>
    <w:rsid w:val="00944CCB"/>
    <w:rPr>
      <w:vertAlign w:val="superscript"/>
    </w:rPr>
  </w:style>
  <w:style w:type="character" w:customStyle="1" w:styleId="WW-FootnoteReference9">
    <w:name w:val="WW-Footnote Reference9"/>
    <w:rsid w:val="00944CCB"/>
    <w:rPr>
      <w:vertAlign w:val="superscript"/>
    </w:rPr>
  </w:style>
  <w:style w:type="character" w:customStyle="1" w:styleId="WW-EndnoteReference9">
    <w:name w:val="WW-Endnote Reference9"/>
    <w:rsid w:val="00944CCB"/>
    <w:rPr>
      <w:vertAlign w:val="superscript"/>
    </w:rPr>
  </w:style>
  <w:style w:type="character" w:customStyle="1" w:styleId="WW-FootnoteReference10">
    <w:name w:val="WW-Footnote Reference10"/>
    <w:rsid w:val="00944CCB"/>
    <w:rPr>
      <w:vertAlign w:val="superscript"/>
    </w:rPr>
  </w:style>
  <w:style w:type="character" w:customStyle="1" w:styleId="WW-EndnoteReference10">
    <w:name w:val="WW-Endnote Reference10"/>
    <w:rsid w:val="00944CCB"/>
    <w:rPr>
      <w:vertAlign w:val="superscript"/>
    </w:rPr>
  </w:style>
  <w:style w:type="character" w:customStyle="1" w:styleId="WW-FootnoteReference11">
    <w:name w:val="WW-Footnote Reference11"/>
    <w:rsid w:val="00944CCB"/>
    <w:rPr>
      <w:vertAlign w:val="superscript"/>
    </w:rPr>
  </w:style>
  <w:style w:type="character" w:customStyle="1" w:styleId="WW-EndnoteReference11">
    <w:name w:val="WW-Endnote Reference11"/>
    <w:rsid w:val="00944CCB"/>
    <w:rPr>
      <w:vertAlign w:val="superscript"/>
    </w:rPr>
  </w:style>
  <w:style w:type="character" w:customStyle="1" w:styleId="WW-FootnoteReference12">
    <w:name w:val="WW-Footnote Reference12"/>
    <w:rsid w:val="00944CCB"/>
    <w:rPr>
      <w:vertAlign w:val="superscript"/>
    </w:rPr>
  </w:style>
  <w:style w:type="character" w:customStyle="1" w:styleId="WW-EndnoteReference12">
    <w:name w:val="WW-Endnote Reference12"/>
    <w:rsid w:val="00944CCB"/>
    <w:rPr>
      <w:vertAlign w:val="superscript"/>
    </w:rPr>
  </w:style>
  <w:style w:type="character" w:customStyle="1" w:styleId="WW-FootnoteReference13">
    <w:name w:val="WW-Footnote Reference13"/>
    <w:rsid w:val="00944CCB"/>
    <w:rPr>
      <w:vertAlign w:val="superscript"/>
    </w:rPr>
  </w:style>
  <w:style w:type="character" w:customStyle="1" w:styleId="WW-EndnoteReference13">
    <w:name w:val="WW-Endnote Reference13"/>
    <w:rsid w:val="00944CCB"/>
    <w:rPr>
      <w:vertAlign w:val="superscript"/>
    </w:rPr>
  </w:style>
  <w:style w:type="character" w:customStyle="1" w:styleId="22">
    <w:name w:val="Παραπομπή υποσημείωσης2"/>
    <w:rsid w:val="00944CCB"/>
    <w:rPr>
      <w:vertAlign w:val="superscript"/>
    </w:rPr>
  </w:style>
  <w:style w:type="character" w:customStyle="1" w:styleId="23">
    <w:name w:val="Παραπομπή σημείωσης τέλους2"/>
    <w:rsid w:val="00944CCB"/>
    <w:rPr>
      <w:vertAlign w:val="superscript"/>
    </w:rPr>
  </w:style>
  <w:style w:type="character" w:customStyle="1" w:styleId="24">
    <w:name w:val="Παραπομπή υποσημείωσης2"/>
    <w:rsid w:val="00944CCB"/>
    <w:rPr>
      <w:vertAlign w:val="superscript"/>
    </w:rPr>
  </w:style>
  <w:style w:type="character" w:customStyle="1" w:styleId="25">
    <w:name w:val="Παραπομπή σημείωσης τέλους2"/>
    <w:rsid w:val="00944CCB"/>
    <w:rPr>
      <w:vertAlign w:val="superscript"/>
    </w:rPr>
  </w:style>
  <w:style w:type="character" w:customStyle="1" w:styleId="WW-FootnoteReference14">
    <w:name w:val="WW-Footnote Reference14"/>
    <w:rsid w:val="00944CCB"/>
    <w:rPr>
      <w:vertAlign w:val="superscript"/>
    </w:rPr>
  </w:style>
  <w:style w:type="character" w:customStyle="1" w:styleId="WW-EndnoteReference14">
    <w:name w:val="WW-Endnote Reference14"/>
    <w:rsid w:val="00944CCB"/>
    <w:rPr>
      <w:vertAlign w:val="superscript"/>
    </w:rPr>
  </w:style>
  <w:style w:type="character" w:customStyle="1" w:styleId="WW-FootnoteReference15">
    <w:name w:val="WW-Footnote Reference15"/>
    <w:rsid w:val="00944CCB"/>
    <w:rPr>
      <w:vertAlign w:val="superscript"/>
    </w:rPr>
  </w:style>
  <w:style w:type="character" w:customStyle="1" w:styleId="WW-EndnoteReference15">
    <w:name w:val="WW-Endnote Reference15"/>
    <w:rsid w:val="00944CCB"/>
    <w:rPr>
      <w:vertAlign w:val="superscript"/>
    </w:rPr>
  </w:style>
  <w:style w:type="character" w:styleId="ab">
    <w:name w:val="footnote reference"/>
    <w:rsid w:val="00944CCB"/>
    <w:rPr>
      <w:vertAlign w:val="superscript"/>
    </w:rPr>
  </w:style>
  <w:style w:type="character" w:styleId="ac">
    <w:name w:val="endnote reference"/>
    <w:rsid w:val="00944CCB"/>
    <w:rPr>
      <w:vertAlign w:val="superscript"/>
    </w:rPr>
  </w:style>
  <w:style w:type="paragraph" w:customStyle="1" w:styleId="ad">
    <w:name w:val="Επικεφαλίδα"/>
    <w:basedOn w:val="a"/>
    <w:next w:val="ae"/>
    <w:rsid w:val="00944CCB"/>
    <w:pPr>
      <w:keepNext/>
      <w:spacing w:before="240"/>
    </w:pPr>
    <w:rPr>
      <w:rFonts w:ascii="Liberation Sans" w:eastAsia="Microsoft YaHei" w:hAnsi="Liberation Sans" w:cs="Mangal"/>
      <w:sz w:val="28"/>
      <w:szCs w:val="28"/>
    </w:rPr>
  </w:style>
  <w:style w:type="paragraph" w:styleId="ae">
    <w:name w:val="Body Text"/>
    <w:basedOn w:val="a"/>
    <w:rsid w:val="00944CCB"/>
    <w:pPr>
      <w:spacing w:after="240"/>
    </w:pPr>
  </w:style>
  <w:style w:type="paragraph" w:styleId="af">
    <w:name w:val="List"/>
    <w:basedOn w:val="ae"/>
    <w:rsid w:val="00944CCB"/>
    <w:rPr>
      <w:rFonts w:cs="Mangal"/>
    </w:rPr>
  </w:style>
  <w:style w:type="paragraph" w:styleId="af0">
    <w:name w:val="caption"/>
    <w:basedOn w:val="a"/>
    <w:qFormat/>
    <w:rsid w:val="00944CCB"/>
    <w:pPr>
      <w:suppressLineNumbers/>
      <w:spacing w:before="120"/>
    </w:pPr>
    <w:rPr>
      <w:rFonts w:cs="Mangal"/>
      <w:i/>
      <w:iCs/>
      <w:sz w:val="24"/>
    </w:rPr>
  </w:style>
  <w:style w:type="paragraph" w:customStyle="1" w:styleId="af1">
    <w:name w:val="Ευρετήριο"/>
    <w:basedOn w:val="a"/>
    <w:rsid w:val="00944CCB"/>
    <w:pPr>
      <w:suppressLineNumbers/>
    </w:pPr>
    <w:rPr>
      <w:rFonts w:cs="Mangal"/>
    </w:rPr>
  </w:style>
  <w:style w:type="paragraph" w:customStyle="1" w:styleId="16">
    <w:name w:val="Λεζάντα1"/>
    <w:basedOn w:val="a"/>
    <w:rsid w:val="00944CCB"/>
    <w:pPr>
      <w:suppressLineNumbers/>
      <w:spacing w:before="120"/>
    </w:pPr>
    <w:rPr>
      <w:rFonts w:cs="Mangal"/>
      <w:i/>
      <w:iCs/>
      <w:sz w:val="24"/>
    </w:rPr>
  </w:style>
  <w:style w:type="paragraph" w:customStyle="1" w:styleId="WW-Caption">
    <w:name w:val="WW-Caption"/>
    <w:basedOn w:val="a"/>
    <w:rsid w:val="00944CCB"/>
    <w:pPr>
      <w:suppressLineNumbers/>
      <w:spacing w:before="120"/>
    </w:pPr>
    <w:rPr>
      <w:rFonts w:cs="Mangal"/>
      <w:i/>
      <w:iCs/>
      <w:sz w:val="24"/>
    </w:rPr>
  </w:style>
  <w:style w:type="paragraph" w:customStyle="1" w:styleId="26">
    <w:name w:val="Λεζάντα2"/>
    <w:basedOn w:val="a"/>
    <w:rsid w:val="00944CCB"/>
    <w:pPr>
      <w:suppressLineNumbers/>
      <w:spacing w:before="120"/>
    </w:pPr>
    <w:rPr>
      <w:rFonts w:cs="Mangal"/>
      <w:i/>
      <w:iCs/>
      <w:sz w:val="24"/>
    </w:rPr>
  </w:style>
  <w:style w:type="paragraph" w:customStyle="1" w:styleId="Caption1">
    <w:name w:val="Caption1"/>
    <w:basedOn w:val="a"/>
    <w:rsid w:val="00944CCB"/>
    <w:pPr>
      <w:suppressLineNumbers/>
      <w:spacing w:before="120"/>
    </w:pPr>
    <w:rPr>
      <w:rFonts w:cs="Mangal"/>
      <w:i/>
      <w:iCs/>
      <w:sz w:val="24"/>
    </w:rPr>
  </w:style>
  <w:style w:type="paragraph" w:customStyle="1" w:styleId="WW-Caption1">
    <w:name w:val="WW-Caption1"/>
    <w:basedOn w:val="a"/>
    <w:rsid w:val="00944CCB"/>
    <w:pPr>
      <w:suppressLineNumbers/>
      <w:spacing w:before="120"/>
    </w:pPr>
    <w:rPr>
      <w:rFonts w:cs="Mangal"/>
      <w:i/>
      <w:iCs/>
      <w:sz w:val="24"/>
    </w:rPr>
  </w:style>
  <w:style w:type="paragraph" w:customStyle="1" w:styleId="WW-Caption11">
    <w:name w:val="WW-Caption11"/>
    <w:basedOn w:val="a"/>
    <w:rsid w:val="00944CCB"/>
    <w:pPr>
      <w:suppressLineNumbers/>
      <w:spacing w:before="120"/>
    </w:pPr>
    <w:rPr>
      <w:rFonts w:cs="Mangal"/>
      <w:i/>
      <w:iCs/>
      <w:sz w:val="24"/>
    </w:rPr>
  </w:style>
  <w:style w:type="paragraph" w:customStyle="1" w:styleId="WW-Caption111">
    <w:name w:val="WW-Caption111"/>
    <w:basedOn w:val="a"/>
    <w:rsid w:val="00944CCB"/>
    <w:pPr>
      <w:suppressLineNumbers/>
      <w:spacing w:before="120"/>
    </w:pPr>
    <w:rPr>
      <w:rFonts w:cs="Mangal"/>
      <w:i/>
      <w:iCs/>
      <w:sz w:val="24"/>
    </w:rPr>
  </w:style>
  <w:style w:type="paragraph" w:customStyle="1" w:styleId="WW-Caption1111">
    <w:name w:val="WW-Caption1111"/>
    <w:basedOn w:val="a"/>
    <w:rsid w:val="00944CCB"/>
    <w:pPr>
      <w:suppressLineNumbers/>
      <w:spacing w:before="120"/>
    </w:pPr>
    <w:rPr>
      <w:rFonts w:cs="Mangal"/>
      <w:i/>
      <w:iCs/>
      <w:sz w:val="24"/>
    </w:rPr>
  </w:style>
  <w:style w:type="paragraph" w:customStyle="1" w:styleId="WW-Caption11111">
    <w:name w:val="WW-Caption11111"/>
    <w:basedOn w:val="a"/>
    <w:rsid w:val="00944CCB"/>
    <w:pPr>
      <w:suppressLineNumbers/>
      <w:spacing w:before="120"/>
    </w:pPr>
    <w:rPr>
      <w:rFonts w:cs="Mangal"/>
      <w:i/>
      <w:iCs/>
      <w:sz w:val="24"/>
    </w:rPr>
  </w:style>
  <w:style w:type="paragraph" w:customStyle="1" w:styleId="WW-Caption111111">
    <w:name w:val="WW-Caption111111"/>
    <w:basedOn w:val="a"/>
    <w:rsid w:val="00944CCB"/>
    <w:pPr>
      <w:suppressLineNumbers/>
      <w:spacing w:before="120"/>
    </w:pPr>
    <w:rPr>
      <w:rFonts w:cs="Mangal"/>
      <w:i/>
      <w:iCs/>
      <w:sz w:val="24"/>
    </w:rPr>
  </w:style>
  <w:style w:type="paragraph" w:customStyle="1" w:styleId="WW-Caption1111111">
    <w:name w:val="WW-Caption1111111"/>
    <w:basedOn w:val="a"/>
    <w:rsid w:val="00944CCB"/>
    <w:pPr>
      <w:suppressLineNumbers/>
      <w:spacing w:before="120"/>
    </w:pPr>
    <w:rPr>
      <w:rFonts w:cs="Mangal"/>
      <w:i/>
      <w:iCs/>
      <w:sz w:val="24"/>
    </w:rPr>
  </w:style>
  <w:style w:type="paragraph" w:customStyle="1" w:styleId="WW-Caption11111111">
    <w:name w:val="WW-Caption11111111"/>
    <w:basedOn w:val="a"/>
    <w:rsid w:val="00944CCB"/>
    <w:pPr>
      <w:suppressLineNumbers/>
      <w:spacing w:before="120"/>
    </w:pPr>
    <w:rPr>
      <w:rFonts w:cs="Mangal"/>
      <w:i/>
      <w:iCs/>
      <w:sz w:val="24"/>
    </w:rPr>
  </w:style>
  <w:style w:type="paragraph" w:customStyle="1" w:styleId="WW-Caption111111111">
    <w:name w:val="WW-Caption111111111"/>
    <w:basedOn w:val="a"/>
    <w:rsid w:val="00944CCB"/>
    <w:pPr>
      <w:suppressLineNumbers/>
      <w:spacing w:before="120"/>
    </w:pPr>
    <w:rPr>
      <w:rFonts w:cs="Mangal"/>
      <w:i/>
      <w:iCs/>
      <w:sz w:val="24"/>
    </w:rPr>
  </w:style>
  <w:style w:type="paragraph" w:customStyle="1" w:styleId="WW-Caption1111111111">
    <w:name w:val="WW-Caption1111111111"/>
    <w:basedOn w:val="a"/>
    <w:rsid w:val="00944CCB"/>
    <w:pPr>
      <w:suppressLineNumbers/>
      <w:spacing w:before="120"/>
    </w:pPr>
    <w:rPr>
      <w:rFonts w:cs="Mangal"/>
      <w:i/>
      <w:iCs/>
      <w:sz w:val="24"/>
    </w:rPr>
  </w:style>
  <w:style w:type="paragraph" w:customStyle="1" w:styleId="WW-Caption11111111111">
    <w:name w:val="WW-Caption11111111111"/>
    <w:basedOn w:val="a"/>
    <w:rsid w:val="00944CCB"/>
    <w:pPr>
      <w:suppressLineNumbers/>
      <w:spacing w:before="120"/>
    </w:pPr>
    <w:rPr>
      <w:rFonts w:cs="Mangal"/>
      <w:i/>
      <w:iCs/>
      <w:sz w:val="24"/>
    </w:rPr>
  </w:style>
  <w:style w:type="paragraph" w:customStyle="1" w:styleId="17">
    <w:name w:val="Λεζάντα1"/>
    <w:basedOn w:val="a"/>
    <w:rsid w:val="00944CCB"/>
    <w:pPr>
      <w:suppressLineNumbers/>
      <w:spacing w:before="120"/>
    </w:pPr>
    <w:rPr>
      <w:rFonts w:cs="Mangal"/>
      <w:i/>
      <w:iCs/>
      <w:sz w:val="24"/>
    </w:rPr>
  </w:style>
  <w:style w:type="paragraph" w:customStyle="1" w:styleId="WW-Caption111111111111">
    <w:name w:val="WW-Caption111111111111"/>
    <w:basedOn w:val="a"/>
    <w:rsid w:val="00944CCB"/>
    <w:pPr>
      <w:suppressLineNumbers/>
      <w:spacing w:before="120"/>
    </w:pPr>
    <w:rPr>
      <w:rFonts w:cs="Mangal"/>
      <w:i/>
      <w:iCs/>
      <w:sz w:val="24"/>
    </w:rPr>
  </w:style>
  <w:style w:type="paragraph" w:customStyle="1" w:styleId="WW-Caption1111111111111">
    <w:name w:val="WW-Caption1111111111111"/>
    <w:basedOn w:val="a"/>
    <w:rsid w:val="00944CCB"/>
    <w:pPr>
      <w:suppressLineNumbers/>
      <w:spacing w:before="120"/>
    </w:pPr>
    <w:rPr>
      <w:rFonts w:cs="Mangal"/>
      <w:i/>
      <w:iCs/>
      <w:sz w:val="24"/>
    </w:rPr>
  </w:style>
  <w:style w:type="paragraph" w:customStyle="1" w:styleId="WW-Caption11111111111111">
    <w:name w:val="WW-Caption11111111111111"/>
    <w:basedOn w:val="a"/>
    <w:rsid w:val="00944CCB"/>
    <w:pPr>
      <w:suppressLineNumbers/>
      <w:spacing w:before="120"/>
    </w:pPr>
    <w:rPr>
      <w:rFonts w:cs="Mangal"/>
      <w:i/>
      <w:iCs/>
      <w:sz w:val="24"/>
    </w:rPr>
  </w:style>
  <w:style w:type="paragraph" w:customStyle="1" w:styleId="WW-Caption111111111111111">
    <w:name w:val="WW-Caption111111111111111"/>
    <w:basedOn w:val="a"/>
    <w:rsid w:val="00944CCB"/>
    <w:pPr>
      <w:suppressLineNumbers/>
      <w:spacing w:before="120"/>
    </w:pPr>
    <w:rPr>
      <w:rFonts w:cs="Mangal"/>
      <w:i/>
      <w:iCs/>
      <w:sz w:val="24"/>
    </w:rPr>
  </w:style>
  <w:style w:type="paragraph" w:customStyle="1" w:styleId="Bullet">
    <w:name w:val="Bullet"/>
    <w:basedOn w:val="a"/>
    <w:rsid w:val="00944CCB"/>
    <w:pPr>
      <w:numPr>
        <w:numId w:val="5"/>
      </w:numPr>
      <w:spacing w:after="100"/>
    </w:pPr>
    <w:rPr>
      <w:rFonts w:eastAsia="MS Mincho"/>
      <w:lang w:val="en-US" w:eastAsia="ja-JP"/>
    </w:rPr>
  </w:style>
  <w:style w:type="paragraph" w:customStyle="1" w:styleId="18">
    <w:name w:val="Ημερομηνία1"/>
    <w:basedOn w:val="a"/>
    <w:next w:val="a"/>
    <w:rsid w:val="00944CCB"/>
    <w:pPr>
      <w:spacing w:after="100"/>
    </w:pPr>
    <w:rPr>
      <w:rFonts w:eastAsia="MS Mincho"/>
      <w:lang w:val="en-US" w:eastAsia="ja-JP"/>
    </w:rPr>
  </w:style>
  <w:style w:type="paragraph" w:customStyle="1" w:styleId="DocTitle">
    <w:name w:val="Doc Title"/>
    <w:basedOn w:val="1"/>
    <w:rsid w:val="00944CCB"/>
  </w:style>
  <w:style w:type="paragraph" w:customStyle="1" w:styleId="inserttext">
    <w:name w:val="insert text"/>
    <w:basedOn w:val="a"/>
    <w:rsid w:val="00944CCB"/>
    <w:pPr>
      <w:spacing w:after="100"/>
      <w:ind w:left="794"/>
    </w:pPr>
    <w:rPr>
      <w:rFonts w:eastAsia="MS Mincho"/>
      <w:lang w:val="en-US" w:eastAsia="ja-JP"/>
    </w:rPr>
  </w:style>
  <w:style w:type="paragraph" w:styleId="af2">
    <w:name w:val="footer"/>
    <w:basedOn w:val="a"/>
    <w:rsid w:val="00944CCB"/>
    <w:pPr>
      <w:spacing w:after="100"/>
    </w:pPr>
    <w:rPr>
      <w:rFonts w:eastAsia="MS Mincho"/>
      <w:lang w:val="en-US" w:eastAsia="ja-JP"/>
    </w:rPr>
  </w:style>
  <w:style w:type="paragraph" w:styleId="af3">
    <w:name w:val="header"/>
    <w:basedOn w:val="a"/>
    <w:rsid w:val="00944CCB"/>
  </w:style>
  <w:style w:type="paragraph" w:customStyle="1" w:styleId="19">
    <w:name w:val="Κείμενο πλαισίου1"/>
    <w:basedOn w:val="a"/>
    <w:rsid w:val="00944CCB"/>
    <w:rPr>
      <w:rFonts w:ascii="Tahoma" w:hAnsi="Tahoma" w:cs="Tahoma"/>
      <w:sz w:val="16"/>
      <w:szCs w:val="16"/>
    </w:rPr>
  </w:style>
  <w:style w:type="paragraph" w:customStyle="1" w:styleId="CommentText">
    <w:name w:val="Comment Text"/>
    <w:basedOn w:val="a"/>
    <w:rsid w:val="00944CCB"/>
    <w:rPr>
      <w:sz w:val="20"/>
      <w:szCs w:val="20"/>
    </w:rPr>
  </w:style>
  <w:style w:type="paragraph" w:customStyle="1" w:styleId="CommentSubject">
    <w:name w:val="Comment Subject"/>
    <w:basedOn w:val="CommentText"/>
    <w:next w:val="CommentText"/>
    <w:rsid w:val="00944CCB"/>
    <w:rPr>
      <w:b/>
      <w:bCs/>
    </w:rPr>
  </w:style>
  <w:style w:type="paragraph" w:customStyle="1" w:styleId="1a">
    <w:name w:val="Αναθεώρηση1"/>
    <w:rsid w:val="00944CCB"/>
    <w:pPr>
      <w:suppressAutoHyphens/>
    </w:pPr>
    <w:rPr>
      <w:sz w:val="24"/>
      <w:szCs w:val="24"/>
      <w:lang w:val="en-GB" w:eastAsia="zh-CN"/>
    </w:rPr>
  </w:style>
  <w:style w:type="paragraph" w:customStyle="1" w:styleId="western">
    <w:name w:val="western"/>
    <w:basedOn w:val="a"/>
    <w:rsid w:val="00944CCB"/>
    <w:pPr>
      <w:spacing w:before="280" w:after="200"/>
    </w:pPr>
    <w:rPr>
      <w:rFonts w:ascii="Arial Unicode MS" w:eastAsia="Arial Unicode MS" w:hAnsi="Arial Unicode MS" w:cs="Arial Unicode MS"/>
    </w:rPr>
  </w:style>
  <w:style w:type="paragraph" w:customStyle="1" w:styleId="1b">
    <w:name w:val="Παράγραφος λίστας1"/>
    <w:basedOn w:val="a"/>
    <w:rsid w:val="00944CCB"/>
    <w:pPr>
      <w:spacing w:after="200"/>
      <w:ind w:left="720"/>
      <w:contextualSpacing/>
    </w:pPr>
  </w:style>
  <w:style w:type="paragraph" w:styleId="af4">
    <w:name w:val="footnote text"/>
    <w:basedOn w:val="a"/>
    <w:link w:val="Char2"/>
    <w:uiPriority w:val="99"/>
    <w:rsid w:val="00944CCB"/>
    <w:pPr>
      <w:spacing w:after="0"/>
      <w:ind w:left="425" w:hanging="425"/>
    </w:pPr>
    <w:rPr>
      <w:sz w:val="18"/>
      <w:szCs w:val="20"/>
      <w:lang w:val="en-IE"/>
    </w:rPr>
  </w:style>
  <w:style w:type="paragraph" w:styleId="1c">
    <w:name w:val="toc 1"/>
    <w:basedOn w:val="a"/>
    <w:next w:val="a"/>
    <w:uiPriority w:val="39"/>
    <w:rsid w:val="00944CCB"/>
    <w:pPr>
      <w:spacing w:before="120"/>
      <w:jc w:val="left"/>
    </w:pPr>
    <w:rPr>
      <w:b/>
      <w:bCs/>
      <w:caps/>
      <w:sz w:val="20"/>
      <w:szCs w:val="20"/>
    </w:rPr>
  </w:style>
  <w:style w:type="paragraph" w:styleId="27">
    <w:name w:val="toc 2"/>
    <w:basedOn w:val="a"/>
    <w:next w:val="a"/>
    <w:uiPriority w:val="39"/>
    <w:rsid w:val="00944CCB"/>
    <w:pPr>
      <w:spacing w:after="0"/>
      <w:ind w:left="220"/>
      <w:jc w:val="left"/>
    </w:pPr>
    <w:rPr>
      <w:smallCaps/>
      <w:sz w:val="20"/>
      <w:szCs w:val="20"/>
    </w:rPr>
  </w:style>
  <w:style w:type="paragraph" w:styleId="31">
    <w:name w:val="toc 3"/>
    <w:basedOn w:val="a"/>
    <w:next w:val="a"/>
    <w:uiPriority w:val="39"/>
    <w:rsid w:val="00944CCB"/>
    <w:pPr>
      <w:spacing w:after="0"/>
      <w:ind w:left="440"/>
      <w:jc w:val="left"/>
    </w:pPr>
    <w:rPr>
      <w:i/>
      <w:iCs/>
      <w:sz w:val="20"/>
      <w:szCs w:val="20"/>
    </w:rPr>
  </w:style>
  <w:style w:type="paragraph" w:styleId="40">
    <w:name w:val="toc 4"/>
    <w:basedOn w:val="a"/>
    <w:next w:val="a"/>
    <w:uiPriority w:val="39"/>
    <w:rsid w:val="00944CCB"/>
    <w:pPr>
      <w:spacing w:after="0"/>
      <w:ind w:left="660"/>
      <w:jc w:val="left"/>
    </w:pPr>
    <w:rPr>
      <w:sz w:val="18"/>
      <w:szCs w:val="18"/>
    </w:rPr>
  </w:style>
  <w:style w:type="paragraph" w:styleId="50">
    <w:name w:val="toc 5"/>
    <w:basedOn w:val="a"/>
    <w:next w:val="a"/>
    <w:uiPriority w:val="39"/>
    <w:rsid w:val="00944CCB"/>
    <w:pPr>
      <w:spacing w:after="0"/>
      <w:ind w:left="880"/>
      <w:jc w:val="left"/>
    </w:pPr>
    <w:rPr>
      <w:sz w:val="18"/>
      <w:szCs w:val="18"/>
    </w:rPr>
  </w:style>
  <w:style w:type="paragraph" w:styleId="6">
    <w:name w:val="toc 6"/>
    <w:basedOn w:val="a"/>
    <w:next w:val="a"/>
    <w:uiPriority w:val="39"/>
    <w:rsid w:val="00944CCB"/>
    <w:pPr>
      <w:spacing w:after="0"/>
      <w:ind w:left="1100"/>
      <w:jc w:val="left"/>
    </w:pPr>
    <w:rPr>
      <w:sz w:val="18"/>
      <w:szCs w:val="18"/>
    </w:rPr>
  </w:style>
  <w:style w:type="paragraph" w:styleId="7">
    <w:name w:val="toc 7"/>
    <w:basedOn w:val="a"/>
    <w:next w:val="a"/>
    <w:uiPriority w:val="39"/>
    <w:rsid w:val="00944CCB"/>
    <w:pPr>
      <w:spacing w:after="0"/>
      <w:ind w:left="1320"/>
      <w:jc w:val="left"/>
    </w:pPr>
    <w:rPr>
      <w:sz w:val="18"/>
      <w:szCs w:val="18"/>
    </w:rPr>
  </w:style>
  <w:style w:type="paragraph" w:styleId="8">
    <w:name w:val="toc 8"/>
    <w:basedOn w:val="a"/>
    <w:next w:val="a"/>
    <w:uiPriority w:val="39"/>
    <w:rsid w:val="00944CCB"/>
    <w:pPr>
      <w:spacing w:after="0"/>
      <w:ind w:left="1540"/>
      <w:jc w:val="left"/>
    </w:pPr>
    <w:rPr>
      <w:sz w:val="18"/>
      <w:szCs w:val="18"/>
    </w:rPr>
  </w:style>
  <w:style w:type="paragraph" w:styleId="9">
    <w:name w:val="toc 9"/>
    <w:basedOn w:val="a"/>
    <w:next w:val="a"/>
    <w:uiPriority w:val="39"/>
    <w:rsid w:val="00944CCB"/>
    <w:pPr>
      <w:spacing w:after="0"/>
      <w:ind w:left="1760"/>
      <w:jc w:val="left"/>
    </w:pPr>
    <w:rPr>
      <w:sz w:val="18"/>
      <w:szCs w:val="18"/>
    </w:rPr>
  </w:style>
  <w:style w:type="paragraph" w:customStyle="1" w:styleId="Style1">
    <w:name w:val="Style1"/>
    <w:basedOn w:val="DocTitle"/>
    <w:rsid w:val="00944CC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944CCB"/>
    <w:rPr>
      <w:rFonts w:ascii="Calibri" w:hAnsi="Calibri" w:cs="Calibri"/>
      <w:lang w:val="el-GR"/>
    </w:rPr>
  </w:style>
  <w:style w:type="paragraph" w:styleId="af5">
    <w:name w:val="endnote text"/>
    <w:basedOn w:val="a"/>
    <w:link w:val="Char3"/>
    <w:rsid w:val="00944CCB"/>
    <w:rPr>
      <w:sz w:val="20"/>
      <w:szCs w:val="20"/>
    </w:rPr>
  </w:style>
  <w:style w:type="paragraph" w:customStyle="1" w:styleId="Default">
    <w:name w:val="Default"/>
    <w:rsid w:val="00944CC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944CCB"/>
  </w:style>
  <w:style w:type="paragraph" w:styleId="af7">
    <w:name w:val="Body Text Indent"/>
    <w:basedOn w:val="a"/>
    <w:rsid w:val="00944CCB"/>
    <w:pPr>
      <w:ind w:firstLine="1134"/>
    </w:pPr>
    <w:rPr>
      <w:rFonts w:ascii="Arial" w:hAnsi="Arial" w:cs="Arial"/>
    </w:rPr>
  </w:style>
  <w:style w:type="paragraph" w:customStyle="1" w:styleId="normalwithoutspacing">
    <w:name w:val="normal_without_spacing"/>
    <w:basedOn w:val="a"/>
    <w:rsid w:val="00944CCB"/>
    <w:pPr>
      <w:spacing w:after="60"/>
    </w:pPr>
    <w:rPr>
      <w:lang w:val="el-GR"/>
    </w:rPr>
  </w:style>
  <w:style w:type="paragraph" w:customStyle="1" w:styleId="foothanging">
    <w:name w:val="foot_hanging"/>
    <w:basedOn w:val="af4"/>
    <w:rsid w:val="00944CCB"/>
    <w:pPr>
      <w:ind w:left="426" w:hanging="426"/>
    </w:pPr>
    <w:rPr>
      <w:szCs w:val="18"/>
    </w:rPr>
  </w:style>
  <w:style w:type="paragraph" w:customStyle="1" w:styleId="-HTML1">
    <w:name w:val="Προ-διαμορφωμένο HTML1"/>
    <w:basedOn w:val="a"/>
    <w:rsid w:val="00944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944CC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944CCB"/>
    <w:pPr>
      <w:suppressAutoHyphens w:val="0"/>
      <w:spacing w:line="312" w:lineRule="auto"/>
      <w:ind w:left="283"/>
    </w:pPr>
    <w:rPr>
      <w:rFonts w:cs="Times New Roman"/>
      <w:sz w:val="16"/>
      <w:szCs w:val="16"/>
    </w:rPr>
  </w:style>
  <w:style w:type="paragraph" w:customStyle="1" w:styleId="1d">
    <w:name w:val="Χωρίς διάστιχο1"/>
    <w:rsid w:val="00944CC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944CCB"/>
    <w:pPr>
      <w:suppressLineNumbers/>
    </w:pPr>
  </w:style>
  <w:style w:type="paragraph" w:customStyle="1" w:styleId="af9">
    <w:name w:val="Επικεφαλίδα πίνακα"/>
    <w:basedOn w:val="af8"/>
    <w:rsid w:val="00944CCB"/>
    <w:pPr>
      <w:jc w:val="center"/>
    </w:pPr>
    <w:rPr>
      <w:b/>
      <w:bCs/>
    </w:rPr>
  </w:style>
  <w:style w:type="paragraph" w:customStyle="1" w:styleId="footers">
    <w:name w:val="footers"/>
    <w:basedOn w:val="foothanging"/>
    <w:rsid w:val="00944CCB"/>
  </w:style>
  <w:style w:type="paragraph" w:customStyle="1" w:styleId="Standard">
    <w:name w:val="Standard"/>
    <w:rsid w:val="00944CC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944CCB"/>
    <w:pPr>
      <w:spacing w:after="120"/>
    </w:pPr>
  </w:style>
  <w:style w:type="paragraph" w:customStyle="1" w:styleId="Footnote">
    <w:name w:val="Footnote"/>
    <w:basedOn w:val="Standard"/>
    <w:rsid w:val="00944CCB"/>
    <w:pPr>
      <w:suppressLineNumbers/>
      <w:ind w:left="283" w:hanging="283"/>
    </w:pPr>
    <w:rPr>
      <w:sz w:val="20"/>
      <w:szCs w:val="20"/>
    </w:rPr>
  </w:style>
  <w:style w:type="paragraph" w:customStyle="1" w:styleId="311">
    <w:name w:val="Σώμα κείμενου 31"/>
    <w:basedOn w:val="a"/>
    <w:rsid w:val="00944CCB"/>
    <w:rPr>
      <w:sz w:val="16"/>
      <w:szCs w:val="16"/>
    </w:rPr>
  </w:style>
  <w:style w:type="paragraph" w:customStyle="1" w:styleId="fooot">
    <w:name w:val="fooot"/>
    <w:basedOn w:val="footers"/>
    <w:rsid w:val="00944CCB"/>
  </w:style>
  <w:style w:type="paragraph" w:styleId="afa">
    <w:name w:val="Balloon Text"/>
    <w:basedOn w:val="a"/>
    <w:rsid w:val="00944CCB"/>
    <w:pPr>
      <w:spacing w:after="0"/>
    </w:pPr>
    <w:rPr>
      <w:rFonts w:ascii="Tahoma" w:hAnsi="Tahoma" w:cs="Tahoma"/>
      <w:sz w:val="16"/>
      <w:szCs w:val="16"/>
    </w:rPr>
  </w:style>
  <w:style w:type="paragraph" w:customStyle="1" w:styleId="1e">
    <w:name w:val="Κείμενο σχολίου1"/>
    <w:basedOn w:val="a"/>
    <w:rsid w:val="00944CCB"/>
    <w:rPr>
      <w:sz w:val="20"/>
      <w:szCs w:val="20"/>
    </w:rPr>
  </w:style>
  <w:style w:type="paragraph" w:styleId="afb">
    <w:name w:val="annotation subject"/>
    <w:basedOn w:val="1e"/>
    <w:next w:val="1e"/>
    <w:rsid w:val="00944CCB"/>
    <w:rPr>
      <w:b/>
      <w:bCs/>
    </w:rPr>
  </w:style>
  <w:style w:type="paragraph" w:styleId="-HTML">
    <w:name w:val="HTML Preformatted"/>
    <w:basedOn w:val="a"/>
    <w:uiPriority w:val="99"/>
    <w:rsid w:val="00944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944CCB"/>
    <w:pPr>
      <w:suppressAutoHyphens/>
    </w:pPr>
    <w:rPr>
      <w:rFonts w:ascii="Calibri" w:hAnsi="Calibri" w:cs="Calibri"/>
      <w:sz w:val="22"/>
      <w:szCs w:val="24"/>
      <w:lang w:val="en-GB" w:eastAsia="zh-CN"/>
    </w:rPr>
  </w:style>
  <w:style w:type="paragraph" w:customStyle="1" w:styleId="21">
    <w:name w:val="Λίστα με κουκκίδες 21"/>
    <w:basedOn w:val="a"/>
    <w:rsid w:val="00944CCB"/>
    <w:pPr>
      <w:numPr>
        <w:numId w:val="3"/>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944CCB"/>
    <w:pPr>
      <w:tabs>
        <w:tab w:val="right" w:leader="dot" w:pos="7091"/>
      </w:tabs>
      <w:ind w:left="2547"/>
    </w:pPr>
  </w:style>
  <w:style w:type="paragraph" w:customStyle="1" w:styleId="afd">
    <w:name w:val="Οριζόντια γραμμή"/>
    <w:basedOn w:val="a"/>
    <w:next w:val="ae"/>
    <w:rsid w:val="00944CCB"/>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0244AB"/>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3">
    <w:name w:val="Κείμενο σημείωσης τέλους Char"/>
    <w:link w:val="af5"/>
    <w:rsid w:val="000244AB"/>
    <w:rPr>
      <w:rFonts w:ascii="Calibri" w:hAnsi="Calibri" w:cs="Calibri"/>
      <w:lang w:val="en-GB" w:eastAsia="zh-CN"/>
    </w:rPr>
  </w:style>
  <w:style w:type="paragraph" w:styleId="Web">
    <w:name w:val="Normal (Web)"/>
    <w:basedOn w:val="a"/>
    <w:uiPriority w:val="99"/>
    <w:semiHidden/>
    <w:unhideWhenUsed/>
    <w:rsid w:val="0098766F"/>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e">
    <w:name w:val="List Paragraph"/>
    <w:basedOn w:val="a"/>
    <w:uiPriority w:val="34"/>
    <w:qFormat/>
    <w:rsid w:val="00202220"/>
    <w:pPr>
      <w:ind w:left="720"/>
      <w:contextualSpacing/>
    </w:pPr>
  </w:style>
  <w:style w:type="character" w:customStyle="1" w:styleId="Char2">
    <w:name w:val="Κείμενο υποσημείωσης Char"/>
    <w:basedOn w:val="a0"/>
    <w:link w:val="af4"/>
    <w:uiPriority w:val="99"/>
    <w:rsid w:val="00872D3D"/>
    <w:rPr>
      <w:rFonts w:ascii="Calibri" w:hAnsi="Calibri" w:cs="Calibri"/>
      <w:sz w:val="18"/>
      <w:lang w:val="en-IE" w:eastAsia="zh-CN"/>
    </w:rPr>
  </w:style>
  <w:style w:type="character" w:customStyle="1" w:styleId="WW-FootnoteReference19">
    <w:name w:val="WW-Footnote Reference19"/>
    <w:rsid w:val="006A5708"/>
    <w:rPr>
      <w:vertAlign w:val="superscript"/>
    </w:rPr>
  </w:style>
  <w:style w:type="character" w:customStyle="1" w:styleId="1f">
    <w:name w:val="Ανεπίλυτη αναφορά1"/>
    <w:basedOn w:val="a0"/>
    <w:uiPriority w:val="99"/>
    <w:semiHidden/>
    <w:unhideWhenUsed/>
    <w:rsid w:val="00A6351A"/>
    <w:rPr>
      <w:color w:val="605E5C"/>
      <w:shd w:val="clear" w:color="auto" w:fill="E1DFDD"/>
    </w:rPr>
  </w:style>
  <w:style w:type="paragraph" w:styleId="aff">
    <w:name w:val="TOC Heading"/>
    <w:basedOn w:val="1"/>
    <w:next w:val="a"/>
    <w:uiPriority w:val="39"/>
    <w:unhideWhenUsed/>
    <w:qFormat/>
    <w:rsid w:val="00983D05"/>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sz w:val="32"/>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438119">
      <w:bodyDiv w:val="1"/>
      <w:marLeft w:val="0"/>
      <w:marRight w:val="0"/>
      <w:marTop w:val="0"/>
      <w:marBottom w:val="0"/>
      <w:divBdr>
        <w:top w:val="none" w:sz="0" w:space="0" w:color="auto"/>
        <w:left w:val="none" w:sz="0" w:space="0" w:color="auto"/>
        <w:bottom w:val="none" w:sz="0" w:space="0" w:color="auto"/>
        <w:right w:val="none" w:sz="0" w:space="0" w:color="auto"/>
      </w:divBdr>
    </w:div>
    <w:div w:id="212750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adhsy.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ityofxanthi.gr/" TargetMode="External"/><Relationship Id="rId4" Type="http://schemas.openxmlformats.org/officeDocument/2006/relationships/settings" Target="settings.xml"/><Relationship Id="rId9" Type="http://schemas.openxmlformats.org/officeDocument/2006/relationships/hyperlink" Target="http://et.diavgeia.gov.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CC322-0586-444A-8BCB-0A734A8C3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14692</Words>
  <Characters>79342</Characters>
  <Application>Microsoft Office Word</Application>
  <DocSecurity>0</DocSecurity>
  <Lines>661</Lines>
  <Paragraphs>187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93847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user</cp:lastModifiedBy>
  <cp:revision>6</cp:revision>
  <cp:lastPrinted>2020-05-15T08:25:00Z</cp:lastPrinted>
  <dcterms:created xsi:type="dcterms:W3CDTF">2020-08-05T10:57:00Z</dcterms:created>
  <dcterms:modified xsi:type="dcterms:W3CDTF">2020-08-06T06:15:00Z</dcterms:modified>
</cp:coreProperties>
</file>